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2EFE" w:rsidRPr="00AC25BD" w:rsidRDefault="00642EFE" w:rsidP="00B46D58">
      <w:pPr>
        <w:pStyle w:val="BodyTextIndent"/>
        <w:widowControl w:val="0"/>
        <w:spacing w:after="160" w:line="240" w:lineRule="auto"/>
        <w:ind w:firstLine="0"/>
        <w:jc w:val="center"/>
        <w:rPr>
          <w:rFonts w:ascii="GHEA Grapalat" w:hAnsi="GHEA Grapalat"/>
          <w:i w:val="0"/>
          <w:sz w:val="24"/>
          <w:szCs w:val="24"/>
        </w:rPr>
      </w:pPr>
      <w:r w:rsidRPr="00AC25BD">
        <w:rPr>
          <w:rFonts w:ascii="GHEA Grapalat" w:hAnsi="GHEA Grapalat"/>
          <w:i w:val="0"/>
          <w:sz w:val="24"/>
          <w:szCs w:val="24"/>
        </w:rPr>
        <w:t>ОБЪЯВЛЕНИЕ</w:t>
      </w:r>
    </w:p>
    <w:p w:rsidR="00DA6E42" w:rsidRPr="00AC25BD" w:rsidRDefault="00DA6E42" w:rsidP="00DA6E42">
      <w:pPr>
        <w:pStyle w:val="BodyTextIndent"/>
        <w:widowControl w:val="0"/>
        <w:spacing w:after="160" w:line="336" w:lineRule="auto"/>
        <w:ind w:firstLine="0"/>
        <w:jc w:val="center"/>
        <w:rPr>
          <w:rFonts w:ascii="GHEA Grapalat" w:hAnsi="GHEA Grapalat"/>
          <w:i w:val="0"/>
          <w:sz w:val="24"/>
          <w:szCs w:val="24"/>
        </w:rPr>
      </w:pPr>
      <w:r w:rsidRPr="00AC25BD">
        <w:rPr>
          <w:rFonts w:ascii="GHEA Grapalat" w:hAnsi="GHEA Grapalat"/>
          <w:i w:val="0"/>
          <w:sz w:val="24"/>
          <w:szCs w:val="24"/>
        </w:rPr>
        <w:t>О ЗАПРОСЕ КОТИРОВОК</w:t>
      </w:r>
    </w:p>
    <w:p w:rsidR="00642EFE" w:rsidRPr="00AC25BD" w:rsidRDefault="00642EFE" w:rsidP="00B46D58">
      <w:pPr>
        <w:pStyle w:val="BodyTextIndent"/>
        <w:widowControl w:val="0"/>
        <w:spacing w:after="160" w:line="240" w:lineRule="auto"/>
        <w:ind w:firstLine="0"/>
        <w:jc w:val="center"/>
        <w:rPr>
          <w:rFonts w:ascii="GHEA Grapalat" w:hAnsi="GHEA Grapalat"/>
          <w:i w:val="0"/>
          <w:sz w:val="24"/>
          <w:szCs w:val="24"/>
        </w:rPr>
      </w:pPr>
    </w:p>
    <w:p w:rsidR="0091042F" w:rsidRPr="00AC25BD" w:rsidRDefault="00642EFE" w:rsidP="00B46D58">
      <w:pPr>
        <w:pStyle w:val="BodyTextIndent"/>
        <w:widowControl w:val="0"/>
        <w:spacing w:after="160" w:line="240" w:lineRule="auto"/>
        <w:ind w:firstLine="0"/>
        <w:jc w:val="center"/>
        <w:rPr>
          <w:rFonts w:ascii="GHEA Grapalat" w:hAnsi="GHEA Grapalat"/>
          <w:i w:val="0"/>
          <w:sz w:val="24"/>
          <w:szCs w:val="24"/>
        </w:rPr>
      </w:pPr>
      <w:r w:rsidRPr="00AC25BD">
        <w:rPr>
          <w:rFonts w:ascii="GHEA Grapalat" w:hAnsi="GHEA Grapalat"/>
          <w:i w:val="0"/>
          <w:sz w:val="24"/>
          <w:szCs w:val="24"/>
        </w:rPr>
        <w:t xml:space="preserve">Настоящий текст объявления утвержден Решением </w:t>
      </w:r>
      <w:r w:rsidR="00417E48" w:rsidRPr="00AC25BD">
        <w:rPr>
          <w:rFonts w:ascii="GHEA Grapalat" w:hAnsi="GHEA Grapalat"/>
          <w:i w:val="0"/>
          <w:sz w:val="24"/>
          <w:szCs w:val="24"/>
        </w:rPr>
        <w:t xml:space="preserve">Оценочной </w:t>
      </w:r>
      <w:r w:rsidRPr="00AC25BD">
        <w:rPr>
          <w:rFonts w:ascii="GHEA Grapalat" w:hAnsi="GHEA Grapalat"/>
          <w:i w:val="0"/>
          <w:sz w:val="24"/>
          <w:szCs w:val="24"/>
        </w:rPr>
        <w:t xml:space="preserve">Комиссии от </w:t>
      </w:r>
      <w:r w:rsidR="00DA6E42" w:rsidRPr="00AC25BD">
        <w:rPr>
          <w:rFonts w:ascii="GHEA Grapalat" w:hAnsi="GHEA Grapalat"/>
          <w:i w:val="0"/>
          <w:sz w:val="24"/>
          <w:szCs w:val="24"/>
          <w:lang w:val="hy-AM"/>
        </w:rPr>
        <w:t>25.01.202</w:t>
      </w:r>
      <w:r w:rsidR="00FD22F6" w:rsidRPr="00AC25BD">
        <w:rPr>
          <w:rFonts w:ascii="GHEA Grapalat" w:hAnsi="GHEA Grapalat"/>
          <w:i w:val="0"/>
          <w:sz w:val="24"/>
          <w:szCs w:val="24"/>
        </w:rPr>
        <w:t>1</w:t>
      </w:r>
      <w:r w:rsidR="00DA6E42" w:rsidRPr="00AC25BD">
        <w:rPr>
          <w:rFonts w:ascii="GHEA Grapalat" w:hAnsi="GHEA Grapalat"/>
          <w:i w:val="0"/>
          <w:sz w:val="24"/>
          <w:szCs w:val="24"/>
          <w:lang w:val="hy-AM"/>
        </w:rPr>
        <w:t xml:space="preserve"> </w:t>
      </w:r>
      <w:r w:rsidRPr="00AC25BD">
        <w:rPr>
          <w:rFonts w:ascii="GHEA Grapalat" w:hAnsi="GHEA Grapalat"/>
          <w:i w:val="0"/>
          <w:sz w:val="24"/>
          <w:szCs w:val="24"/>
        </w:rPr>
        <w:t>года "</w:t>
      </w:r>
      <w:r w:rsidR="00DA6E42" w:rsidRPr="00AC25BD">
        <w:rPr>
          <w:rFonts w:ascii="GHEA Grapalat" w:hAnsi="GHEA Grapalat"/>
          <w:i w:val="0"/>
          <w:sz w:val="24"/>
          <w:szCs w:val="24"/>
          <w:lang w:val="hy-AM"/>
        </w:rPr>
        <w:t>1</w:t>
      </w:r>
      <w:r w:rsidRPr="00AC25BD">
        <w:rPr>
          <w:rFonts w:ascii="GHEA Grapalat" w:hAnsi="GHEA Grapalat"/>
          <w:i w:val="0"/>
          <w:sz w:val="24"/>
          <w:szCs w:val="24"/>
        </w:rPr>
        <w:t xml:space="preserve">" </w:t>
      </w:r>
    </w:p>
    <w:p w:rsidR="0091042F" w:rsidRPr="00AC25BD" w:rsidRDefault="0006703E" w:rsidP="00DA6E42">
      <w:pPr>
        <w:pStyle w:val="BodyTextIndent"/>
        <w:widowControl w:val="0"/>
        <w:spacing w:after="160" w:line="240" w:lineRule="auto"/>
        <w:ind w:firstLine="0"/>
        <w:jc w:val="center"/>
        <w:rPr>
          <w:rFonts w:ascii="GHEA Grapalat" w:hAnsi="GHEA Grapalat"/>
          <w:i w:val="0"/>
          <w:sz w:val="24"/>
          <w:szCs w:val="24"/>
        </w:rPr>
      </w:pPr>
      <w:r w:rsidRPr="00AC25BD">
        <w:rPr>
          <w:rFonts w:ascii="GHEA Grapalat" w:hAnsi="GHEA Grapalat"/>
          <w:i w:val="0"/>
          <w:sz w:val="24"/>
          <w:szCs w:val="24"/>
        </w:rPr>
        <w:t xml:space="preserve">Код </w:t>
      </w:r>
      <w:r w:rsidR="00417E48" w:rsidRPr="00AC25BD">
        <w:rPr>
          <w:rFonts w:ascii="GHEA Grapalat" w:hAnsi="GHEA Grapalat"/>
          <w:i w:val="0"/>
          <w:sz w:val="24"/>
          <w:szCs w:val="24"/>
        </w:rPr>
        <w:t>процедуры</w:t>
      </w:r>
      <w:r w:rsidRPr="00AC25BD">
        <w:rPr>
          <w:rFonts w:ascii="GHEA Grapalat" w:hAnsi="GHEA Grapalat"/>
          <w:i w:val="0"/>
          <w:sz w:val="24"/>
          <w:szCs w:val="24"/>
        </w:rPr>
        <w:t xml:space="preserve"> </w:t>
      </w:r>
      <w:r w:rsidR="00DA6E42" w:rsidRPr="00AC25BD">
        <w:rPr>
          <w:rFonts w:ascii="GHEA Grapalat" w:hAnsi="GHEA Grapalat" w:cs="Sylfaen"/>
          <w:b/>
          <w:lang w:val="af-ZA"/>
        </w:rPr>
        <w:t>ՋԿ-</w:t>
      </w:r>
      <w:r w:rsidR="00DA6E42" w:rsidRPr="00AC25BD">
        <w:rPr>
          <w:rFonts w:ascii="GHEA Grapalat" w:hAnsi="GHEA Grapalat" w:cs="Sylfaen"/>
          <w:b/>
        </w:rPr>
        <w:t>ԳՀԱՊՁԲ</w:t>
      </w:r>
      <w:r w:rsidR="00DA6E42" w:rsidRPr="00AC25BD">
        <w:rPr>
          <w:rFonts w:ascii="GHEA Grapalat" w:hAnsi="GHEA Grapalat" w:cs="Sylfaen"/>
          <w:b/>
          <w:lang w:val="af-ZA"/>
        </w:rPr>
        <w:t>-21/11</w:t>
      </w:r>
    </w:p>
    <w:p w:rsidR="0091042F" w:rsidRPr="00AC25BD" w:rsidRDefault="0091042F" w:rsidP="00B46D58">
      <w:pPr>
        <w:pStyle w:val="BodyTextIndent"/>
        <w:widowControl w:val="0"/>
        <w:spacing w:after="160" w:line="240" w:lineRule="auto"/>
        <w:rPr>
          <w:rFonts w:ascii="GHEA Grapalat" w:hAnsi="GHEA Grapalat"/>
          <w:i w:val="0"/>
          <w:sz w:val="24"/>
          <w:szCs w:val="24"/>
        </w:rPr>
      </w:pPr>
    </w:p>
    <w:p w:rsidR="00DA6E42" w:rsidRPr="00AC25BD" w:rsidRDefault="00642EFE" w:rsidP="00DA6E42">
      <w:pPr>
        <w:pStyle w:val="BodyTextIndent"/>
        <w:widowControl w:val="0"/>
        <w:spacing w:line="240" w:lineRule="auto"/>
        <w:ind w:firstLine="709"/>
        <w:jc w:val="left"/>
        <w:rPr>
          <w:rFonts w:ascii="GHEA Grapalat" w:hAnsi="GHEA Grapalat"/>
          <w:i w:val="0"/>
          <w:sz w:val="24"/>
          <w:szCs w:val="24"/>
        </w:rPr>
      </w:pPr>
      <w:r w:rsidRPr="00AC25BD">
        <w:rPr>
          <w:rFonts w:ascii="GHEA Grapalat" w:hAnsi="GHEA Grapalat"/>
          <w:i w:val="0"/>
          <w:sz w:val="24"/>
          <w:szCs w:val="24"/>
        </w:rPr>
        <w:t xml:space="preserve">Заказчик </w:t>
      </w:r>
      <w:r w:rsidR="00DA6E42" w:rsidRPr="00AC25BD">
        <w:rPr>
          <w:rFonts w:ascii="GHEA Grapalat" w:hAnsi="GHEA Grapalat"/>
          <w:i w:val="0"/>
          <w:sz w:val="24"/>
          <w:szCs w:val="24"/>
        </w:rPr>
        <w:t>Водный комитет, находящийся по адресу: г. Ереван, Вардананц 13а</w:t>
      </w:r>
    </w:p>
    <w:p w:rsidR="00642EFE" w:rsidRPr="00AC25BD" w:rsidRDefault="00642EFE" w:rsidP="00DA6E42">
      <w:pPr>
        <w:pStyle w:val="BodyTextIndent"/>
        <w:widowControl w:val="0"/>
        <w:spacing w:line="240" w:lineRule="auto"/>
        <w:ind w:firstLine="709"/>
        <w:jc w:val="left"/>
        <w:rPr>
          <w:rFonts w:ascii="GHEA Grapalat" w:hAnsi="GHEA Grapalat"/>
          <w:i w:val="0"/>
          <w:sz w:val="24"/>
          <w:szCs w:val="24"/>
        </w:rPr>
      </w:pPr>
      <w:r w:rsidRPr="00AC25BD">
        <w:rPr>
          <w:rFonts w:ascii="GHEA Grapalat" w:hAnsi="GHEA Grapalat"/>
          <w:i w:val="0"/>
          <w:sz w:val="24"/>
          <w:szCs w:val="24"/>
        </w:rPr>
        <w:t xml:space="preserve">объявляет </w:t>
      </w:r>
      <w:r w:rsidR="00DA6E42" w:rsidRPr="00AC25BD">
        <w:rPr>
          <w:rFonts w:ascii="GHEA Grapalat" w:hAnsi="GHEA Grapalat"/>
          <w:i w:val="0"/>
          <w:sz w:val="24"/>
          <w:szCs w:val="24"/>
        </w:rPr>
        <w:t>запрос котировок</w:t>
      </w:r>
      <w:r w:rsidRPr="00AC25BD">
        <w:rPr>
          <w:rFonts w:ascii="GHEA Grapalat" w:hAnsi="GHEA Grapalat"/>
          <w:i w:val="0"/>
          <w:sz w:val="24"/>
          <w:szCs w:val="24"/>
        </w:rPr>
        <w:t>, который проводится одним этапом, посредством системы электронных закупок Armeps (</w:t>
      </w:r>
      <w:hyperlink r:id="rId8">
        <w:r w:rsidRPr="00AC25BD">
          <w:rPr>
            <w:rFonts w:ascii="GHEA Grapalat" w:hAnsi="GHEA Grapalat"/>
            <w:i w:val="0"/>
            <w:sz w:val="24"/>
            <w:szCs w:val="24"/>
          </w:rPr>
          <w:t>www.armeps.am</w:t>
        </w:r>
      </w:hyperlink>
      <w:r w:rsidRPr="00AC25BD">
        <w:rPr>
          <w:rFonts w:ascii="GHEA Grapalat" w:hAnsi="GHEA Grapalat"/>
          <w:i w:val="0"/>
          <w:sz w:val="24"/>
          <w:szCs w:val="24"/>
        </w:rPr>
        <w:t>).</w:t>
      </w:r>
    </w:p>
    <w:p w:rsidR="00782D60" w:rsidRPr="00AC25BD" w:rsidRDefault="00A20B69" w:rsidP="00B46D58">
      <w:pPr>
        <w:pStyle w:val="BodyTextIndent"/>
        <w:widowControl w:val="0"/>
        <w:spacing w:after="160" w:line="240" w:lineRule="auto"/>
        <w:ind w:firstLine="567"/>
        <w:rPr>
          <w:rFonts w:ascii="GHEA Grapalat" w:hAnsi="GHEA Grapalat"/>
          <w:i w:val="0"/>
          <w:spacing w:val="6"/>
          <w:sz w:val="24"/>
          <w:szCs w:val="24"/>
        </w:rPr>
      </w:pPr>
      <w:r w:rsidRPr="00AC25BD">
        <w:rPr>
          <w:rFonts w:ascii="GHEA Grapalat" w:hAnsi="GHEA Grapalat"/>
          <w:i w:val="0"/>
          <w:sz w:val="24"/>
          <w:szCs w:val="24"/>
        </w:rPr>
        <w:t xml:space="preserve">Участнику, отобранному по итогам </w:t>
      </w:r>
      <w:r w:rsidR="0041023E" w:rsidRPr="00AC25BD">
        <w:rPr>
          <w:rFonts w:ascii="GHEA Grapalat" w:hAnsi="GHEA Grapalat"/>
          <w:i w:val="0"/>
          <w:sz w:val="24"/>
          <w:szCs w:val="24"/>
        </w:rPr>
        <w:t>настоящей процедуры</w:t>
      </w:r>
      <w:r w:rsidRPr="00AC25BD">
        <w:rPr>
          <w:rFonts w:ascii="GHEA Grapalat" w:hAnsi="GHEA Grapalat"/>
          <w:i w:val="0"/>
          <w:sz w:val="24"/>
          <w:szCs w:val="24"/>
        </w:rPr>
        <w:t>, в</w:t>
      </w:r>
      <w:r w:rsidR="00782D60" w:rsidRPr="00AC25BD">
        <w:rPr>
          <w:rFonts w:ascii="Courier New" w:hAnsi="Courier New" w:cs="Courier New"/>
          <w:i w:val="0"/>
          <w:sz w:val="24"/>
          <w:szCs w:val="24"/>
          <w:lang w:val="en-US"/>
        </w:rPr>
        <w:t> </w:t>
      </w:r>
      <w:r w:rsidRPr="00AC25BD">
        <w:rPr>
          <w:rFonts w:ascii="GHEA Grapalat" w:hAnsi="GHEA Grapalat"/>
          <w:i w:val="0"/>
          <w:spacing w:val="6"/>
          <w:sz w:val="24"/>
          <w:szCs w:val="24"/>
        </w:rPr>
        <w:t>установленном</w:t>
      </w:r>
      <w:r w:rsidR="00782D60" w:rsidRPr="00AC25BD">
        <w:rPr>
          <w:rFonts w:ascii="Courier New" w:hAnsi="Courier New" w:cs="Courier New"/>
          <w:i w:val="0"/>
          <w:spacing w:val="6"/>
          <w:sz w:val="24"/>
          <w:szCs w:val="24"/>
          <w:lang w:val="en-US"/>
        </w:rPr>
        <w:t> </w:t>
      </w:r>
      <w:r w:rsidRPr="00AC25BD">
        <w:rPr>
          <w:rFonts w:ascii="GHEA Grapalat" w:hAnsi="GHEA Grapalat"/>
          <w:i w:val="0"/>
          <w:spacing w:val="6"/>
          <w:sz w:val="24"/>
          <w:szCs w:val="24"/>
        </w:rPr>
        <w:t xml:space="preserve">порядке будет предложено заключить договор на поставку </w:t>
      </w:r>
    </w:p>
    <w:p w:rsidR="00341A74" w:rsidRPr="00AC25BD" w:rsidRDefault="00537DED" w:rsidP="00B46D58">
      <w:pPr>
        <w:pStyle w:val="BodyTextIndent"/>
        <w:widowControl w:val="0"/>
        <w:spacing w:line="240" w:lineRule="auto"/>
        <w:ind w:firstLine="0"/>
        <w:rPr>
          <w:rFonts w:ascii="GHEA Grapalat" w:hAnsi="GHEA Grapalat"/>
          <w:i w:val="0"/>
          <w:sz w:val="24"/>
          <w:szCs w:val="24"/>
        </w:rPr>
      </w:pPr>
      <w:r w:rsidRPr="00AC25BD">
        <w:rPr>
          <w:rFonts w:ascii="GHEA Grapalat" w:hAnsi="GHEA Grapalat"/>
          <w:i w:val="0"/>
          <w:spacing w:val="6"/>
          <w:sz w:val="24"/>
          <w:szCs w:val="24"/>
        </w:rPr>
        <w:t>канцелярских товаров,</w:t>
      </w:r>
      <w:r w:rsidRPr="00AC25BD">
        <w:rPr>
          <w:rFonts w:ascii="GHEA Grapalat" w:hAnsi="GHEA Grapalat"/>
        </w:rPr>
        <w:t xml:space="preserve"> </w:t>
      </w:r>
      <w:r w:rsidR="00782D60" w:rsidRPr="00AC25BD">
        <w:rPr>
          <w:rFonts w:ascii="GHEA Grapalat" w:hAnsi="GHEA Grapalat"/>
          <w:i w:val="0"/>
          <w:sz w:val="24"/>
          <w:szCs w:val="24"/>
        </w:rPr>
        <w:t xml:space="preserve"> (далее — договор).</w:t>
      </w:r>
    </w:p>
    <w:p w:rsidR="00311076" w:rsidRPr="00AC25BD" w:rsidRDefault="00782D60" w:rsidP="00B46D58">
      <w:pPr>
        <w:pStyle w:val="BodyTextIndent"/>
        <w:widowControl w:val="0"/>
        <w:spacing w:after="160" w:line="240" w:lineRule="auto"/>
        <w:ind w:left="2835" w:firstLine="0"/>
        <w:rPr>
          <w:rFonts w:ascii="GHEA Grapalat" w:hAnsi="GHEA Grapalat"/>
          <w:i w:val="0"/>
          <w:sz w:val="16"/>
          <w:szCs w:val="16"/>
        </w:rPr>
      </w:pPr>
      <w:r w:rsidRPr="00AC25BD">
        <w:rPr>
          <w:rFonts w:ascii="GHEA Grapalat" w:hAnsi="GHEA Grapalat"/>
          <w:i w:val="0"/>
          <w:sz w:val="16"/>
          <w:szCs w:val="16"/>
        </w:rPr>
        <w:t>Н</w:t>
      </w:r>
      <w:r w:rsidR="00642EFE" w:rsidRPr="00AC25BD">
        <w:rPr>
          <w:rFonts w:ascii="GHEA Grapalat" w:hAnsi="GHEA Grapalat"/>
          <w:i w:val="0"/>
          <w:sz w:val="16"/>
          <w:szCs w:val="16"/>
        </w:rPr>
        <w:t>аименование</w:t>
      </w:r>
      <w:r w:rsidRPr="00AC25BD">
        <w:rPr>
          <w:rFonts w:ascii="GHEA Grapalat" w:hAnsi="GHEA Grapalat"/>
          <w:i w:val="0"/>
          <w:sz w:val="16"/>
          <w:szCs w:val="16"/>
        </w:rPr>
        <w:t xml:space="preserve"> товара</w:t>
      </w:r>
    </w:p>
    <w:p w:rsidR="00537DED" w:rsidRPr="00AC25BD" w:rsidRDefault="00537DED" w:rsidP="00537DED">
      <w:pPr>
        <w:pStyle w:val="BodyTextIndent"/>
        <w:widowControl w:val="0"/>
        <w:spacing w:after="160" w:line="240" w:lineRule="auto"/>
        <w:ind w:firstLine="567"/>
        <w:rPr>
          <w:rFonts w:ascii="GHEA Grapalat" w:hAnsi="GHEA Grapalat"/>
          <w:i w:val="0"/>
          <w:sz w:val="24"/>
          <w:szCs w:val="24"/>
        </w:rPr>
      </w:pPr>
      <w:r w:rsidRPr="00AC25BD">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AC25BD">
        <w:rPr>
          <w:rFonts w:ascii="Courier New" w:hAnsi="Courier New" w:cs="Courier New"/>
          <w:i w:val="0"/>
          <w:sz w:val="24"/>
          <w:szCs w:val="24"/>
          <w:lang w:val="en-US"/>
        </w:rPr>
        <w:t> </w:t>
      </w:r>
      <w:r w:rsidRPr="00AC25BD">
        <w:rPr>
          <w:rFonts w:ascii="GHEA Grapalat" w:hAnsi="GHEA Grapalat"/>
          <w:i w:val="0"/>
          <w:sz w:val="24"/>
          <w:szCs w:val="24"/>
        </w:rPr>
        <w:t>настоящей процедуре.</w:t>
      </w:r>
    </w:p>
    <w:p w:rsidR="00537DED" w:rsidRPr="00AC25BD" w:rsidRDefault="00537DED" w:rsidP="00537DED">
      <w:pPr>
        <w:pStyle w:val="BodyTextIndent"/>
        <w:widowControl w:val="0"/>
        <w:spacing w:after="160" w:line="240" w:lineRule="auto"/>
        <w:ind w:firstLine="567"/>
        <w:rPr>
          <w:rFonts w:ascii="GHEA Grapalat" w:hAnsi="GHEA Grapalat"/>
          <w:i w:val="0"/>
          <w:sz w:val="24"/>
          <w:szCs w:val="24"/>
        </w:rPr>
      </w:pPr>
      <w:r w:rsidRPr="00AC25BD">
        <w:rPr>
          <w:rFonts w:ascii="GHEA Grapalat" w:hAnsi="GHEA Grapalat"/>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AC25BD" w:rsidDel="00052084">
        <w:rPr>
          <w:rFonts w:ascii="GHEA Grapalat" w:hAnsi="GHEA Grapalat"/>
          <w:i w:val="0"/>
          <w:sz w:val="24"/>
          <w:szCs w:val="24"/>
        </w:rPr>
        <w:t xml:space="preserve"> </w:t>
      </w:r>
      <w:r w:rsidRPr="00AC25BD">
        <w:rPr>
          <w:rFonts w:ascii="GHEA Grapalat" w:hAnsi="GHEA Grapalat"/>
          <w:i w:val="0"/>
          <w:sz w:val="24"/>
          <w:szCs w:val="24"/>
        </w:rPr>
        <w:t>Отобранный участник определяется из числа участников, подавших заявки, оцененные удовлетворительно</w:t>
      </w:r>
      <w:r w:rsidRPr="00AC25BD">
        <w:rPr>
          <w:rFonts w:ascii="GHEA Grapalat" w:hAnsi="GHEA Grapalat"/>
          <w:i w:val="0"/>
          <w:sz w:val="24"/>
          <w:szCs w:val="24"/>
          <w:lang w:val="hy-AM"/>
        </w:rPr>
        <w:t xml:space="preserve"> </w:t>
      </w:r>
      <w:r w:rsidRPr="00AC25BD">
        <w:rPr>
          <w:rFonts w:ascii="GHEA Grapalat" w:hAnsi="GHEA Grapalat"/>
          <w:i w:val="0"/>
          <w:sz w:val="24"/>
          <w:szCs w:val="24"/>
        </w:rPr>
        <w:t>по неценовым условиям, по принципу предпочтения, отдаваемого участнику, представившему минимальное ценовое предложение.</w:t>
      </w:r>
    </w:p>
    <w:p w:rsidR="00537DED" w:rsidRPr="00AC25BD" w:rsidRDefault="00537DED" w:rsidP="00537DED">
      <w:pPr>
        <w:pStyle w:val="BodyTextIndent"/>
        <w:widowControl w:val="0"/>
        <w:spacing w:after="160" w:line="240" w:lineRule="auto"/>
        <w:ind w:firstLine="567"/>
        <w:rPr>
          <w:rFonts w:ascii="GHEA Grapalat" w:hAnsi="GHEA Grapalat"/>
          <w:i w:val="0"/>
          <w:sz w:val="24"/>
          <w:szCs w:val="24"/>
        </w:rPr>
      </w:pPr>
      <w:r w:rsidRPr="00AC25BD">
        <w:rPr>
          <w:rFonts w:ascii="GHEA Grapalat" w:hAnsi="GHEA Grapalat"/>
          <w:i w:val="0"/>
          <w:sz w:val="24"/>
          <w:szCs w:val="24"/>
        </w:rPr>
        <w:t>Для получения приглашения на процедуру в бумажной форме необходим</w:t>
      </w:r>
      <w:r w:rsidR="00304B1A">
        <w:rPr>
          <w:rFonts w:ascii="GHEA Grapalat" w:hAnsi="GHEA Grapalat"/>
          <w:i w:val="0"/>
          <w:sz w:val="24"/>
          <w:szCs w:val="24"/>
        </w:rPr>
        <w:t xml:space="preserve">о обратиться </w:t>
      </w:r>
      <w:bookmarkStart w:id="0" w:name="_GoBack"/>
      <w:r w:rsidR="00304B1A">
        <w:rPr>
          <w:rFonts w:ascii="GHEA Grapalat" w:hAnsi="GHEA Grapalat"/>
          <w:i w:val="0"/>
          <w:sz w:val="24"/>
          <w:szCs w:val="24"/>
        </w:rPr>
        <w:t>к заказчику до 16:</w:t>
      </w:r>
      <w:r w:rsidR="00304B1A" w:rsidRPr="00D65041">
        <w:rPr>
          <w:rFonts w:ascii="GHEA Grapalat" w:hAnsi="GHEA Grapalat"/>
          <w:i w:val="0"/>
          <w:sz w:val="24"/>
          <w:szCs w:val="24"/>
        </w:rPr>
        <w:t>3</w:t>
      </w:r>
      <w:r w:rsidRPr="00AC25BD">
        <w:rPr>
          <w:rFonts w:ascii="GHEA Grapalat" w:hAnsi="GHEA Grapalat"/>
          <w:i w:val="0"/>
          <w:sz w:val="24"/>
          <w:szCs w:val="24"/>
        </w:rPr>
        <w:t xml:space="preserve">0 часов </w:t>
      </w:r>
      <w:r w:rsidR="00EB71F5" w:rsidRPr="00D65041">
        <w:rPr>
          <w:rFonts w:ascii="GHEA Grapalat" w:hAnsi="GHEA Grapalat"/>
          <w:i w:val="0"/>
          <w:sz w:val="24"/>
          <w:szCs w:val="24"/>
        </w:rPr>
        <w:t>05.02.2021</w:t>
      </w:r>
      <w:r w:rsidRPr="00AC25BD">
        <w:rPr>
          <w:rFonts w:ascii="GHEA Grapalat" w:hAnsi="GHEA Grapalat"/>
          <w:i w:val="0"/>
          <w:sz w:val="24"/>
          <w:szCs w:val="24"/>
        </w:rPr>
        <w:t xml:space="preserve">г.. При </w:t>
      </w:r>
      <w:bookmarkEnd w:id="0"/>
      <w:r w:rsidRPr="00AC25BD">
        <w:rPr>
          <w:rFonts w:ascii="GHEA Grapalat" w:hAnsi="GHEA Grapalat"/>
          <w:i w:val="0"/>
          <w:sz w:val="24"/>
          <w:szCs w:val="24"/>
        </w:rPr>
        <w:t>этом для получения приглашения в бумажной форме заказчику должно быть представлено письменное заявление. Заказчик</w:t>
      </w:r>
      <w:r w:rsidRPr="00AC25BD">
        <w:rPr>
          <w:lang w:val="en-US"/>
        </w:rPr>
        <w:t> </w:t>
      </w:r>
      <w:r w:rsidRPr="00AC25BD">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p>
    <w:p w:rsidR="00537DED" w:rsidRPr="00AC25BD" w:rsidRDefault="00537DED" w:rsidP="00537DED">
      <w:pPr>
        <w:pStyle w:val="BodyTextIndent"/>
        <w:widowControl w:val="0"/>
        <w:spacing w:after="160" w:line="240" w:lineRule="auto"/>
        <w:ind w:firstLine="567"/>
        <w:rPr>
          <w:rFonts w:ascii="GHEA Grapalat" w:hAnsi="GHEA Grapalat"/>
          <w:i w:val="0"/>
          <w:spacing w:val="-6"/>
          <w:sz w:val="24"/>
          <w:szCs w:val="24"/>
        </w:rPr>
      </w:pPr>
      <w:r w:rsidRPr="00AC25B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AC25BD">
        <w:rPr>
          <w:rFonts w:ascii="Courier New" w:hAnsi="Courier New" w:cs="Courier New"/>
          <w:i w:val="0"/>
          <w:spacing w:val="-6"/>
          <w:sz w:val="24"/>
          <w:szCs w:val="24"/>
          <w:lang w:val="en-US"/>
        </w:rPr>
        <w:t> </w:t>
      </w:r>
      <w:r w:rsidRPr="00AC25B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537DED" w:rsidRPr="00AC25BD" w:rsidRDefault="00537DED" w:rsidP="00537DED">
      <w:pPr>
        <w:pStyle w:val="BodyTextIndent"/>
        <w:widowControl w:val="0"/>
        <w:spacing w:after="160" w:line="240" w:lineRule="auto"/>
        <w:ind w:firstLine="567"/>
        <w:rPr>
          <w:rFonts w:ascii="GHEA Grapalat" w:hAnsi="GHEA Grapalat"/>
          <w:i w:val="0"/>
          <w:sz w:val="24"/>
          <w:szCs w:val="24"/>
        </w:rPr>
      </w:pPr>
      <w:r w:rsidRPr="00AC25BD">
        <w:rPr>
          <w:rFonts w:ascii="GHEA Grapalat" w:hAnsi="GHEA Grapalat"/>
          <w:i w:val="0"/>
          <w:sz w:val="24"/>
          <w:szCs w:val="24"/>
        </w:rPr>
        <w:t>Неполучение приглашения не ограничивает права участника на участие в</w:t>
      </w:r>
      <w:r w:rsidRPr="00AC25BD">
        <w:rPr>
          <w:rFonts w:ascii="Courier New" w:hAnsi="Courier New" w:cs="Courier New"/>
          <w:i w:val="0"/>
          <w:sz w:val="24"/>
          <w:szCs w:val="24"/>
          <w:lang w:val="en-US"/>
        </w:rPr>
        <w:t> </w:t>
      </w:r>
      <w:r w:rsidRPr="00AC25BD">
        <w:rPr>
          <w:rFonts w:ascii="GHEA Grapalat" w:hAnsi="GHEA Grapalat"/>
          <w:i w:val="0"/>
          <w:sz w:val="24"/>
          <w:szCs w:val="24"/>
        </w:rPr>
        <w:t>настоящей процедуре.</w:t>
      </w:r>
    </w:p>
    <w:p w:rsidR="00537DED" w:rsidRPr="00AC25BD" w:rsidRDefault="00537DED" w:rsidP="00537DED">
      <w:pPr>
        <w:pStyle w:val="BodyTextIndent"/>
        <w:widowControl w:val="0"/>
        <w:spacing w:after="160" w:line="240" w:lineRule="auto"/>
        <w:ind w:firstLine="567"/>
        <w:rPr>
          <w:rFonts w:ascii="GHEA Grapalat" w:hAnsi="GHEA Grapalat"/>
          <w:i w:val="0"/>
          <w:sz w:val="24"/>
          <w:szCs w:val="24"/>
        </w:rPr>
      </w:pPr>
      <w:r w:rsidRPr="00AC25BD">
        <w:rPr>
          <w:rFonts w:ascii="GHEA Grapalat" w:hAnsi="GHEA Grapalat"/>
          <w:i w:val="0"/>
          <w:sz w:val="24"/>
          <w:szCs w:val="24"/>
        </w:rPr>
        <w:t>Заявки на настоящую процедуру необходимо подать в электронной форме, посредством системы электронных закупок Armeps (</w:t>
      </w:r>
      <w:hyperlink r:id="rId9">
        <w:r w:rsidRPr="00AC25BD">
          <w:rPr>
            <w:rFonts w:ascii="GHEA Grapalat" w:hAnsi="GHEA Grapalat"/>
            <w:i w:val="0"/>
            <w:sz w:val="24"/>
            <w:szCs w:val="24"/>
          </w:rPr>
          <w:t>www.armeps.am</w:t>
        </w:r>
      </w:hyperlink>
      <w:r w:rsidR="00304B1A">
        <w:rPr>
          <w:rFonts w:ascii="GHEA Grapalat" w:hAnsi="GHEA Grapalat"/>
          <w:i w:val="0"/>
          <w:sz w:val="24"/>
          <w:szCs w:val="24"/>
        </w:rPr>
        <w:t>), до 16:3</w:t>
      </w:r>
      <w:r w:rsidRPr="00AC25BD">
        <w:rPr>
          <w:rFonts w:ascii="GHEA Grapalat" w:hAnsi="GHEA Grapalat"/>
          <w:i w:val="0"/>
          <w:sz w:val="24"/>
          <w:szCs w:val="24"/>
        </w:rPr>
        <w:t xml:space="preserve">0 часов </w:t>
      </w:r>
      <w:r w:rsidR="00EB71F5" w:rsidRPr="00AC25BD">
        <w:rPr>
          <w:rFonts w:ascii="GHEA Grapalat" w:hAnsi="GHEA Grapalat"/>
          <w:i w:val="0"/>
          <w:sz w:val="22"/>
          <w:szCs w:val="22"/>
          <w:lang w:val="af-ZA"/>
        </w:rPr>
        <w:t>0</w:t>
      </w:r>
      <w:r w:rsidR="00EB71F5" w:rsidRPr="00AC25BD">
        <w:rPr>
          <w:rFonts w:ascii="GHEA Grapalat" w:hAnsi="GHEA Grapalat"/>
          <w:i w:val="0"/>
          <w:sz w:val="22"/>
          <w:szCs w:val="22"/>
          <w:lang w:val="hy-AM"/>
        </w:rPr>
        <w:t>5</w:t>
      </w:r>
      <w:r w:rsidR="00EB71F5" w:rsidRPr="00AC25BD">
        <w:rPr>
          <w:rFonts w:ascii="GHEA Grapalat" w:hAnsi="GHEA Grapalat"/>
          <w:i w:val="0"/>
          <w:sz w:val="22"/>
          <w:szCs w:val="22"/>
          <w:lang w:val="af-ZA"/>
        </w:rPr>
        <w:t>.02.2021</w:t>
      </w:r>
      <w:r w:rsidRPr="00AC25BD">
        <w:rPr>
          <w:rFonts w:ascii="GHEA Grapalat" w:hAnsi="GHEA Grapalat"/>
          <w:i w:val="0"/>
          <w:sz w:val="24"/>
          <w:szCs w:val="24"/>
        </w:rPr>
        <w:t>г.</w:t>
      </w:r>
    </w:p>
    <w:p w:rsidR="00537DED" w:rsidRPr="00AC25BD" w:rsidRDefault="00537DED" w:rsidP="00537DED">
      <w:pPr>
        <w:pStyle w:val="BodyTextIndent"/>
        <w:widowControl w:val="0"/>
        <w:spacing w:after="160" w:line="240" w:lineRule="auto"/>
        <w:ind w:firstLine="567"/>
        <w:rPr>
          <w:rFonts w:ascii="GHEA Grapalat" w:hAnsi="GHEA Grapalat"/>
          <w:i w:val="0"/>
          <w:sz w:val="24"/>
          <w:szCs w:val="24"/>
        </w:rPr>
      </w:pPr>
      <w:r w:rsidRPr="00AC25BD">
        <w:rPr>
          <w:rFonts w:ascii="GHEA Grapalat" w:hAnsi="GHEA Grapalat"/>
          <w:i w:val="0"/>
          <w:sz w:val="24"/>
          <w:szCs w:val="24"/>
        </w:rPr>
        <w:lastRenderedPageBreak/>
        <w:t>Кроме армянского языка заявки могут быть поданы также на английском или русском языке.</w:t>
      </w:r>
    </w:p>
    <w:p w:rsidR="00537DED" w:rsidRPr="00AC25BD" w:rsidRDefault="00537DED" w:rsidP="00537DED">
      <w:pPr>
        <w:pStyle w:val="BodyTextIndent"/>
        <w:widowControl w:val="0"/>
        <w:spacing w:after="160" w:line="240" w:lineRule="auto"/>
        <w:ind w:firstLine="567"/>
        <w:rPr>
          <w:rFonts w:ascii="GHEA Grapalat" w:hAnsi="GHEA Grapalat"/>
          <w:i w:val="0"/>
          <w:sz w:val="24"/>
          <w:szCs w:val="24"/>
        </w:rPr>
      </w:pPr>
      <w:r w:rsidRPr="00AC25BD">
        <w:rPr>
          <w:rFonts w:ascii="GHEA Grapalat" w:hAnsi="GHEA Grapalat"/>
          <w:i w:val="0"/>
          <w:sz w:val="24"/>
          <w:szCs w:val="24"/>
        </w:rPr>
        <w:t>Вскрытие заявок будет проводиться в электронной форме, посредством системы эл</w:t>
      </w:r>
      <w:r w:rsidR="00304B1A">
        <w:rPr>
          <w:rFonts w:ascii="GHEA Grapalat" w:hAnsi="GHEA Grapalat"/>
          <w:i w:val="0"/>
          <w:sz w:val="24"/>
          <w:szCs w:val="24"/>
        </w:rPr>
        <w:t>ектронных закупок Armeps, в 16:3</w:t>
      </w:r>
      <w:r w:rsidRPr="00AC25BD">
        <w:rPr>
          <w:rFonts w:ascii="GHEA Grapalat" w:hAnsi="GHEA Grapalat"/>
          <w:i w:val="0"/>
          <w:sz w:val="24"/>
          <w:szCs w:val="24"/>
        </w:rPr>
        <w:t xml:space="preserve">0 часов </w:t>
      </w:r>
      <w:r w:rsidR="00EB71F5" w:rsidRPr="00AC25BD">
        <w:rPr>
          <w:rFonts w:ascii="GHEA Grapalat" w:hAnsi="GHEA Grapalat"/>
          <w:i w:val="0"/>
          <w:sz w:val="22"/>
          <w:szCs w:val="22"/>
          <w:lang w:val="af-ZA"/>
        </w:rPr>
        <w:t>0</w:t>
      </w:r>
      <w:r w:rsidR="00EB71F5" w:rsidRPr="00AC25BD">
        <w:rPr>
          <w:rFonts w:ascii="GHEA Grapalat" w:hAnsi="GHEA Grapalat"/>
          <w:i w:val="0"/>
          <w:sz w:val="22"/>
          <w:szCs w:val="22"/>
          <w:lang w:val="hy-AM"/>
        </w:rPr>
        <w:t>5</w:t>
      </w:r>
      <w:r w:rsidR="00EB71F5" w:rsidRPr="00AC25BD">
        <w:rPr>
          <w:rFonts w:ascii="GHEA Grapalat" w:hAnsi="GHEA Grapalat"/>
          <w:i w:val="0"/>
          <w:sz w:val="22"/>
          <w:szCs w:val="22"/>
          <w:lang w:val="af-ZA"/>
        </w:rPr>
        <w:t>.02.2021</w:t>
      </w:r>
      <w:r w:rsidRPr="00AC25BD">
        <w:rPr>
          <w:rFonts w:ascii="GHEA Grapalat" w:hAnsi="GHEA Grapalat"/>
          <w:i w:val="0"/>
          <w:sz w:val="24"/>
          <w:szCs w:val="24"/>
        </w:rPr>
        <w:t>г.</w:t>
      </w:r>
    </w:p>
    <w:p w:rsidR="00537DED" w:rsidRPr="00AC25BD" w:rsidRDefault="00537DED" w:rsidP="00537DED">
      <w:pPr>
        <w:pStyle w:val="BodyTextIndent"/>
        <w:widowControl w:val="0"/>
        <w:spacing w:after="160" w:line="240" w:lineRule="auto"/>
        <w:ind w:firstLine="567"/>
        <w:rPr>
          <w:rFonts w:ascii="GHEA Grapalat" w:hAnsi="GHEA Grapalat"/>
          <w:i w:val="0"/>
          <w:sz w:val="24"/>
          <w:szCs w:val="24"/>
        </w:rPr>
      </w:pPr>
      <w:r w:rsidRPr="00AC25BD">
        <w:rPr>
          <w:rFonts w:ascii="GHEA Grapalat" w:hAnsi="GHEA Grapalat"/>
          <w:i w:val="0"/>
          <w:sz w:val="24"/>
          <w:szCs w:val="24"/>
        </w:rPr>
        <w:t>Жалобы относительно настоящей процедуры должны быть поданы лицу, рассматривающее связанные с закупками жалобы</w:t>
      </w:r>
      <w:r w:rsidRPr="00AC25BD" w:rsidDel="00D746A9">
        <w:rPr>
          <w:rFonts w:ascii="GHEA Grapalat" w:hAnsi="GHEA Grapalat"/>
          <w:i w:val="0"/>
          <w:sz w:val="24"/>
          <w:szCs w:val="24"/>
        </w:rPr>
        <w:t xml:space="preserve"> </w:t>
      </w:r>
      <w:r w:rsidRPr="00AC25BD">
        <w:rPr>
          <w:rFonts w:ascii="GHEA Grapalat" w:hAnsi="GHEA Grapalat"/>
          <w:i w:val="0"/>
          <w:sz w:val="24"/>
          <w:szCs w:val="24"/>
        </w:rPr>
        <w:t>по адресу: ул. Мелик-Адамяна 1, Ереван. Обжалование осуществляется в порядке, установленном приглашением на</w:t>
      </w:r>
      <w:r w:rsidRPr="00AC25BD">
        <w:rPr>
          <w:rFonts w:ascii="Courier New" w:hAnsi="Courier New" w:cs="Courier New"/>
          <w:i w:val="0"/>
          <w:sz w:val="24"/>
          <w:szCs w:val="24"/>
          <w:lang w:val="en-US"/>
        </w:rPr>
        <w:t> </w:t>
      </w:r>
      <w:r w:rsidRPr="00AC25BD">
        <w:rPr>
          <w:rFonts w:ascii="GHEA Grapalat" w:hAnsi="GHEA Grapalat"/>
          <w:i w:val="0"/>
          <w:sz w:val="24"/>
          <w:szCs w:val="24"/>
        </w:rPr>
        <w:t>настоящий конкурс. Для подачи жалобы требуется плата в размере 30</w:t>
      </w:r>
      <w:r w:rsidRPr="00AC25BD">
        <w:rPr>
          <w:rFonts w:ascii="Courier New" w:hAnsi="Courier New" w:cs="Courier New"/>
          <w:i w:val="0"/>
          <w:sz w:val="24"/>
          <w:szCs w:val="24"/>
          <w:lang w:val="en-US"/>
        </w:rPr>
        <w:t> </w:t>
      </w:r>
      <w:r w:rsidRPr="00AC25BD">
        <w:rPr>
          <w:rFonts w:ascii="GHEA Grapalat" w:hAnsi="GHEA Grapalat"/>
          <w:i w:val="0"/>
          <w:sz w:val="24"/>
          <w:szCs w:val="24"/>
        </w:rPr>
        <w:t>000</w:t>
      </w:r>
      <w:r w:rsidRPr="00AC25BD">
        <w:rPr>
          <w:rFonts w:ascii="Courier New" w:hAnsi="Courier New" w:cs="Courier New"/>
          <w:i w:val="0"/>
          <w:sz w:val="24"/>
          <w:szCs w:val="24"/>
          <w:lang w:val="en-US"/>
        </w:rPr>
        <w:t> </w:t>
      </w:r>
      <w:r w:rsidRPr="00AC25BD">
        <w:rPr>
          <w:rFonts w:ascii="GHEA Grapalat" w:hAnsi="GHEA Grapalat"/>
          <w:i w:val="0"/>
          <w:sz w:val="24"/>
          <w:szCs w:val="24"/>
        </w:rPr>
        <w:t>(тридцать тысяч) драмов РА, которая должна быть перечислена на</w:t>
      </w:r>
      <w:r w:rsidRPr="00AC25BD">
        <w:rPr>
          <w:rFonts w:ascii="Courier New" w:hAnsi="Courier New" w:cs="Courier New"/>
          <w:i w:val="0"/>
          <w:sz w:val="24"/>
          <w:szCs w:val="24"/>
          <w:lang w:val="en-US"/>
        </w:rPr>
        <w:t> </w:t>
      </w:r>
      <w:r w:rsidRPr="00AC25BD">
        <w:rPr>
          <w:rFonts w:ascii="GHEA Grapalat" w:hAnsi="GHEA Grapalat"/>
          <w:i w:val="0"/>
          <w:sz w:val="24"/>
          <w:szCs w:val="24"/>
        </w:rPr>
        <w:t>казначейский счет № 900008000482, открытый на имя Министерства финансов Республики Армения.</w:t>
      </w:r>
    </w:p>
    <w:p w:rsidR="00537DED" w:rsidRPr="00AC25BD" w:rsidRDefault="00537DED" w:rsidP="00537DED">
      <w:pPr>
        <w:pStyle w:val="BodyTextIndent"/>
        <w:widowControl w:val="0"/>
        <w:spacing w:line="240" w:lineRule="auto"/>
        <w:ind w:firstLine="567"/>
        <w:rPr>
          <w:rFonts w:ascii="GHEA Grapalat" w:hAnsi="GHEA Grapalat"/>
          <w:i w:val="0"/>
          <w:sz w:val="24"/>
          <w:szCs w:val="24"/>
        </w:rPr>
      </w:pPr>
      <w:r w:rsidRPr="00AC25BD">
        <w:rPr>
          <w:rFonts w:ascii="GHEA Grapalat" w:hAnsi="GHEA Grapalat"/>
          <w:i w:val="0"/>
          <w:sz w:val="24"/>
          <w:szCs w:val="24"/>
        </w:rPr>
        <w:t>Для получения дополнительной информации, связанной с настоящим</w:t>
      </w:r>
      <w:r w:rsidRPr="00AC25BD">
        <w:rPr>
          <w:rFonts w:ascii="Courier New" w:hAnsi="Courier New" w:cs="Courier New"/>
          <w:i w:val="0"/>
          <w:sz w:val="24"/>
          <w:szCs w:val="24"/>
          <w:lang w:val="en-US"/>
        </w:rPr>
        <w:t> </w:t>
      </w:r>
      <w:r w:rsidRPr="00AC25BD">
        <w:rPr>
          <w:rFonts w:ascii="GHEA Grapalat" w:hAnsi="GHEA Grapalat"/>
          <w:i w:val="0"/>
          <w:sz w:val="24"/>
          <w:szCs w:val="24"/>
        </w:rPr>
        <w:t xml:space="preserve">объявлением, можете обратиться к секретарю Оценочной комиссии </w:t>
      </w:r>
    </w:p>
    <w:p w:rsidR="00537DED" w:rsidRPr="00AC25BD" w:rsidRDefault="00537DED" w:rsidP="00537DED">
      <w:pPr>
        <w:pStyle w:val="BodyTextIndent"/>
        <w:widowControl w:val="0"/>
        <w:spacing w:line="240" w:lineRule="auto"/>
        <w:ind w:firstLine="0"/>
        <w:rPr>
          <w:rFonts w:ascii="GHEA Grapalat" w:hAnsi="GHEA Grapalat"/>
          <w:i w:val="0"/>
          <w:sz w:val="24"/>
          <w:szCs w:val="24"/>
        </w:rPr>
      </w:pPr>
      <w:r w:rsidRPr="00AC25BD">
        <w:rPr>
          <w:rFonts w:ascii="GHEA Grapalat" w:hAnsi="GHEA Grapalat"/>
          <w:i w:val="0"/>
          <w:sz w:val="24"/>
          <w:szCs w:val="24"/>
        </w:rPr>
        <w:t>Артавазд Саргсян</w:t>
      </w:r>
    </w:p>
    <w:p w:rsidR="00537DED" w:rsidRPr="00AC25BD" w:rsidRDefault="00537DED" w:rsidP="00537DED">
      <w:pPr>
        <w:pStyle w:val="BodyTextIndent"/>
        <w:widowControl w:val="0"/>
        <w:spacing w:after="160" w:line="240" w:lineRule="auto"/>
        <w:ind w:firstLine="0"/>
        <w:rPr>
          <w:rFonts w:ascii="GHEA Grapalat" w:hAnsi="GHEA Grapalat"/>
          <w:i w:val="0"/>
          <w:sz w:val="16"/>
          <w:szCs w:val="16"/>
        </w:rPr>
      </w:pPr>
      <w:r w:rsidRPr="00AC25BD">
        <w:rPr>
          <w:rFonts w:ascii="GHEA Grapalat" w:hAnsi="GHEA Grapalat"/>
          <w:i w:val="0"/>
          <w:sz w:val="16"/>
          <w:szCs w:val="16"/>
        </w:rPr>
        <w:t xml:space="preserve">        </w:t>
      </w:r>
    </w:p>
    <w:p w:rsidR="00537DED" w:rsidRPr="00AC25BD" w:rsidRDefault="00537DED" w:rsidP="00537DED">
      <w:pPr>
        <w:pStyle w:val="BodyTextIndent"/>
        <w:widowControl w:val="0"/>
        <w:spacing w:after="160" w:line="240" w:lineRule="auto"/>
        <w:ind w:left="1701" w:firstLine="0"/>
        <w:rPr>
          <w:rFonts w:ascii="GHEA Grapalat" w:hAnsi="GHEA Grapalat"/>
          <w:i w:val="0"/>
          <w:sz w:val="24"/>
          <w:szCs w:val="24"/>
          <w:u w:val="single"/>
        </w:rPr>
      </w:pPr>
      <w:r w:rsidRPr="00AC25BD">
        <w:rPr>
          <w:rFonts w:ascii="GHEA Grapalat" w:hAnsi="GHEA Grapalat"/>
          <w:i w:val="0"/>
          <w:sz w:val="24"/>
          <w:szCs w:val="24"/>
        </w:rPr>
        <w:t xml:space="preserve">Телефон </w:t>
      </w:r>
      <w:r w:rsidRPr="00AC25BD">
        <w:rPr>
          <w:rFonts w:ascii="GHEA Grapalat" w:hAnsi="GHEA Grapalat"/>
          <w:i w:val="0"/>
          <w:u w:val="single"/>
          <w:lang w:val="af-ZA"/>
        </w:rPr>
        <w:t>010 540229</w:t>
      </w:r>
    </w:p>
    <w:p w:rsidR="00537DED" w:rsidRPr="00AC25BD" w:rsidRDefault="00537DED" w:rsidP="00537DED">
      <w:pPr>
        <w:pStyle w:val="BodyTextIndent"/>
        <w:widowControl w:val="0"/>
        <w:spacing w:after="160" w:line="240" w:lineRule="auto"/>
        <w:ind w:left="1701" w:firstLine="0"/>
        <w:rPr>
          <w:rFonts w:ascii="GHEA Grapalat" w:hAnsi="GHEA Grapalat"/>
          <w:i w:val="0"/>
          <w:sz w:val="24"/>
          <w:szCs w:val="24"/>
          <w:u w:val="single"/>
        </w:rPr>
      </w:pPr>
      <w:r w:rsidRPr="00AC25BD">
        <w:rPr>
          <w:rFonts w:ascii="GHEA Grapalat" w:hAnsi="GHEA Grapalat"/>
          <w:i w:val="0"/>
          <w:sz w:val="24"/>
          <w:szCs w:val="24"/>
        </w:rPr>
        <w:t xml:space="preserve">Электронная почта </w:t>
      </w:r>
      <w:r w:rsidRPr="00AC25BD">
        <w:rPr>
          <w:rFonts w:ascii="GHEA Grapalat" w:hAnsi="GHEA Grapalat"/>
          <w:i w:val="0"/>
          <w:u w:val="single"/>
          <w:lang w:val="af-ZA"/>
        </w:rPr>
        <w:t>finansakan2013@mail.ru</w:t>
      </w:r>
    </w:p>
    <w:p w:rsidR="00537DED" w:rsidRPr="00AC25BD" w:rsidRDefault="00537DED" w:rsidP="00537DED">
      <w:pPr>
        <w:pStyle w:val="BodyTextIndent"/>
        <w:widowControl w:val="0"/>
        <w:spacing w:line="240" w:lineRule="auto"/>
        <w:ind w:left="1701" w:firstLine="0"/>
        <w:jc w:val="left"/>
        <w:rPr>
          <w:rFonts w:ascii="GHEA Grapalat" w:hAnsi="GHEA Grapalat"/>
          <w:i w:val="0"/>
          <w:sz w:val="24"/>
          <w:szCs w:val="24"/>
        </w:rPr>
      </w:pPr>
      <w:r w:rsidRPr="00AC25BD">
        <w:rPr>
          <w:rFonts w:ascii="GHEA Grapalat" w:hAnsi="GHEA Grapalat"/>
          <w:i w:val="0"/>
          <w:sz w:val="24"/>
          <w:szCs w:val="24"/>
        </w:rPr>
        <w:t xml:space="preserve">Заказчик   </w:t>
      </w:r>
      <w:r w:rsidRPr="00AC25BD">
        <w:rPr>
          <w:rFonts w:ascii="GHEA Grapalat" w:hAnsi="GHEA Grapalat"/>
          <w:i w:val="0"/>
          <w:sz w:val="24"/>
          <w:szCs w:val="24"/>
          <w:u w:val="single"/>
        </w:rPr>
        <w:t>Водный комитет</w:t>
      </w:r>
    </w:p>
    <w:p w:rsidR="00915A97" w:rsidRPr="00AC25BD" w:rsidRDefault="00537DED" w:rsidP="00537DED">
      <w:pPr>
        <w:pStyle w:val="BodyTextIndent"/>
        <w:widowControl w:val="0"/>
        <w:spacing w:after="160" w:line="240" w:lineRule="auto"/>
        <w:ind w:firstLine="0"/>
        <w:rPr>
          <w:rFonts w:ascii="GHEA Grapalat" w:hAnsi="GHEA Grapalat"/>
          <w:i w:val="0"/>
          <w:sz w:val="16"/>
          <w:szCs w:val="16"/>
        </w:rPr>
      </w:pPr>
      <w:r w:rsidRPr="00AC25BD">
        <w:rPr>
          <w:rFonts w:ascii="GHEA Grapalat" w:hAnsi="GHEA Grapalat"/>
          <w:i w:val="0"/>
          <w:sz w:val="16"/>
          <w:szCs w:val="16"/>
          <w:lang w:val="hy-AM"/>
        </w:rPr>
        <w:t xml:space="preserve">                                                              </w:t>
      </w:r>
      <w:r w:rsidRPr="00AC25BD">
        <w:rPr>
          <w:rFonts w:ascii="GHEA Grapalat" w:hAnsi="GHEA Grapalat"/>
          <w:i w:val="0"/>
          <w:sz w:val="16"/>
          <w:szCs w:val="16"/>
        </w:rPr>
        <w:t xml:space="preserve">   Наименование</w:t>
      </w:r>
      <w:r w:rsidR="001F1DF7" w:rsidRPr="00AC25BD">
        <w:rPr>
          <w:rFonts w:ascii="GHEA Grapalat" w:hAnsi="GHEA Grapalat"/>
          <w:i w:val="0"/>
          <w:sz w:val="16"/>
          <w:szCs w:val="16"/>
          <w:lang w:val="hy-AM"/>
        </w:rPr>
        <w:t xml:space="preserve"> </w:t>
      </w:r>
      <w:r w:rsidR="00915A97" w:rsidRPr="00AC25BD">
        <w:rPr>
          <w:rFonts w:ascii="GHEA Grapalat" w:hAnsi="GHEA Grapalat" w:cs="Sylfaen"/>
          <w:b/>
        </w:rPr>
        <w:br w:type="page"/>
      </w:r>
    </w:p>
    <w:p w:rsidR="00096865" w:rsidRPr="00AC25BD" w:rsidRDefault="00096865" w:rsidP="00B46D58">
      <w:pPr>
        <w:pStyle w:val="BodyText"/>
        <w:widowControl w:val="0"/>
        <w:spacing w:after="160"/>
        <w:ind w:firstLine="567"/>
        <w:jc w:val="right"/>
        <w:rPr>
          <w:rFonts w:ascii="GHEA Grapalat" w:hAnsi="GHEA Grapalat" w:cs="Sylfaen"/>
          <w:i/>
        </w:rPr>
      </w:pPr>
      <w:r w:rsidRPr="00AC25BD">
        <w:rPr>
          <w:rFonts w:ascii="GHEA Grapalat" w:hAnsi="GHEA Grapalat"/>
          <w:i/>
        </w:rPr>
        <w:lastRenderedPageBreak/>
        <w:t>Утверждено</w:t>
      </w:r>
    </w:p>
    <w:p w:rsidR="00096865" w:rsidRPr="00AC25BD" w:rsidRDefault="005D7731" w:rsidP="00B46D58">
      <w:pPr>
        <w:pStyle w:val="BodyText"/>
        <w:widowControl w:val="0"/>
        <w:spacing w:after="160"/>
        <w:ind w:firstLine="567"/>
        <w:jc w:val="right"/>
        <w:rPr>
          <w:rFonts w:ascii="GHEA Grapalat" w:hAnsi="GHEA Grapalat"/>
          <w:i/>
        </w:rPr>
      </w:pPr>
      <w:r w:rsidRPr="00AC25BD">
        <w:rPr>
          <w:rFonts w:ascii="GHEA Grapalat" w:hAnsi="GHEA Grapalat"/>
        </w:rPr>
        <w:t xml:space="preserve">Решением Оценочной комиссии </w:t>
      </w:r>
      <w:r w:rsidR="00196B57" w:rsidRPr="00AC25BD">
        <w:rPr>
          <w:rFonts w:ascii="GHEA Grapalat" w:hAnsi="GHEA Grapalat"/>
        </w:rPr>
        <w:t>запроса котировок</w:t>
      </w:r>
      <w:r w:rsidR="001B32D9" w:rsidRPr="00AC25BD">
        <w:rPr>
          <w:rFonts w:ascii="GHEA Grapalat" w:hAnsi="GHEA Grapalat" w:cs="Sylfaen"/>
          <w:i/>
        </w:rPr>
        <w:br/>
      </w:r>
      <w:r w:rsidR="00096865" w:rsidRPr="00AC25BD">
        <w:rPr>
          <w:rFonts w:ascii="GHEA Grapalat" w:hAnsi="GHEA Grapalat"/>
          <w:i/>
        </w:rPr>
        <w:t xml:space="preserve">под кодом </w:t>
      </w:r>
      <w:r w:rsidR="0097341F" w:rsidRPr="00AC25BD">
        <w:rPr>
          <w:rFonts w:ascii="GHEA Grapalat" w:hAnsi="GHEA Grapalat" w:cs="Sylfaen"/>
          <w:lang w:val="af-ZA"/>
        </w:rPr>
        <w:t>ՋԿ-</w:t>
      </w:r>
      <w:r w:rsidR="0097341F" w:rsidRPr="00AC25BD">
        <w:rPr>
          <w:rFonts w:ascii="GHEA Grapalat" w:hAnsi="GHEA Grapalat" w:cs="Sylfaen"/>
        </w:rPr>
        <w:t>ԳՀԱՊՁԲ</w:t>
      </w:r>
      <w:r w:rsidR="0097341F" w:rsidRPr="00AC25BD">
        <w:rPr>
          <w:rFonts w:ascii="GHEA Grapalat" w:hAnsi="GHEA Grapalat" w:cs="Sylfaen"/>
          <w:lang w:val="af-ZA"/>
        </w:rPr>
        <w:t>-21/11</w:t>
      </w:r>
      <w:r w:rsidR="001B32D9" w:rsidRPr="00AC25BD">
        <w:rPr>
          <w:rFonts w:ascii="GHEA Grapalat" w:hAnsi="GHEA Grapalat" w:cs="Times Armenian"/>
          <w:i/>
        </w:rPr>
        <w:br/>
      </w:r>
      <w:r w:rsidR="00A46F92" w:rsidRPr="00AC25BD">
        <w:rPr>
          <w:rFonts w:ascii="GHEA Grapalat" w:hAnsi="GHEA Grapalat"/>
          <w:i/>
        </w:rPr>
        <w:t xml:space="preserve">№ </w:t>
      </w:r>
      <w:r w:rsidR="00196B57" w:rsidRPr="00AC25BD">
        <w:rPr>
          <w:rFonts w:ascii="GHEA Grapalat" w:hAnsi="GHEA Grapalat"/>
          <w:i/>
          <w:lang w:val="hy-AM"/>
        </w:rPr>
        <w:t>1</w:t>
      </w:r>
      <w:r w:rsidR="00096865" w:rsidRPr="00AC25BD">
        <w:rPr>
          <w:rFonts w:ascii="GHEA Grapalat" w:hAnsi="GHEA Grapalat"/>
          <w:i/>
        </w:rPr>
        <w:t xml:space="preserve"> от </w:t>
      </w:r>
      <w:r w:rsidR="00196B57" w:rsidRPr="00AC25BD">
        <w:rPr>
          <w:rFonts w:ascii="GHEA Grapalat" w:hAnsi="GHEA Grapalat"/>
          <w:i/>
          <w:lang w:val="hy-AM"/>
        </w:rPr>
        <w:t>25.01.2021</w:t>
      </w:r>
      <w:r w:rsidR="009F10E4" w:rsidRPr="00AC25BD">
        <w:rPr>
          <w:rFonts w:ascii="GHEA Grapalat" w:hAnsi="GHEA Grapalat"/>
          <w:i/>
        </w:rPr>
        <w:t xml:space="preserve"> </w:t>
      </w:r>
      <w:r w:rsidR="00096865" w:rsidRPr="00AC25BD">
        <w:rPr>
          <w:rFonts w:ascii="GHEA Grapalat" w:hAnsi="GHEA Grapalat"/>
          <w:i/>
        </w:rPr>
        <w:t>г.</w:t>
      </w:r>
    </w:p>
    <w:p w:rsidR="00096865" w:rsidRPr="00AC25BD" w:rsidRDefault="00096865" w:rsidP="00B46D58">
      <w:pPr>
        <w:pStyle w:val="BodyText"/>
        <w:widowControl w:val="0"/>
        <w:spacing w:after="160"/>
        <w:ind w:right="-7" w:firstLine="567"/>
        <w:jc w:val="center"/>
        <w:rPr>
          <w:rFonts w:ascii="GHEA Grapalat" w:hAnsi="GHEA Grapalat"/>
        </w:rPr>
      </w:pPr>
    </w:p>
    <w:p w:rsidR="00096865" w:rsidRPr="00AC25BD" w:rsidRDefault="00096865" w:rsidP="00B46D58">
      <w:pPr>
        <w:pStyle w:val="BodyText"/>
        <w:widowControl w:val="0"/>
        <w:spacing w:after="160"/>
        <w:ind w:right="-7" w:firstLine="567"/>
        <w:jc w:val="center"/>
        <w:rPr>
          <w:rFonts w:ascii="GHEA Grapalat" w:hAnsi="GHEA Grapalat"/>
        </w:rPr>
      </w:pPr>
    </w:p>
    <w:p w:rsidR="000763E5" w:rsidRPr="00AC25BD" w:rsidRDefault="000763E5" w:rsidP="00B46D58">
      <w:pPr>
        <w:pStyle w:val="BodyText"/>
        <w:widowControl w:val="0"/>
        <w:spacing w:after="160"/>
        <w:ind w:right="-7" w:firstLine="567"/>
        <w:jc w:val="center"/>
        <w:rPr>
          <w:rFonts w:ascii="GHEA Grapalat" w:hAnsi="GHEA Grapalat"/>
        </w:rPr>
      </w:pPr>
    </w:p>
    <w:p w:rsidR="00074830" w:rsidRPr="00AC25BD" w:rsidRDefault="00074830" w:rsidP="00074830">
      <w:pPr>
        <w:pStyle w:val="BodyText"/>
        <w:widowControl w:val="0"/>
        <w:spacing w:after="160" w:line="360" w:lineRule="auto"/>
        <w:ind w:right="-7"/>
        <w:jc w:val="center"/>
        <w:rPr>
          <w:rFonts w:ascii="GHEA Grapalat" w:hAnsi="GHEA Grapalat"/>
        </w:rPr>
      </w:pPr>
      <w:r w:rsidRPr="00AC25BD">
        <w:rPr>
          <w:rFonts w:ascii="GHEA Grapalat" w:hAnsi="GHEA Grapalat"/>
        </w:rPr>
        <w:t>"ВОДНЫЙ КОМИТЕТ"</w:t>
      </w:r>
    </w:p>
    <w:p w:rsidR="00096865" w:rsidRPr="00AC25BD" w:rsidRDefault="00096865" w:rsidP="00B46D58">
      <w:pPr>
        <w:pStyle w:val="BodyText"/>
        <w:widowControl w:val="0"/>
        <w:spacing w:after="160"/>
        <w:ind w:right="-7" w:firstLine="567"/>
        <w:jc w:val="center"/>
        <w:rPr>
          <w:rFonts w:ascii="GHEA Grapalat" w:hAnsi="GHEA Grapalat"/>
        </w:rPr>
      </w:pPr>
    </w:p>
    <w:p w:rsidR="000763E5" w:rsidRPr="00AC25BD" w:rsidRDefault="000763E5" w:rsidP="00B46D58">
      <w:pPr>
        <w:pStyle w:val="BodyText"/>
        <w:widowControl w:val="0"/>
        <w:spacing w:after="160"/>
        <w:ind w:right="-7" w:firstLine="567"/>
        <w:jc w:val="center"/>
        <w:rPr>
          <w:rFonts w:ascii="GHEA Grapalat" w:hAnsi="GHEA Grapalat"/>
        </w:rPr>
      </w:pPr>
    </w:p>
    <w:p w:rsidR="000763E5" w:rsidRPr="00AC25BD" w:rsidRDefault="000763E5" w:rsidP="00B46D58">
      <w:pPr>
        <w:pStyle w:val="BodyText"/>
        <w:widowControl w:val="0"/>
        <w:spacing w:after="160"/>
        <w:ind w:right="-7" w:firstLine="567"/>
        <w:jc w:val="center"/>
        <w:rPr>
          <w:rFonts w:ascii="GHEA Grapalat" w:hAnsi="GHEA Grapalat"/>
        </w:rPr>
      </w:pPr>
    </w:p>
    <w:p w:rsidR="00096865" w:rsidRPr="00AC25BD" w:rsidRDefault="000763E5" w:rsidP="00B46D58">
      <w:pPr>
        <w:pStyle w:val="BodyText"/>
        <w:widowControl w:val="0"/>
        <w:spacing w:after="160"/>
        <w:ind w:right="-7" w:firstLine="567"/>
        <w:jc w:val="center"/>
        <w:rPr>
          <w:rFonts w:ascii="GHEA Grapalat" w:hAnsi="GHEA Grapalat" w:cs="Sylfaen"/>
        </w:rPr>
      </w:pPr>
      <w:r w:rsidRPr="00AC25BD">
        <w:rPr>
          <w:rFonts w:ascii="GHEA Grapalat" w:hAnsi="GHEA Grapalat"/>
        </w:rPr>
        <w:t>ПРИГЛАШЕНИ</w:t>
      </w:r>
      <w:r w:rsidR="00096865" w:rsidRPr="00AC25BD">
        <w:rPr>
          <w:rFonts w:ascii="GHEA Grapalat" w:hAnsi="GHEA Grapalat"/>
        </w:rPr>
        <w:t>Е</w:t>
      </w:r>
    </w:p>
    <w:p w:rsidR="00096865" w:rsidRPr="00AC25BD" w:rsidRDefault="00096865" w:rsidP="00B46D58">
      <w:pPr>
        <w:pStyle w:val="BodyText"/>
        <w:widowControl w:val="0"/>
        <w:spacing w:after="160"/>
        <w:ind w:right="-7" w:firstLine="567"/>
        <w:jc w:val="center"/>
        <w:rPr>
          <w:rFonts w:ascii="GHEA Grapalat" w:hAnsi="GHEA Grapalat" w:cs="Sylfaen"/>
        </w:rPr>
      </w:pPr>
    </w:p>
    <w:p w:rsidR="00096865" w:rsidRPr="00AC25BD" w:rsidRDefault="00096865" w:rsidP="00B46D58">
      <w:pPr>
        <w:pStyle w:val="BodyText"/>
        <w:widowControl w:val="0"/>
        <w:spacing w:after="160"/>
        <w:ind w:right="-7" w:firstLine="567"/>
        <w:jc w:val="center"/>
        <w:rPr>
          <w:rFonts w:ascii="GHEA Grapalat" w:hAnsi="GHEA Grapalat" w:cs="Sylfaen"/>
        </w:rPr>
      </w:pPr>
    </w:p>
    <w:p w:rsidR="00096865" w:rsidRPr="00AC25BD" w:rsidRDefault="002B32D6" w:rsidP="00B46D58">
      <w:pPr>
        <w:pStyle w:val="BodyText"/>
        <w:widowControl w:val="0"/>
        <w:spacing w:after="160"/>
        <w:ind w:right="-7"/>
        <w:jc w:val="center"/>
        <w:rPr>
          <w:rFonts w:ascii="GHEA Grapalat" w:hAnsi="GHEA Grapalat"/>
        </w:rPr>
      </w:pPr>
      <w:r w:rsidRPr="00AC25BD">
        <w:rPr>
          <w:rFonts w:ascii="GHEA Grapalat" w:hAnsi="GHEA Grapalat"/>
        </w:rPr>
        <w:t xml:space="preserve">НА </w:t>
      </w:r>
      <w:r w:rsidR="00074830" w:rsidRPr="00AC25BD">
        <w:rPr>
          <w:rFonts w:ascii="GHEA Grapalat" w:hAnsi="GHEA Grapalat"/>
        </w:rPr>
        <w:t>ЗАПРОС КОТИРОВОК, ОБЪЯВЛЕННЫЙ С ЦЕЛЬЮ ПРИОБРЕТЕНИЯ "КАНЦЕЛЯРСКИХ ТОВАРОВ,</w:t>
      </w:r>
      <w:r w:rsidRPr="00AC25BD">
        <w:rPr>
          <w:rFonts w:ascii="GHEA Grapalat" w:hAnsi="GHEA Grapalat"/>
        </w:rPr>
        <w:t xml:space="preserve">ДЛЯ НУЖД </w:t>
      </w:r>
      <w:r w:rsidR="00074830" w:rsidRPr="00AC25BD">
        <w:rPr>
          <w:rFonts w:ascii="GHEA Grapalat" w:hAnsi="GHEA Grapalat"/>
          <w:sz w:val="22"/>
        </w:rPr>
        <w:t>"ВОДНОГО КОМИТЕТА"</w:t>
      </w:r>
    </w:p>
    <w:p w:rsidR="00CE0D95" w:rsidRPr="00AC25BD" w:rsidRDefault="00CE0D95" w:rsidP="00B46D58">
      <w:pPr>
        <w:pStyle w:val="BodyText"/>
        <w:widowControl w:val="0"/>
        <w:spacing w:after="160"/>
        <w:ind w:right="-7" w:firstLine="567"/>
        <w:jc w:val="center"/>
        <w:rPr>
          <w:rFonts w:ascii="GHEA Grapalat" w:hAnsi="GHEA Grapalat"/>
        </w:rPr>
      </w:pPr>
    </w:p>
    <w:p w:rsidR="00CE0D95" w:rsidRPr="00AC25BD" w:rsidRDefault="00CE0D95" w:rsidP="00B46D58">
      <w:pPr>
        <w:pStyle w:val="BodyText"/>
        <w:widowControl w:val="0"/>
        <w:spacing w:after="160"/>
        <w:ind w:right="-7" w:firstLine="567"/>
        <w:jc w:val="center"/>
        <w:rPr>
          <w:rFonts w:ascii="GHEA Grapalat" w:hAnsi="GHEA Grapalat"/>
        </w:rPr>
      </w:pPr>
    </w:p>
    <w:p w:rsidR="000763E5" w:rsidRPr="00AC25BD" w:rsidRDefault="000763E5" w:rsidP="00B46D58">
      <w:pPr>
        <w:rPr>
          <w:rFonts w:ascii="GHEA Grapalat" w:hAnsi="GHEA Grapalat"/>
        </w:rPr>
      </w:pPr>
      <w:r w:rsidRPr="00AC25BD">
        <w:rPr>
          <w:rFonts w:ascii="GHEA Grapalat" w:hAnsi="GHEA Grapalat"/>
        </w:rPr>
        <w:br w:type="page"/>
      </w:r>
    </w:p>
    <w:p w:rsidR="001A43A4" w:rsidRPr="00AC25BD" w:rsidRDefault="00096865" w:rsidP="00B46D58">
      <w:pPr>
        <w:widowControl w:val="0"/>
        <w:spacing w:after="160"/>
        <w:ind w:firstLine="567"/>
        <w:jc w:val="both"/>
        <w:rPr>
          <w:rFonts w:ascii="GHEA Grapalat" w:hAnsi="GHEA Grapalat" w:cs="Sylfaen"/>
          <w:i/>
        </w:rPr>
      </w:pPr>
      <w:r w:rsidRPr="00AC25BD">
        <w:rPr>
          <w:rFonts w:ascii="GHEA Grapalat" w:hAnsi="GHEA Grapalat"/>
          <w:i/>
        </w:rPr>
        <w:lastRenderedPageBreak/>
        <w:t>Уважаемый участник, прежде чем составить и подать заявку просим Вас</w:t>
      </w:r>
      <w:r w:rsidR="001D209D" w:rsidRPr="00AC25BD">
        <w:rPr>
          <w:rFonts w:ascii="Courier New" w:hAnsi="Courier New" w:cs="Courier New"/>
          <w:i/>
          <w:lang w:val="en-US"/>
        </w:rPr>
        <w:t> </w:t>
      </w:r>
      <w:r w:rsidRPr="00AC25BD">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49374F" w:rsidRPr="00AC25BD" w:rsidRDefault="0049374F" w:rsidP="00B46D58">
      <w:pPr>
        <w:jc w:val="both"/>
        <w:rPr>
          <w:rFonts w:ascii="GHEA Grapalat" w:hAnsi="GHEA Grapalat"/>
          <w:i/>
        </w:rPr>
      </w:pPr>
      <w:r w:rsidRPr="00AC25BD">
        <w:rPr>
          <w:rFonts w:ascii="GHEA Grapalat" w:hAnsi="GHEA Grapalat"/>
          <w:i/>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49374F" w:rsidRPr="00AC25BD" w:rsidRDefault="0049374F" w:rsidP="00B46D58">
      <w:pPr>
        <w:jc w:val="both"/>
        <w:rPr>
          <w:rFonts w:ascii="Sylfaen" w:hAnsi="Sylfaen"/>
          <w:lang w:val="hy-AM"/>
        </w:rPr>
      </w:pPr>
      <w:r w:rsidRPr="00AC25BD">
        <w:rPr>
          <w:rFonts w:ascii="GHEA Grapalat" w:hAnsi="GHEA Grapalat"/>
          <w:i/>
        </w:rPr>
        <w:t>Руководство доступно по следующей ссылке:</w:t>
      </w:r>
      <w:r w:rsidRPr="00AC25BD">
        <w:rPr>
          <w:rFonts w:ascii="Sylfaen" w:hAnsi="Sylfaen"/>
          <w:lang w:val="hy-AM"/>
        </w:rPr>
        <w:t xml:space="preserve"> http://gnumner.am/hy/page/ughecuycner_dzernarkner/:</w:t>
      </w:r>
    </w:p>
    <w:p w:rsidR="0049374F" w:rsidRPr="00AC25BD" w:rsidRDefault="0049374F" w:rsidP="00B46D58">
      <w:pPr>
        <w:widowControl w:val="0"/>
        <w:spacing w:after="160"/>
        <w:ind w:firstLine="567"/>
        <w:jc w:val="both"/>
        <w:rPr>
          <w:rFonts w:ascii="GHEA Grapalat" w:hAnsi="GHEA Grapalat"/>
          <w:i/>
          <w:lang w:val="hy-AM"/>
        </w:rPr>
      </w:pPr>
    </w:p>
    <w:p w:rsidR="00615B35" w:rsidRPr="00AC25BD" w:rsidRDefault="0046586E" w:rsidP="00B46D58">
      <w:pPr>
        <w:widowControl w:val="0"/>
        <w:spacing w:after="160"/>
        <w:ind w:firstLine="567"/>
        <w:jc w:val="both"/>
        <w:rPr>
          <w:rFonts w:ascii="GHEA Grapalat" w:hAnsi="GHEA Grapalat"/>
          <w:i/>
        </w:rPr>
      </w:pPr>
      <w:r w:rsidRPr="00AC25BD">
        <w:rPr>
          <w:rFonts w:ascii="GHEA Grapalat" w:hAnsi="GHEA Grapalat"/>
          <w:i/>
        </w:rPr>
        <w:t>Одновременно</w:t>
      </w:r>
      <w:r w:rsidR="00615B35" w:rsidRPr="00AC25BD">
        <w:rPr>
          <w:rFonts w:ascii="GHEA Grapalat" w:hAnsi="GHEA Grapalat"/>
          <w:i/>
        </w:rPr>
        <w:t>:</w:t>
      </w:r>
    </w:p>
    <w:p w:rsidR="00C90796" w:rsidRPr="00AC25BD" w:rsidRDefault="0046586E" w:rsidP="00B46D58">
      <w:pPr>
        <w:jc w:val="both"/>
        <w:rPr>
          <w:rFonts w:ascii="GHEA Grapalat" w:hAnsi="GHEA Grapalat"/>
          <w:i/>
        </w:rPr>
      </w:pPr>
      <w:r w:rsidRPr="00AC25BD">
        <w:rPr>
          <w:rFonts w:ascii="GHEA Grapalat" w:hAnsi="GHEA Grapalat"/>
          <w:i/>
        </w:rPr>
        <w:t>-</w:t>
      </w:r>
      <w:r w:rsidR="000763E5" w:rsidRPr="00AC25BD">
        <w:rPr>
          <w:rFonts w:ascii="GHEA Grapalat" w:hAnsi="GHEA Grapalat"/>
          <w:i/>
        </w:rPr>
        <w:tab/>
      </w:r>
      <w:r w:rsidRPr="00AC25BD">
        <w:rPr>
          <w:rFonts w:ascii="GHEA Grapalat" w:hAnsi="GHEA Grapalat"/>
          <w:i/>
        </w:rPr>
        <w:t xml:space="preserve">при вводе заявки в систему электронных закупок Armeps (www.armeps.am) (далее - система) необходимо </w:t>
      </w:r>
      <w:r w:rsidR="00C90796" w:rsidRPr="00AC25BD">
        <w:rPr>
          <w:rFonts w:ascii="GHEA Grapalat" w:hAnsi="GHEA Grapalat"/>
          <w:i/>
        </w:rPr>
        <w:t xml:space="preserve">следовать  </w:t>
      </w:r>
      <w:hyperlink w:history="1">
        <w:r w:rsidR="00C90796" w:rsidRPr="00AC25BD">
          <w:rPr>
            <w:rFonts w:ascii="GHEA Grapalat" w:hAnsi="GHEA Grapalat"/>
            <w:i/>
          </w:rPr>
          <w:t>руководству по закупкам, осуществляемым в электронной форме</w:t>
        </w:r>
      </w:hyperlink>
      <w:r w:rsidR="00C90796" w:rsidRPr="00AC25BD">
        <w:rPr>
          <w:rFonts w:ascii="GHEA Grapalat" w:hAnsi="GHEA Grapalat"/>
          <w:i/>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10" w:history="1">
        <w:r w:rsidR="00C90796" w:rsidRPr="00AC25BD">
          <w:rPr>
            <w:rStyle w:val="Hyperlink"/>
            <w:rFonts w:ascii="GHEA Grapalat" w:hAnsi="GHEA Grapalat"/>
            <w:i/>
          </w:rPr>
          <w:t>www.procurement.am</w:t>
        </w:r>
      </w:hyperlink>
      <w:r w:rsidR="00C90796" w:rsidRPr="00AC25BD">
        <w:rPr>
          <w:rFonts w:ascii="GHEA Grapalat" w:hAnsi="GHEA Grapalat"/>
          <w:i/>
        </w:rPr>
        <w:t>.</w:t>
      </w:r>
    </w:p>
    <w:p w:rsidR="00C90796" w:rsidRPr="00AC25BD" w:rsidRDefault="00C90796" w:rsidP="00B46D58">
      <w:pPr>
        <w:jc w:val="both"/>
        <w:rPr>
          <w:rFonts w:ascii="Sylfaen" w:hAnsi="Sylfaen"/>
          <w:lang w:val="hy-AM"/>
        </w:rPr>
      </w:pPr>
      <w:r w:rsidRPr="00AC25BD">
        <w:rPr>
          <w:rFonts w:ascii="GHEA Grapalat" w:hAnsi="GHEA Grapalat"/>
          <w:i/>
        </w:rPr>
        <w:t>Руководство доступно по следующей ссылке:</w:t>
      </w:r>
      <w:r w:rsidRPr="00AC25BD">
        <w:rPr>
          <w:rFonts w:ascii="Sylfaen" w:hAnsi="Sylfaen"/>
          <w:lang w:val="hy-AM"/>
        </w:rPr>
        <w:t xml:space="preserve"> </w:t>
      </w:r>
      <w:hyperlink r:id="rId11" w:history="1">
        <w:r w:rsidRPr="00AC25BD">
          <w:rPr>
            <w:rStyle w:val="Hyperlink"/>
            <w:rFonts w:ascii="Sylfaen" w:hAnsi="Sylfaen"/>
            <w:lang w:val="hy-AM"/>
          </w:rPr>
          <w:t>http://gnumner.am/hy/page/ughecuycner_dzernarkner</w:t>
        </w:r>
      </w:hyperlink>
    </w:p>
    <w:p w:rsidR="00233B5F" w:rsidRPr="00AC25BD" w:rsidRDefault="00884204" w:rsidP="00B46D58">
      <w:pPr>
        <w:jc w:val="both"/>
        <w:rPr>
          <w:ins w:id="1" w:author="Vardan" w:date="2020-06-04T00:19:00Z"/>
          <w:rFonts w:ascii="GHEA Grapalat" w:hAnsi="GHEA Grapalat"/>
          <w:i/>
        </w:rPr>
      </w:pPr>
      <w:r w:rsidRPr="00AC25BD">
        <w:rPr>
          <w:rFonts w:ascii="GHEA Grapalat" w:hAnsi="GHEA Grapalat"/>
        </w:rPr>
        <w:t>-</w:t>
      </w:r>
      <w:r w:rsidR="000763E5" w:rsidRPr="00AC25BD">
        <w:rPr>
          <w:rFonts w:ascii="GHEA Grapalat" w:hAnsi="GHEA Grapalat"/>
        </w:rPr>
        <w:tab/>
      </w:r>
      <w:r w:rsidRPr="00AC25BD">
        <w:rPr>
          <w:rFonts w:ascii="GHEA Grapalat" w:hAnsi="GHEA Grapalat"/>
          <w:i/>
        </w:rPr>
        <w:t>при возникновении вопросов и проблем, связанных с системой,</w:t>
      </w:r>
      <w:r w:rsidR="00233B5F" w:rsidRPr="00AC25BD">
        <w:rPr>
          <w:rFonts w:ascii="GHEA Grapalat" w:hAnsi="GHEA Grapalat"/>
          <w:i/>
        </w:rPr>
        <w:t xml:space="preserve">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r w:rsidR="007B5333" w:rsidRPr="00AC25BD">
        <w:rPr>
          <w:rFonts w:ascii="GHEA Grapalat" w:hAnsi="GHEA Grapalat"/>
          <w:i/>
        </w:rPr>
        <w:t>).</w:t>
      </w:r>
    </w:p>
    <w:p w:rsidR="007B5333" w:rsidRPr="00AC25BD" w:rsidRDefault="007B5333" w:rsidP="00FF2559">
      <w:pPr>
        <w:ind w:firstLine="708"/>
        <w:jc w:val="both"/>
        <w:rPr>
          <w:rFonts w:ascii="GHEA Grapalat" w:hAnsi="GHEA Grapalat"/>
          <w:i/>
        </w:rPr>
      </w:pPr>
      <w:r w:rsidRPr="00AC25BD">
        <w:rPr>
          <w:rFonts w:ascii="GHEA Grapalat" w:hAnsi="GHEA Grapalat"/>
          <w:i/>
        </w:rPr>
        <w:t>Регистрация в системе, а также подача заявки-бесплатно.</w:t>
      </w:r>
    </w:p>
    <w:p w:rsidR="00984BDB" w:rsidRPr="00AC25BD" w:rsidRDefault="00984BDB" w:rsidP="00B46D58">
      <w:pPr>
        <w:widowControl w:val="0"/>
        <w:spacing w:after="160"/>
        <w:ind w:firstLine="567"/>
        <w:jc w:val="both"/>
        <w:rPr>
          <w:rFonts w:ascii="GHEA Grapalat" w:hAnsi="GHEA Grapalat"/>
          <w:i/>
        </w:rPr>
      </w:pPr>
    </w:p>
    <w:p w:rsidR="00160AE4" w:rsidRPr="00AC25BD" w:rsidRDefault="00994A77" w:rsidP="00B46D58">
      <w:pPr>
        <w:widowControl w:val="0"/>
        <w:spacing w:after="160"/>
        <w:ind w:firstLine="567"/>
        <w:jc w:val="center"/>
        <w:rPr>
          <w:rFonts w:ascii="GHEA Grapalat" w:hAnsi="GHEA Grapalat" w:cs="Sylfaen"/>
          <w:b/>
        </w:rPr>
      </w:pPr>
      <w:r w:rsidRPr="00AC25BD">
        <w:rPr>
          <w:rFonts w:ascii="GHEA Grapalat" w:hAnsi="GHEA Grapalat"/>
        </w:rPr>
        <w:br w:type="page"/>
      </w:r>
    </w:p>
    <w:p w:rsidR="00160AE4" w:rsidRPr="00AC25BD" w:rsidRDefault="00160AE4" w:rsidP="00B46D58">
      <w:pPr>
        <w:widowControl w:val="0"/>
        <w:spacing w:after="160"/>
        <w:jc w:val="center"/>
        <w:rPr>
          <w:rFonts w:ascii="GHEA Grapalat" w:hAnsi="GHEA Grapalat"/>
          <w:b/>
        </w:rPr>
      </w:pPr>
      <w:r w:rsidRPr="00AC25BD">
        <w:rPr>
          <w:rFonts w:ascii="GHEA Grapalat" w:hAnsi="GHEA Grapalat"/>
          <w:b/>
        </w:rPr>
        <w:lastRenderedPageBreak/>
        <w:t>СОДЕРЖАНИЕ</w:t>
      </w:r>
    </w:p>
    <w:p w:rsidR="00A42827" w:rsidRPr="00AC25BD" w:rsidRDefault="00A42827" w:rsidP="00A42827">
      <w:pPr>
        <w:pStyle w:val="BodyText"/>
        <w:widowControl w:val="0"/>
        <w:spacing w:after="160"/>
        <w:ind w:right="-7"/>
        <w:jc w:val="center"/>
        <w:rPr>
          <w:rFonts w:ascii="GHEA Grapalat" w:hAnsi="GHEA Grapalat"/>
        </w:rPr>
      </w:pPr>
      <w:r w:rsidRPr="00AC25BD">
        <w:rPr>
          <w:rFonts w:ascii="GHEA Grapalat" w:hAnsi="GHEA Grapalat"/>
        </w:rPr>
        <w:t xml:space="preserve">ПРИОБРЕТЕНИЯ "КАНЦЕЛЯРСКИХ ТОВАРОВ,, ДЛЯ НУЖД </w:t>
      </w:r>
      <w:r w:rsidRPr="00AC25BD">
        <w:rPr>
          <w:rFonts w:ascii="GHEA Grapalat" w:hAnsi="GHEA Grapalat"/>
          <w:sz w:val="22"/>
        </w:rPr>
        <w:t>"ВОДНОГО КОМИТЕТА"</w:t>
      </w:r>
    </w:p>
    <w:p w:rsidR="00615B35" w:rsidRPr="00AC25BD" w:rsidRDefault="00EC400D" w:rsidP="00B46D58">
      <w:pPr>
        <w:widowControl w:val="0"/>
        <w:tabs>
          <w:tab w:val="left" w:pos="5954"/>
        </w:tabs>
        <w:spacing w:after="160"/>
        <w:ind w:firstLine="567"/>
        <w:rPr>
          <w:rFonts w:ascii="GHEA Grapalat" w:hAnsi="GHEA Grapalat"/>
          <w:sz w:val="20"/>
          <w:szCs w:val="20"/>
        </w:rPr>
      </w:pPr>
      <w:r w:rsidRPr="00AC25BD">
        <w:rPr>
          <w:rFonts w:ascii="GHEA Grapalat" w:hAnsi="GHEA Grapalat"/>
          <w:sz w:val="20"/>
          <w:szCs w:val="20"/>
        </w:rPr>
        <w:t>)</w:t>
      </w:r>
    </w:p>
    <w:p w:rsidR="00160AE4" w:rsidRPr="00AC25BD" w:rsidRDefault="00160AE4" w:rsidP="00B46D58">
      <w:pPr>
        <w:widowControl w:val="0"/>
        <w:spacing w:after="160"/>
        <w:ind w:firstLine="567"/>
        <w:jc w:val="center"/>
        <w:rPr>
          <w:rFonts w:ascii="GHEA Grapalat" w:hAnsi="GHEA Grapalat"/>
        </w:rPr>
      </w:pPr>
    </w:p>
    <w:p w:rsidR="00096865" w:rsidRPr="00AC25BD" w:rsidRDefault="00160AE4" w:rsidP="00B46D58">
      <w:pPr>
        <w:widowControl w:val="0"/>
        <w:spacing w:after="160"/>
        <w:jc w:val="center"/>
        <w:rPr>
          <w:rFonts w:ascii="GHEA Grapalat" w:hAnsi="GHEA Grapalat"/>
          <w:i/>
        </w:rPr>
      </w:pPr>
      <w:r w:rsidRPr="00AC25BD">
        <w:rPr>
          <w:rFonts w:ascii="GHEA Grapalat" w:hAnsi="GHEA Grapalat"/>
          <w:b/>
        </w:rPr>
        <w:t xml:space="preserve">ПРИГЛАШЕНИЯ НА </w:t>
      </w:r>
      <w:r w:rsidR="00A42827" w:rsidRPr="00AC25BD">
        <w:rPr>
          <w:rFonts w:ascii="GHEA Grapalat" w:hAnsi="GHEA Grapalat"/>
          <w:b/>
        </w:rPr>
        <w:t xml:space="preserve">ЗАПРОС КОТИРОВОК, </w:t>
      </w:r>
      <w:r w:rsidRPr="00AC25BD">
        <w:rPr>
          <w:rFonts w:ascii="GHEA Grapalat" w:hAnsi="GHEA Grapalat"/>
          <w:b/>
        </w:rPr>
        <w:t xml:space="preserve"> </w:t>
      </w:r>
      <w:r w:rsidR="005C1BF7" w:rsidRPr="00AC25BD">
        <w:rPr>
          <w:rFonts w:ascii="GHEA Grapalat" w:hAnsi="GHEA Grapalat"/>
          <w:b/>
        </w:rPr>
        <w:br/>
      </w:r>
      <w:r w:rsidRPr="00AC25BD">
        <w:rPr>
          <w:rFonts w:ascii="GHEA Grapalat" w:hAnsi="GHEA Grapalat"/>
          <w:b/>
        </w:rPr>
        <w:t>ОБЪЯВЛЕННЫЙ С ЦЕЛЬЮ ПРИОБРЕТЕНИЯ</w:t>
      </w:r>
    </w:p>
    <w:p w:rsidR="00C67E80" w:rsidRPr="00AC25BD" w:rsidRDefault="00C67E80" w:rsidP="00B46D58">
      <w:pPr>
        <w:widowControl w:val="0"/>
        <w:spacing w:after="160"/>
        <w:jc w:val="center"/>
        <w:rPr>
          <w:rFonts w:ascii="GHEA Grapalat" w:hAnsi="GHEA Grapalat" w:cs="Sylfaen"/>
          <w:b/>
        </w:rPr>
      </w:pPr>
    </w:p>
    <w:p w:rsidR="00096865" w:rsidRPr="00AC25BD" w:rsidRDefault="00096865" w:rsidP="00B46D58">
      <w:pPr>
        <w:widowControl w:val="0"/>
        <w:spacing w:after="160"/>
        <w:jc w:val="center"/>
        <w:rPr>
          <w:rFonts w:ascii="GHEA Grapalat" w:hAnsi="GHEA Grapalat"/>
          <w:b/>
        </w:rPr>
      </w:pPr>
      <w:r w:rsidRPr="00AC25BD">
        <w:rPr>
          <w:rFonts w:ascii="GHEA Grapalat" w:hAnsi="GHEA Grapalat"/>
          <w:b/>
        </w:rPr>
        <w:t>ЧАСТЬ I.</w:t>
      </w:r>
    </w:p>
    <w:p w:rsidR="002E069D" w:rsidRPr="00AC25BD" w:rsidRDefault="002E069D" w:rsidP="00B46D58">
      <w:pPr>
        <w:widowControl w:val="0"/>
        <w:spacing w:after="160"/>
        <w:jc w:val="center"/>
        <w:rPr>
          <w:rFonts w:ascii="GHEA Grapalat" w:hAnsi="GHEA Grapalat"/>
        </w:rPr>
      </w:pPr>
    </w:p>
    <w:p w:rsidR="00096865" w:rsidRPr="00AC25BD" w:rsidRDefault="00096865" w:rsidP="00B46D58">
      <w:pPr>
        <w:widowControl w:val="0"/>
        <w:tabs>
          <w:tab w:val="left" w:pos="1134"/>
        </w:tabs>
        <w:spacing w:after="160"/>
        <w:ind w:left="1134" w:hanging="567"/>
        <w:jc w:val="both"/>
        <w:rPr>
          <w:rFonts w:ascii="GHEA Grapalat" w:hAnsi="GHEA Grapalat"/>
        </w:rPr>
      </w:pPr>
      <w:r w:rsidRPr="00AC25BD">
        <w:rPr>
          <w:rFonts w:ascii="GHEA Grapalat" w:hAnsi="GHEA Grapalat"/>
        </w:rPr>
        <w:t>1.</w:t>
      </w:r>
      <w:r w:rsidR="005C1BF7" w:rsidRPr="00AC25BD">
        <w:rPr>
          <w:rFonts w:ascii="GHEA Grapalat" w:hAnsi="GHEA Grapalat"/>
        </w:rPr>
        <w:tab/>
      </w:r>
      <w:r w:rsidR="00543BAE" w:rsidRPr="00AC25BD">
        <w:rPr>
          <w:rFonts w:ascii="GHEA Grapalat" w:hAnsi="GHEA Grapalat"/>
        </w:rPr>
        <w:t>Характеристика предмета закупки</w:t>
      </w:r>
      <w:r w:rsidRPr="00AC25BD">
        <w:rPr>
          <w:rFonts w:ascii="GHEA Grapalat" w:hAnsi="GHEA Grapalat"/>
        </w:rPr>
        <w:t xml:space="preserve"> </w:t>
      </w:r>
    </w:p>
    <w:p w:rsidR="00096865" w:rsidRPr="00AC25BD" w:rsidRDefault="00096865" w:rsidP="00B46D58">
      <w:pPr>
        <w:widowControl w:val="0"/>
        <w:tabs>
          <w:tab w:val="left" w:pos="1134"/>
        </w:tabs>
        <w:spacing w:after="160"/>
        <w:ind w:left="1134" w:hanging="567"/>
        <w:jc w:val="both"/>
        <w:rPr>
          <w:rFonts w:ascii="GHEA Grapalat" w:hAnsi="GHEA Grapalat"/>
        </w:rPr>
      </w:pPr>
      <w:r w:rsidRPr="00AC25BD">
        <w:rPr>
          <w:rFonts w:ascii="GHEA Grapalat" w:hAnsi="GHEA Grapalat"/>
        </w:rPr>
        <w:t>2.</w:t>
      </w:r>
      <w:r w:rsidR="005D191A" w:rsidRPr="00AC25BD">
        <w:rPr>
          <w:rFonts w:ascii="GHEA Grapalat" w:hAnsi="GHEA Grapalat"/>
        </w:rPr>
        <w:tab/>
      </w:r>
      <w:r w:rsidRPr="00AC25BD">
        <w:rPr>
          <w:rFonts w:ascii="GHEA Grapalat" w:hAnsi="GHEA Grapalat"/>
        </w:rPr>
        <w:t>Требования к праву участника на участие</w:t>
      </w:r>
      <w:r w:rsidR="00543BAE" w:rsidRPr="00AC25BD">
        <w:rPr>
          <w:rFonts w:ascii="GHEA Grapalat" w:hAnsi="GHEA Grapalat"/>
        </w:rPr>
        <w:t xml:space="preserve"> и порядок их оценки</w:t>
      </w:r>
      <w:r w:rsidR="003D0E3C" w:rsidRPr="00AC25BD">
        <w:rPr>
          <w:rFonts w:ascii="GHEA Grapalat" w:hAnsi="GHEA Grapalat"/>
        </w:rPr>
        <w:t>, в случае признания отобранным участником-условия представления обеспечения квалификации.</w:t>
      </w:r>
    </w:p>
    <w:p w:rsidR="00096865" w:rsidRPr="00AC25BD" w:rsidRDefault="00096865" w:rsidP="00B46D58">
      <w:pPr>
        <w:widowControl w:val="0"/>
        <w:tabs>
          <w:tab w:val="left" w:pos="1134"/>
        </w:tabs>
        <w:spacing w:after="160"/>
        <w:ind w:left="1134" w:hanging="567"/>
        <w:jc w:val="both"/>
        <w:rPr>
          <w:rFonts w:ascii="GHEA Grapalat" w:hAnsi="GHEA Grapalat"/>
        </w:rPr>
      </w:pPr>
      <w:r w:rsidRPr="00AC25BD">
        <w:rPr>
          <w:rFonts w:ascii="GHEA Grapalat" w:hAnsi="GHEA Grapalat"/>
        </w:rPr>
        <w:t>3.</w:t>
      </w:r>
      <w:r w:rsidR="005D191A" w:rsidRPr="00AC25BD">
        <w:rPr>
          <w:rFonts w:ascii="GHEA Grapalat" w:hAnsi="GHEA Grapalat"/>
        </w:rPr>
        <w:tab/>
      </w:r>
      <w:r w:rsidRPr="00AC25BD">
        <w:rPr>
          <w:rFonts w:ascii="GHEA Grapalat" w:hAnsi="GHEA Grapalat"/>
        </w:rPr>
        <w:t>Разъяснение приглашения и порядок вне</w:t>
      </w:r>
      <w:r w:rsidR="00543BAE" w:rsidRPr="00AC25BD">
        <w:rPr>
          <w:rFonts w:ascii="GHEA Grapalat" w:hAnsi="GHEA Grapalat"/>
        </w:rPr>
        <w:t>сения изменения в приглашение</w:t>
      </w:r>
    </w:p>
    <w:p w:rsidR="00087A30" w:rsidRPr="00AC25BD" w:rsidRDefault="00096865" w:rsidP="00B46D58">
      <w:pPr>
        <w:widowControl w:val="0"/>
        <w:tabs>
          <w:tab w:val="left" w:pos="1134"/>
        </w:tabs>
        <w:spacing w:after="160"/>
        <w:ind w:left="1134" w:hanging="567"/>
        <w:jc w:val="both"/>
        <w:rPr>
          <w:rFonts w:ascii="GHEA Grapalat" w:hAnsi="GHEA Grapalat" w:cs="Sylfaen"/>
        </w:rPr>
      </w:pPr>
      <w:r w:rsidRPr="00AC25BD">
        <w:rPr>
          <w:rFonts w:ascii="GHEA Grapalat" w:hAnsi="GHEA Grapalat"/>
        </w:rPr>
        <w:t>4.</w:t>
      </w:r>
      <w:r w:rsidR="005D191A" w:rsidRPr="00AC25BD">
        <w:rPr>
          <w:rFonts w:ascii="GHEA Grapalat" w:hAnsi="GHEA Grapalat"/>
        </w:rPr>
        <w:tab/>
      </w:r>
      <w:r w:rsidRPr="00AC25BD">
        <w:rPr>
          <w:rFonts w:ascii="GHEA Grapalat" w:hAnsi="GHEA Grapalat"/>
        </w:rPr>
        <w:t>Порядок подачи заявки</w:t>
      </w:r>
    </w:p>
    <w:p w:rsidR="00096865" w:rsidRPr="00AC25BD" w:rsidRDefault="00543BAE" w:rsidP="00B46D58">
      <w:pPr>
        <w:widowControl w:val="0"/>
        <w:tabs>
          <w:tab w:val="left" w:pos="1134"/>
        </w:tabs>
        <w:spacing w:after="160"/>
        <w:ind w:left="1134" w:hanging="567"/>
        <w:jc w:val="both"/>
        <w:rPr>
          <w:rFonts w:ascii="GHEA Grapalat" w:hAnsi="GHEA Grapalat"/>
        </w:rPr>
      </w:pPr>
      <w:r w:rsidRPr="00AC25BD">
        <w:rPr>
          <w:rFonts w:ascii="GHEA Grapalat" w:hAnsi="GHEA Grapalat"/>
        </w:rPr>
        <w:t>5.</w:t>
      </w:r>
      <w:r w:rsidRPr="00AC25BD">
        <w:rPr>
          <w:rFonts w:ascii="GHEA Grapalat" w:hAnsi="GHEA Grapalat"/>
        </w:rPr>
        <w:tab/>
        <w:t>Ценовое предложение заявки</w:t>
      </w:r>
      <w:r w:rsidR="00087A30" w:rsidRPr="00AC25BD">
        <w:rPr>
          <w:rFonts w:ascii="GHEA Grapalat" w:hAnsi="GHEA Grapalat"/>
        </w:rPr>
        <w:t xml:space="preserve"> </w:t>
      </w:r>
    </w:p>
    <w:p w:rsidR="00096865" w:rsidRPr="00AC25BD" w:rsidRDefault="00087A30" w:rsidP="00B46D58">
      <w:pPr>
        <w:widowControl w:val="0"/>
        <w:tabs>
          <w:tab w:val="left" w:pos="1134"/>
        </w:tabs>
        <w:spacing w:after="160"/>
        <w:ind w:left="1134" w:hanging="567"/>
        <w:jc w:val="both"/>
        <w:rPr>
          <w:rFonts w:ascii="GHEA Grapalat" w:hAnsi="GHEA Grapalat"/>
        </w:rPr>
      </w:pPr>
      <w:r w:rsidRPr="00AC25BD">
        <w:rPr>
          <w:rFonts w:ascii="GHEA Grapalat" w:hAnsi="GHEA Grapalat"/>
        </w:rPr>
        <w:t>6.</w:t>
      </w:r>
      <w:r w:rsidR="005D191A" w:rsidRPr="00AC25BD">
        <w:rPr>
          <w:rFonts w:ascii="GHEA Grapalat" w:hAnsi="GHEA Grapalat"/>
        </w:rPr>
        <w:tab/>
      </w:r>
      <w:r w:rsidRPr="00AC25BD">
        <w:rPr>
          <w:rFonts w:ascii="GHEA Grapalat" w:hAnsi="GHEA Grapalat"/>
        </w:rPr>
        <w:t>Срок действия заявки, порядок внесения</w:t>
      </w:r>
      <w:r w:rsidR="005D191A" w:rsidRPr="00AC25BD">
        <w:rPr>
          <w:rFonts w:ascii="GHEA Grapalat" w:hAnsi="GHEA Grapalat"/>
        </w:rPr>
        <w:t xml:space="preserve"> изменений в заявки и их отзыва</w:t>
      </w:r>
      <w:r w:rsidRPr="00AC25BD">
        <w:rPr>
          <w:rFonts w:ascii="GHEA Grapalat" w:hAnsi="GHEA Grapalat"/>
        </w:rPr>
        <w:t xml:space="preserve"> </w:t>
      </w:r>
    </w:p>
    <w:p w:rsidR="00096865" w:rsidRPr="00AC25BD" w:rsidRDefault="00087A30" w:rsidP="00B46D58">
      <w:pPr>
        <w:widowControl w:val="0"/>
        <w:tabs>
          <w:tab w:val="left" w:pos="1134"/>
        </w:tabs>
        <w:spacing w:after="160"/>
        <w:ind w:left="1134" w:hanging="567"/>
        <w:jc w:val="both"/>
        <w:rPr>
          <w:rFonts w:ascii="GHEA Grapalat" w:hAnsi="GHEA Grapalat" w:cs="Sylfaen"/>
        </w:rPr>
      </w:pPr>
      <w:r w:rsidRPr="00AC25BD">
        <w:rPr>
          <w:rFonts w:ascii="GHEA Grapalat" w:hAnsi="GHEA Grapalat"/>
        </w:rPr>
        <w:t>8.</w:t>
      </w:r>
      <w:r w:rsidR="005D191A" w:rsidRPr="00AC25BD">
        <w:rPr>
          <w:rFonts w:ascii="GHEA Grapalat" w:hAnsi="GHEA Grapalat"/>
        </w:rPr>
        <w:tab/>
      </w:r>
      <w:r w:rsidRPr="00AC25BD">
        <w:rPr>
          <w:rFonts w:ascii="GHEA Grapalat" w:hAnsi="GHEA Grapalat"/>
        </w:rPr>
        <w:t>Вскрытие, оц</w:t>
      </w:r>
      <w:r w:rsidR="000B2CFA" w:rsidRPr="00AC25BD">
        <w:rPr>
          <w:rFonts w:ascii="GHEA Grapalat" w:hAnsi="GHEA Grapalat"/>
        </w:rPr>
        <w:t>енка заявок и подведение итогов</w:t>
      </w:r>
    </w:p>
    <w:p w:rsidR="00096865" w:rsidRPr="00AC25BD" w:rsidRDefault="00087A30" w:rsidP="00B46D58">
      <w:pPr>
        <w:widowControl w:val="0"/>
        <w:tabs>
          <w:tab w:val="left" w:pos="1134"/>
        </w:tabs>
        <w:spacing w:after="160"/>
        <w:ind w:left="1134" w:hanging="567"/>
        <w:jc w:val="both"/>
        <w:rPr>
          <w:rFonts w:ascii="GHEA Grapalat" w:hAnsi="GHEA Grapalat"/>
        </w:rPr>
      </w:pPr>
      <w:r w:rsidRPr="00AC25BD">
        <w:rPr>
          <w:rFonts w:ascii="GHEA Grapalat" w:hAnsi="GHEA Grapalat"/>
        </w:rPr>
        <w:t>9.</w:t>
      </w:r>
      <w:r w:rsidR="005D191A" w:rsidRPr="00AC25BD">
        <w:rPr>
          <w:rFonts w:ascii="GHEA Grapalat" w:hAnsi="GHEA Grapalat"/>
        </w:rPr>
        <w:tab/>
      </w:r>
      <w:r w:rsidRPr="00AC25BD">
        <w:rPr>
          <w:rFonts w:ascii="GHEA Grapalat" w:hAnsi="GHEA Grapalat"/>
        </w:rPr>
        <w:t>Заключение догово</w:t>
      </w:r>
      <w:r w:rsidR="00543BAE" w:rsidRPr="00AC25BD">
        <w:rPr>
          <w:rFonts w:ascii="GHEA Grapalat" w:hAnsi="GHEA Grapalat"/>
        </w:rPr>
        <w:t>ра</w:t>
      </w:r>
    </w:p>
    <w:p w:rsidR="00096865" w:rsidRPr="00AC25BD" w:rsidRDefault="00087A30" w:rsidP="00B46D58">
      <w:pPr>
        <w:widowControl w:val="0"/>
        <w:tabs>
          <w:tab w:val="left" w:pos="1134"/>
        </w:tabs>
        <w:spacing w:after="160"/>
        <w:ind w:left="1134" w:hanging="567"/>
        <w:jc w:val="both"/>
        <w:rPr>
          <w:rFonts w:ascii="GHEA Grapalat" w:hAnsi="GHEA Grapalat"/>
        </w:rPr>
      </w:pPr>
      <w:r w:rsidRPr="00AC25BD">
        <w:rPr>
          <w:rFonts w:ascii="GHEA Grapalat" w:hAnsi="GHEA Grapalat"/>
        </w:rPr>
        <w:t>10.</w:t>
      </w:r>
      <w:r w:rsidR="005D191A" w:rsidRPr="00AC25BD">
        <w:rPr>
          <w:rFonts w:ascii="GHEA Grapalat" w:hAnsi="GHEA Grapalat"/>
        </w:rPr>
        <w:tab/>
      </w:r>
      <w:r w:rsidR="003E1D9D" w:rsidRPr="00AC25BD">
        <w:rPr>
          <w:rFonts w:ascii="GHEA Grapalat" w:hAnsi="GHEA Grapalat"/>
        </w:rPr>
        <w:t xml:space="preserve">Обеспечения </w:t>
      </w:r>
      <w:r w:rsidR="00174DAB" w:rsidRPr="00AC25BD">
        <w:rPr>
          <w:rFonts w:ascii="GHEA Grapalat" w:hAnsi="GHEA Grapalat"/>
        </w:rPr>
        <w:t xml:space="preserve">квалификации  и </w:t>
      </w:r>
      <w:r w:rsidR="00543BAE" w:rsidRPr="00AC25BD">
        <w:rPr>
          <w:rFonts w:ascii="GHEA Grapalat" w:hAnsi="GHEA Grapalat"/>
        </w:rPr>
        <w:t>договора</w:t>
      </w:r>
      <w:r w:rsidRPr="00AC25BD">
        <w:rPr>
          <w:rFonts w:ascii="GHEA Grapalat" w:hAnsi="GHEA Grapalat"/>
        </w:rPr>
        <w:t xml:space="preserve"> </w:t>
      </w:r>
    </w:p>
    <w:p w:rsidR="00096865" w:rsidRPr="00AC25BD" w:rsidRDefault="00096865" w:rsidP="00B46D58">
      <w:pPr>
        <w:widowControl w:val="0"/>
        <w:tabs>
          <w:tab w:val="left" w:pos="1134"/>
        </w:tabs>
        <w:spacing w:after="160"/>
        <w:ind w:left="1134" w:hanging="567"/>
        <w:jc w:val="both"/>
        <w:rPr>
          <w:rFonts w:ascii="GHEA Grapalat" w:hAnsi="GHEA Grapalat"/>
        </w:rPr>
      </w:pPr>
      <w:r w:rsidRPr="00AC25BD">
        <w:rPr>
          <w:rFonts w:ascii="GHEA Grapalat" w:hAnsi="GHEA Grapalat"/>
        </w:rPr>
        <w:t>11.</w:t>
      </w:r>
      <w:r w:rsidR="005D191A" w:rsidRPr="00AC25BD">
        <w:rPr>
          <w:rFonts w:ascii="GHEA Grapalat" w:hAnsi="GHEA Grapalat"/>
        </w:rPr>
        <w:tab/>
      </w:r>
      <w:r w:rsidRPr="00AC25BD">
        <w:rPr>
          <w:rFonts w:ascii="GHEA Grapalat" w:hAnsi="GHEA Grapalat"/>
        </w:rPr>
        <w:t>Объяв</w:t>
      </w:r>
      <w:r w:rsidR="00543BAE" w:rsidRPr="00AC25BD">
        <w:rPr>
          <w:rFonts w:ascii="GHEA Grapalat" w:hAnsi="GHEA Grapalat"/>
        </w:rPr>
        <w:t>ление процедуры несостоявшейся</w:t>
      </w:r>
      <w:r w:rsidRPr="00AC25BD">
        <w:rPr>
          <w:rFonts w:ascii="GHEA Grapalat" w:hAnsi="GHEA Grapalat"/>
        </w:rPr>
        <w:t xml:space="preserve"> </w:t>
      </w:r>
    </w:p>
    <w:p w:rsidR="00096865" w:rsidRPr="00AC25BD" w:rsidRDefault="00096865" w:rsidP="00B46D58">
      <w:pPr>
        <w:widowControl w:val="0"/>
        <w:tabs>
          <w:tab w:val="left" w:pos="1134"/>
        </w:tabs>
        <w:spacing w:after="160"/>
        <w:ind w:left="1134" w:hanging="567"/>
        <w:jc w:val="both"/>
        <w:rPr>
          <w:rFonts w:ascii="GHEA Grapalat" w:hAnsi="GHEA Grapalat"/>
        </w:rPr>
      </w:pPr>
      <w:r w:rsidRPr="00AC25BD">
        <w:rPr>
          <w:rFonts w:ascii="GHEA Grapalat" w:hAnsi="GHEA Grapalat"/>
        </w:rPr>
        <w:t>12.</w:t>
      </w:r>
      <w:r w:rsidR="005D191A" w:rsidRPr="00AC25BD">
        <w:rPr>
          <w:rFonts w:ascii="GHEA Grapalat" w:hAnsi="GHEA Grapalat"/>
        </w:rPr>
        <w:tab/>
      </w:r>
      <w:r w:rsidRPr="00AC25BD">
        <w:rPr>
          <w:rFonts w:ascii="GHEA Grapalat" w:hAnsi="GHEA Grapalat"/>
        </w:rPr>
        <w:t>Право участника и порядок обжалования им действий и (или) принятых решений</w:t>
      </w:r>
      <w:r w:rsidR="00543BAE" w:rsidRPr="00AC25BD">
        <w:rPr>
          <w:rFonts w:ascii="GHEA Grapalat" w:hAnsi="GHEA Grapalat"/>
        </w:rPr>
        <w:t>, связанных с процессом закупки</w:t>
      </w:r>
    </w:p>
    <w:p w:rsidR="00520F57" w:rsidRPr="00AC25BD" w:rsidRDefault="00520F57" w:rsidP="00B46D58">
      <w:pPr>
        <w:widowControl w:val="0"/>
        <w:spacing w:after="160"/>
        <w:jc w:val="center"/>
        <w:rPr>
          <w:rFonts w:ascii="GHEA Grapalat" w:hAnsi="GHEA Grapalat"/>
          <w:b/>
        </w:rPr>
      </w:pPr>
    </w:p>
    <w:p w:rsidR="00520F57" w:rsidRPr="00AC25BD" w:rsidRDefault="00520F57" w:rsidP="00B46D58">
      <w:pPr>
        <w:widowControl w:val="0"/>
        <w:spacing w:after="160"/>
        <w:jc w:val="center"/>
        <w:rPr>
          <w:rFonts w:ascii="GHEA Grapalat" w:hAnsi="GHEA Grapalat"/>
          <w:b/>
        </w:rPr>
      </w:pPr>
    </w:p>
    <w:p w:rsidR="008842CE" w:rsidRPr="00AC25BD" w:rsidRDefault="00CA590C" w:rsidP="00B46D58">
      <w:pPr>
        <w:widowControl w:val="0"/>
        <w:spacing w:after="160"/>
        <w:jc w:val="center"/>
        <w:rPr>
          <w:rFonts w:ascii="GHEA Grapalat" w:hAnsi="GHEA Grapalat"/>
          <w:b/>
        </w:rPr>
      </w:pPr>
      <w:r w:rsidRPr="00AC25BD">
        <w:rPr>
          <w:rFonts w:ascii="GHEA Grapalat" w:hAnsi="GHEA Grapalat"/>
          <w:b/>
        </w:rPr>
        <w:t xml:space="preserve">ЧАСТЬ II. </w:t>
      </w:r>
    </w:p>
    <w:p w:rsidR="008842CE" w:rsidRPr="00AC25BD" w:rsidRDefault="008842CE" w:rsidP="00B46D58">
      <w:pPr>
        <w:widowControl w:val="0"/>
        <w:spacing w:after="160"/>
        <w:jc w:val="center"/>
        <w:rPr>
          <w:rFonts w:ascii="GHEA Grapalat" w:hAnsi="GHEA Grapalat"/>
          <w:b/>
        </w:rPr>
      </w:pPr>
    </w:p>
    <w:p w:rsidR="00096865" w:rsidRPr="00AC25BD" w:rsidRDefault="00096865" w:rsidP="00B46D58">
      <w:pPr>
        <w:widowControl w:val="0"/>
        <w:spacing w:after="160"/>
        <w:jc w:val="center"/>
        <w:rPr>
          <w:rFonts w:ascii="GHEA Grapalat" w:hAnsi="GHEA Grapalat"/>
          <w:b/>
        </w:rPr>
      </w:pPr>
      <w:r w:rsidRPr="00AC25BD">
        <w:rPr>
          <w:rFonts w:ascii="GHEA Grapalat" w:hAnsi="GHEA Grapalat"/>
          <w:b/>
        </w:rPr>
        <w:t xml:space="preserve">ИНСТРУКЦИЯ ПО ПОДГОТОВКЕ ЗАЯВКИ </w:t>
      </w:r>
      <w:r w:rsidR="00CA590C" w:rsidRPr="00AC25BD">
        <w:rPr>
          <w:rFonts w:ascii="GHEA Grapalat" w:hAnsi="GHEA Grapalat"/>
          <w:b/>
        </w:rPr>
        <w:br/>
      </w:r>
      <w:r w:rsidRPr="00AC25BD">
        <w:rPr>
          <w:rFonts w:ascii="GHEA Grapalat" w:hAnsi="GHEA Grapalat"/>
          <w:b/>
        </w:rPr>
        <w:t xml:space="preserve">НА </w:t>
      </w:r>
      <w:r w:rsidR="00A42827" w:rsidRPr="00AC25BD">
        <w:rPr>
          <w:rFonts w:ascii="GHEA Grapalat" w:hAnsi="GHEA Grapalat"/>
          <w:b/>
        </w:rPr>
        <w:t>ЗАПРОС КОТИРОВОК</w:t>
      </w:r>
    </w:p>
    <w:p w:rsidR="00520F57" w:rsidRPr="00AC25BD" w:rsidRDefault="00520F57" w:rsidP="00B46D58">
      <w:pPr>
        <w:widowControl w:val="0"/>
        <w:spacing w:after="160"/>
        <w:jc w:val="center"/>
        <w:rPr>
          <w:rFonts w:ascii="GHEA Grapalat" w:hAnsi="GHEA Grapalat"/>
          <w:b/>
        </w:rPr>
      </w:pPr>
    </w:p>
    <w:p w:rsidR="00096865" w:rsidRPr="00AC25BD" w:rsidRDefault="00096865" w:rsidP="00B46D58">
      <w:pPr>
        <w:widowControl w:val="0"/>
        <w:tabs>
          <w:tab w:val="left" w:pos="1134"/>
        </w:tabs>
        <w:spacing w:after="160"/>
        <w:ind w:left="1134" w:hanging="567"/>
        <w:jc w:val="both"/>
        <w:rPr>
          <w:rFonts w:ascii="GHEA Grapalat" w:hAnsi="GHEA Grapalat"/>
        </w:rPr>
      </w:pPr>
      <w:r w:rsidRPr="00AC25BD">
        <w:rPr>
          <w:rFonts w:ascii="GHEA Grapalat" w:hAnsi="GHEA Grapalat"/>
        </w:rPr>
        <w:t>1.</w:t>
      </w:r>
      <w:r w:rsidRPr="00AC25BD">
        <w:rPr>
          <w:rFonts w:ascii="GHEA Grapalat" w:hAnsi="GHEA Grapalat"/>
        </w:rPr>
        <w:tab/>
        <w:t>Общ</w:t>
      </w:r>
      <w:r w:rsidR="00543BAE" w:rsidRPr="00AC25BD">
        <w:rPr>
          <w:rFonts w:ascii="GHEA Grapalat" w:hAnsi="GHEA Grapalat"/>
        </w:rPr>
        <w:t>ие положения</w:t>
      </w:r>
    </w:p>
    <w:p w:rsidR="00096865" w:rsidRPr="00AC25BD" w:rsidRDefault="00543BAE" w:rsidP="00B46D58">
      <w:pPr>
        <w:widowControl w:val="0"/>
        <w:tabs>
          <w:tab w:val="left" w:pos="1134"/>
        </w:tabs>
        <w:spacing w:after="160"/>
        <w:ind w:left="1134" w:hanging="567"/>
        <w:jc w:val="both"/>
        <w:rPr>
          <w:rFonts w:ascii="GHEA Grapalat" w:hAnsi="GHEA Grapalat"/>
        </w:rPr>
      </w:pPr>
      <w:r w:rsidRPr="00AC25BD">
        <w:rPr>
          <w:rFonts w:ascii="GHEA Grapalat" w:hAnsi="GHEA Grapalat"/>
        </w:rPr>
        <w:lastRenderedPageBreak/>
        <w:t>2.</w:t>
      </w:r>
      <w:r w:rsidRPr="00AC25BD">
        <w:rPr>
          <w:rFonts w:ascii="GHEA Grapalat" w:hAnsi="GHEA Grapalat"/>
        </w:rPr>
        <w:tab/>
        <w:t>Заявка на процедуру</w:t>
      </w:r>
    </w:p>
    <w:p w:rsidR="0061522D" w:rsidRPr="00AC25BD" w:rsidRDefault="00450C30" w:rsidP="00B46D58">
      <w:pPr>
        <w:widowControl w:val="0"/>
        <w:tabs>
          <w:tab w:val="left" w:pos="1134"/>
        </w:tabs>
        <w:spacing w:after="160"/>
        <w:ind w:left="1134" w:hanging="567"/>
        <w:jc w:val="both"/>
        <w:rPr>
          <w:rFonts w:ascii="GHEA Grapalat" w:hAnsi="GHEA Grapalat"/>
        </w:rPr>
      </w:pPr>
      <w:r w:rsidRPr="00AC25BD">
        <w:rPr>
          <w:rFonts w:ascii="GHEA Grapalat" w:hAnsi="GHEA Grapalat"/>
        </w:rPr>
        <w:t>3</w:t>
      </w:r>
      <w:r w:rsidR="00543BAE" w:rsidRPr="00AC25BD">
        <w:rPr>
          <w:rFonts w:ascii="GHEA Grapalat" w:hAnsi="GHEA Grapalat"/>
        </w:rPr>
        <w:t>.</w:t>
      </w:r>
      <w:r w:rsidR="00543BAE" w:rsidRPr="00AC25BD">
        <w:rPr>
          <w:rFonts w:ascii="GHEA Grapalat" w:hAnsi="GHEA Grapalat"/>
        </w:rPr>
        <w:tab/>
        <w:t>Приложения № 1-</w:t>
      </w:r>
      <w:r w:rsidR="003529EA" w:rsidRPr="00AC25BD">
        <w:rPr>
          <w:rFonts w:ascii="GHEA Grapalat" w:hAnsi="GHEA Grapalat"/>
        </w:rPr>
        <w:t>6</w:t>
      </w:r>
    </w:p>
    <w:p w:rsidR="00E17B7F" w:rsidRPr="00AC25BD" w:rsidRDefault="00E17B7F">
      <w:pPr>
        <w:rPr>
          <w:rFonts w:ascii="GHEA Grapalat" w:hAnsi="GHEA Grapalat"/>
          <w:spacing w:val="-6"/>
        </w:rPr>
      </w:pPr>
      <w:r w:rsidRPr="00AC25BD">
        <w:rPr>
          <w:rFonts w:ascii="GHEA Grapalat" w:hAnsi="GHEA Grapalat"/>
          <w:spacing w:val="-6"/>
        </w:rPr>
        <w:br w:type="page"/>
      </w:r>
    </w:p>
    <w:p w:rsidR="00096865" w:rsidRPr="00AC25BD" w:rsidRDefault="00E17B7F" w:rsidP="00E17B7F">
      <w:pPr>
        <w:widowControl w:val="0"/>
        <w:spacing w:after="160"/>
        <w:ind w:hanging="567"/>
        <w:jc w:val="both"/>
        <w:rPr>
          <w:rFonts w:ascii="GHEA Grapalat" w:hAnsi="GHEA Grapalat"/>
          <w:spacing w:val="-6"/>
        </w:rPr>
      </w:pPr>
      <w:r w:rsidRPr="00AC25BD">
        <w:rPr>
          <w:rFonts w:ascii="GHEA Grapalat" w:hAnsi="GHEA Grapalat"/>
          <w:spacing w:val="-6"/>
        </w:rPr>
        <w:lastRenderedPageBreak/>
        <w:t xml:space="preserve">               </w:t>
      </w:r>
      <w:r w:rsidR="00096865" w:rsidRPr="00AC25BD">
        <w:rPr>
          <w:rFonts w:ascii="GHEA Grapalat" w:hAnsi="GHEA Grapalat"/>
          <w:spacing w:val="-6"/>
        </w:rPr>
        <w:t xml:space="preserve">Настоящее Приглашение предоставляется в дополнение к объявлению об </w:t>
      </w:r>
      <w:r w:rsidR="00984AD5" w:rsidRPr="00AC25BD">
        <w:rPr>
          <w:rFonts w:ascii="GHEA Grapalat" w:hAnsi="GHEA Grapalat"/>
          <w:spacing w:val="-6"/>
        </w:rPr>
        <w:t>запросе котировок</w:t>
      </w:r>
      <w:r w:rsidR="00096865" w:rsidRPr="00AC25BD">
        <w:rPr>
          <w:rFonts w:ascii="GHEA Grapalat" w:hAnsi="GHEA Grapalat"/>
          <w:spacing w:val="-6"/>
        </w:rPr>
        <w:t xml:space="preserve">, проводимом под кодом </w:t>
      </w:r>
      <w:r w:rsidR="00984AD5" w:rsidRPr="00AC25BD">
        <w:rPr>
          <w:rFonts w:ascii="GHEA Grapalat" w:hAnsi="GHEA Grapalat"/>
          <w:spacing w:val="-6"/>
        </w:rPr>
        <w:t>ՋԿ-ԳՀԱՊՁԲ-21/11</w:t>
      </w:r>
      <w:r w:rsidR="008309F7" w:rsidRPr="00AC25BD">
        <w:rPr>
          <w:rFonts w:ascii="GHEA Grapalat" w:hAnsi="GHEA Grapalat" w:cs="Sylfaen"/>
        </w:rPr>
        <w:t xml:space="preserve"> </w:t>
      </w:r>
      <w:r w:rsidR="00AA7117" w:rsidRPr="00AC25BD">
        <w:rPr>
          <w:rFonts w:ascii="GHEA Grapalat" w:hAnsi="GHEA Grapalat"/>
          <w:spacing w:val="-6"/>
        </w:rPr>
        <w:t xml:space="preserve"> </w:t>
      </w:r>
      <w:r w:rsidR="00096865" w:rsidRPr="00AC25BD">
        <w:rPr>
          <w:rFonts w:ascii="GHEA Grapalat" w:hAnsi="GHEA Grapalat"/>
          <w:spacing w:val="-6"/>
        </w:rPr>
        <w:t>(далее — процедура).</w:t>
      </w:r>
    </w:p>
    <w:p w:rsidR="00096865" w:rsidRPr="00AC25BD" w:rsidRDefault="00096865" w:rsidP="00B46D58">
      <w:pPr>
        <w:widowControl w:val="0"/>
        <w:spacing w:after="160"/>
        <w:ind w:firstLine="567"/>
        <w:jc w:val="both"/>
        <w:rPr>
          <w:rFonts w:ascii="GHEA Grapalat" w:hAnsi="GHEA Grapalat"/>
        </w:rPr>
      </w:pPr>
      <w:r w:rsidRPr="00AC25BD">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AC25BD">
        <w:rPr>
          <w:rFonts w:ascii="Courier New" w:hAnsi="Courier New" w:cs="Courier New"/>
          <w:lang w:val="en-US"/>
        </w:rPr>
        <w:t> </w:t>
      </w:r>
      <w:r w:rsidRPr="00AC25BD">
        <w:rPr>
          <w:rFonts w:ascii="GHEA Grapalat" w:hAnsi="GHEA Grapalat"/>
        </w:rPr>
        <w:t>4</w:t>
      </w:r>
      <w:r w:rsidR="006D2DF7" w:rsidRPr="00AC25BD">
        <w:rPr>
          <w:rFonts w:ascii="Courier New" w:hAnsi="Courier New" w:cs="Courier New"/>
          <w:lang w:val="en-US"/>
        </w:rPr>
        <w:t> </w:t>
      </w:r>
      <w:r w:rsidRPr="00AC25BD">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AC25BD" w:rsidRDefault="00096865" w:rsidP="00B46D58">
      <w:pPr>
        <w:widowControl w:val="0"/>
        <w:spacing w:after="160"/>
        <w:ind w:firstLine="567"/>
        <w:jc w:val="both"/>
        <w:rPr>
          <w:rFonts w:ascii="GHEA Grapalat" w:hAnsi="GHEA Grapalat"/>
        </w:rPr>
      </w:pPr>
      <w:r w:rsidRPr="00AC25BD">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rsidR="00926875" w:rsidRPr="00AC25BD" w:rsidRDefault="00926875" w:rsidP="00B46D58">
      <w:pPr>
        <w:pStyle w:val="BodyTextIndent2"/>
        <w:widowControl w:val="0"/>
        <w:spacing w:after="160" w:line="240" w:lineRule="auto"/>
        <w:ind w:firstLine="567"/>
        <w:rPr>
          <w:rFonts w:ascii="GHEA Grapalat" w:hAnsi="GHEA Grapalat" w:cs="Sylfaen"/>
          <w:sz w:val="24"/>
          <w:szCs w:val="24"/>
        </w:rPr>
      </w:pPr>
      <w:r w:rsidRPr="00AC25BD">
        <w:rPr>
          <w:rFonts w:ascii="GHEA Grapalat" w:hAnsi="GHEA Grapalat"/>
          <w:spacing w:val="-6"/>
          <w:sz w:val="24"/>
          <w:szCs w:val="24"/>
        </w:rPr>
        <w:t>Для регистрации в системе в качестве участника</w:t>
      </w:r>
      <w:r w:rsidR="005D60E5" w:rsidRPr="00AC25BD">
        <w:rPr>
          <w:rFonts w:ascii="GHEA Grapalat" w:hAnsi="GHEA Grapalat"/>
          <w:spacing w:val="-6"/>
          <w:sz w:val="24"/>
          <w:szCs w:val="24"/>
        </w:rPr>
        <w:t xml:space="preserve"> </w:t>
      </w:r>
      <w:r w:rsidRPr="00AC25BD">
        <w:rPr>
          <w:rFonts w:ascii="GHEA Grapalat" w:hAnsi="GHEA Grapalat"/>
          <w:spacing w:val="-6"/>
          <w:sz w:val="24"/>
          <w:szCs w:val="24"/>
        </w:rPr>
        <w:t xml:space="preserve"> лицо заходит на интернет-сайт, </w:t>
      </w:r>
      <w:r w:rsidRPr="00AC25BD">
        <w:rPr>
          <w:rFonts w:ascii="GHEA Grapalat" w:hAnsi="GHEA Grapalat"/>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096865" w:rsidRPr="00AC25BD" w:rsidRDefault="00096865" w:rsidP="00B46D58">
      <w:pPr>
        <w:widowControl w:val="0"/>
        <w:spacing w:after="160"/>
        <w:ind w:firstLine="567"/>
        <w:jc w:val="both"/>
        <w:rPr>
          <w:rFonts w:ascii="GHEA Grapalat" w:hAnsi="GHEA Grapalat" w:cs="Times Armenian"/>
        </w:rPr>
      </w:pPr>
      <w:r w:rsidRPr="00AC25BD">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AC25BD" w:rsidRDefault="00A81DD5" w:rsidP="00B46D58">
      <w:pPr>
        <w:pStyle w:val="BodyTextIndent2"/>
        <w:widowControl w:val="0"/>
        <w:spacing w:after="160" w:line="240" w:lineRule="auto"/>
        <w:ind w:firstLine="567"/>
        <w:rPr>
          <w:rFonts w:ascii="GHEA Grapalat" w:hAnsi="GHEA Grapalat"/>
          <w:sz w:val="24"/>
          <w:szCs w:val="24"/>
        </w:rPr>
      </w:pPr>
      <w:r w:rsidRPr="00AC25BD">
        <w:rPr>
          <w:rFonts w:ascii="GHEA Grapalat" w:hAnsi="GHEA Grapalat"/>
          <w:sz w:val="24"/>
          <w:szCs w:val="24"/>
        </w:rPr>
        <w:t>Адрес электронной почты секретаря оценочной комиссии "</w:t>
      </w:r>
      <w:hyperlink r:id="rId12" w:history="1">
        <w:r w:rsidR="003418B9" w:rsidRPr="00AC25BD">
          <w:rPr>
            <w:rStyle w:val="Hyperlink"/>
            <w:rFonts w:ascii="GHEA Grapalat" w:hAnsi="GHEA Grapalat"/>
            <w:i/>
            <w:lang w:val="af-ZA"/>
          </w:rPr>
          <w:t>finansakan2013@mail.ru</w:t>
        </w:r>
      </w:hyperlink>
      <w:r w:rsidR="003418B9" w:rsidRPr="00AC25BD">
        <w:rPr>
          <w:rFonts w:ascii="GHEA Grapalat" w:hAnsi="GHEA Grapalat"/>
          <w:i/>
          <w:u w:val="single"/>
          <w:lang w:val="af-ZA"/>
        </w:rPr>
        <w:t xml:space="preserve"> </w:t>
      </w:r>
      <w:r w:rsidRPr="00AC25BD">
        <w:rPr>
          <w:rFonts w:ascii="GHEA Grapalat" w:hAnsi="GHEA Grapalat"/>
          <w:sz w:val="24"/>
          <w:szCs w:val="24"/>
        </w:rPr>
        <w:t>".</w:t>
      </w:r>
    </w:p>
    <w:p w:rsidR="00096865" w:rsidRPr="00AC25BD" w:rsidRDefault="00F5653D" w:rsidP="00B46D58">
      <w:pPr>
        <w:widowControl w:val="0"/>
        <w:spacing w:after="160"/>
        <w:jc w:val="center"/>
        <w:rPr>
          <w:rFonts w:ascii="GHEA Grapalat" w:hAnsi="GHEA Grapalat"/>
        </w:rPr>
      </w:pPr>
      <w:r w:rsidRPr="00AC25BD">
        <w:rPr>
          <w:rFonts w:ascii="GHEA Grapalat" w:hAnsi="GHEA Grapalat"/>
        </w:rPr>
        <w:br w:type="page"/>
      </w:r>
      <w:r w:rsidRPr="00AC25BD">
        <w:rPr>
          <w:rFonts w:ascii="GHEA Grapalat" w:hAnsi="GHEA Grapalat"/>
        </w:rPr>
        <w:lastRenderedPageBreak/>
        <w:t>ЧАСТЬ I</w:t>
      </w:r>
    </w:p>
    <w:p w:rsidR="00096865" w:rsidRPr="00AC25BD" w:rsidRDefault="00096865" w:rsidP="00B46D58">
      <w:pPr>
        <w:pStyle w:val="Heading3"/>
        <w:keepNext w:val="0"/>
        <w:widowControl w:val="0"/>
        <w:spacing w:after="160" w:line="240" w:lineRule="auto"/>
        <w:rPr>
          <w:rFonts w:ascii="GHEA Grapalat" w:hAnsi="GHEA Grapalat"/>
          <w:sz w:val="24"/>
          <w:szCs w:val="24"/>
        </w:rPr>
      </w:pPr>
    </w:p>
    <w:p w:rsidR="00096865" w:rsidRPr="00AC25BD" w:rsidRDefault="00F63BBB" w:rsidP="00B46D58">
      <w:pPr>
        <w:widowControl w:val="0"/>
        <w:spacing w:after="160"/>
        <w:jc w:val="center"/>
        <w:rPr>
          <w:rFonts w:ascii="GHEA Grapalat" w:hAnsi="GHEA Grapalat" w:cs="Sylfaen"/>
          <w:b/>
        </w:rPr>
      </w:pPr>
      <w:r w:rsidRPr="00AC25BD">
        <w:rPr>
          <w:rFonts w:ascii="GHEA Grapalat" w:hAnsi="GHEA Grapalat"/>
          <w:b/>
        </w:rPr>
        <w:t xml:space="preserve">1. </w:t>
      </w:r>
      <w:r w:rsidR="002B32D6" w:rsidRPr="00AC25BD">
        <w:rPr>
          <w:rFonts w:ascii="GHEA Grapalat" w:hAnsi="GHEA Grapalat"/>
          <w:b/>
        </w:rPr>
        <w:t>ХАРАКТЕРИСТИКА ПРЕДМЕТА ЗАКУПКИ</w:t>
      </w:r>
    </w:p>
    <w:p w:rsidR="00096865" w:rsidRPr="00AC25BD" w:rsidRDefault="00845AA5" w:rsidP="008309F7">
      <w:pPr>
        <w:pStyle w:val="BodyText"/>
        <w:widowControl w:val="0"/>
        <w:spacing w:after="160"/>
        <w:ind w:right="-7"/>
        <w:jc w:val="center"/>
        <w:rPr>
          <w:rFonts w:ascii="GHEA Grapalat" w:hAnsi="GHEA Grapalat"/>
          <w:i/>
        </w:rPr>
      </w:pPr>
      <w:r w:rsidRPr="00AC25BD">
        <w:rPr>
          <w:rFonts w:ascii="GHEA Grapalat" w:hAnsi="GHEA Grapalat"/>
          <w:i/>
        </w:rPr>
        <w:t>1.1</w:t>
      </w:r>
      <w:r w:rsidR="008E6E51" w:rsidRPr="00AC25BD">
        <w:rPr>
          <w:rFonts w:ascii="GHEA Grapalat" w:hAnsi="GHEA Grapalat"/>
          <w:i/>
        </w:rPr>
        <w:t>.</w:t>
      </w:r>
      <w:r w:rsidR="00F63BBB" w:rsidRPr="00AC25BD">
        <w:rPr>
          <w:rFonts w:ascii="GHEA Grapalat" w:hAnsi="GHEA Grapalat"/>
          <w:i/>
        </w:rPr>
        <w:tab/>
      </w:r>
      <w:r w:rsidRPr="00AC25BD">
        <w:rPr>
          <w:rFonts w:ascii="GHEA Grapalat" w:hAnsi="GHEA Grapalat"/>
          <w:i/>
        </w:rPr>
        <w:t xml:space="preserve">Предметом закупки является приобретение </w:t>
      </w:r>
      <w:r w:rsidR="008309F7" w:rsidRPr="00AC25BD">
        <w:rPr>
          <w:rFonts w:ascii="GHEA Grapalat" w:hAnsi="GHEA Grapalat"/>
          <w:i/>
        </w:rPr>
        <w:t xml:space="preserve">"Канцелярских товаров,, (далее — также товар) для нужд "Водного комитета" </w:t>
      </w:r>
      <w:r w:rsidRPr="00AC25BD">
        <w:rPr>
          <w:rFonts w:ascii="GHEA Grapalat" w:hAnsi="GHEA Grapalat"/>
          <w:i/>
        </w:rPr>
        <w:t>, которые сгруппированы в лоты "</w:t>
      </w:r>
      <w:r w:rsidR="00B01078" w:rsidRPr="00AC25BD">
        <w:rPr>
          <w:rFonts w:ascii="GHEA Grapalat" w:hAnsi="GHEA Grapalat"/>
          <w:i/>
        </w:rPr>
        <w:t>44</w:t>
      </w:r>
      <w:r w:rsidRPr="00AC25BD">
        <w:rPr>
          <w:rFonts w:ascii="GHEA Grapalat" w:hAnsi="GHEA Grapalat"/>
          <w:i/>
        </w:rPr>
        <w:t>":</w:t>
      </w:r>
    </w:p>
    <w:tbl>
      <w:tblPr>
        <w:tblW w:w="95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978"/>
      </w:tblGrid>
      <w:tr w:rsidR="00096865" w:rsidRPr="00AC25BD" w:rsidTr="00B01078">
        <w:trPr>
          <w:jc w:val="center"/>
        </w:trPr>
        <w:tc>
          <w:tcPr>
            <w:tcW w:w="1530" w:type="dxa"/>
            <w:vAlign w:val="center"/>
          </w:tcPr>
          <w:p w:rsidR="00096865" w:rsidRPr="00AC25BD"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AC25BD">
              <w:rPr>
                <w:rFonts w:ascii="GHEA Grapalat" w:hAnsi="GHEA Grapalat"/>
                <w:b/>
                <w:i/>
                <w:sz w:val="24"/>
                <w:szCs w:val="24"/>
              </w:rPr>
              <w:t>Номера лотов</w:t>
            </w:r>
          </w:p>
        </w:tc>
        <w:tc>
          <w:tcPr>
            <w:tcW w:w="7978" w:type="dxa"/>
            <w:vAlign w:val="center"/>
          </w:tcPr>
          <w:p w:rsidR="00096865" w:rsidRPr="00AC25BD"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AC25BD">
              <w:rPr>
                <w:rFonts w:ascii="GHEA Grapalat" w:hAnsi="GHEA Grapalat"/>
                <w:b/>
                <w:i/>
                <w:sz w:val="24"/>
                <w:szCs w:val="24"/>
              </w:rPr>
              <w:t>Наименование лота</w:t>
            </w:r>
          </w:p>
        </w:tc>
      </w:tr>
      <w:tr w:rsidR="00B01078" w:rsidRPr="00AC25BD" w:rsidTr="00B01078">
        <w:trPr>
          <w:jc w:val="center"/>
        </w:trPr>
        <w:tc>
          <w:tcPr>
            <w:tcW w:w="1530" w:type="dxa"/>
            <w:vAlign w:val="center"/>
          </w:tcPr>
          <w:p w:rsidR="00B01078" w:rsidRPr="00AC25BD" w:rsidRDefault="00B01078" w:rsidP="00B01078">
            <w:pPr>
              <w:pStyle w:val="BodyTextIndent2"/>
              <w:widowControl w:val="0"/>
              <w:spacing w:after="120" w:line="240" w:lineRule="auto"/>
              <w:ind w:firstLine="0"/>
              <w:jc w:val="center"/>
              <w:rPr>
                <w:rFonts w:ascii="GHEA Grapalat" w:hAnsi="GHEA Grapalat"/>
                <w:sz w:val="24"/>
                <w:szCs w:val="24"/>
              </w:rPr>
            </w:pPr>
            <w:r w:rsidRPr="00AC25BD">
              <w:rPr>
                <w:rFonts w:ascii="GHEA Grapalat" w:hAnsi="GHEA Grapalat"/>
                <w:sz w:val="24"/>
                <w:szCs w:val="24"/>
              </w:rPr>
              <w:t>1</w:t>
            </w:r>
          </w:p>
        </w:tc>
        <w:tc>
          <w:tcPr>
            <w:tcW w:w="7978" w:type="dxa"/>
            <w:vAlign w:val="center"/>
          </w:tcPr>
          <w:p w:rsidR="00B01078" w:rsidRPr="00AC25BD" w:rsidRDefault="00B01078" w:rsidP="00B01078">
            <w:pPr>
              <w:jc w:val="center"/>
              <w:rPr>
                <w:rFonts w:ascii="GHEA Grapalat" w:hAnsi="GHEA Grapalat" w:cs="Arial"/>
                <w:sz w:val="18"/>
                <w:szCs w:val="18"/>
              </w:rPr>
            </w:pPr>
            <w:r w:rsidRPr="00AC25BD">
              <w:rPr>
                <w:rFonts w:ascii="GHEA Grapalat" w:hAnsi="GHEA Grapalat" w:cs="Arial"/>
                <w:bCs/>
                <w:sz w:val="18"/>
                <w:szCs w:val="18"/>
              </w:rPr>
              <w:t>Блокнот</w:t>
            </w:r>
          </w:p>
        </w:tc>
      </w:tr>
      <w:tr w:rsidR="00B01078" w:rsidRPr="00AC25BD" w:rsidTr="00B01078">
        <w:trPr>
          <w:jc w:val="center"/>
        </w:trPr>
        <w:tc>
          <w:tcPr>
            <w:tcW w:w="1530" w:type="dxa"/>
            <w:vAlign w:val="center"/>
          </w:tcPr>
          <w:p w:rsidR="00B01078" w:rsidRPr="00AC25BD" w:rsidRDefault="00B01078" w:rsidP="00B01078">
            <w:pPr>
              <w:pStyle w:val="BodyTextIndent2"/>
              <w:widowControl w:val="0"/>
              <w:spacing w:after="120" w:line="240" w:lineRule="auto"/>
              <w:ind w:firstLine="0"/>
              <w:jc w:val="center"/>
              <w:rPr>
                <w:rFonts w:ascii="GHEA Grapalat" w:hAnsi="GHEA Grapalat"/>
                <w:sz w:val="24"/>
                <w:szCs w:val="24"/>
              </w:rPr>
            </w:pPr>
            <w:r w:rsidRPr="00AC25BD">
              <w:rPr>
                <w:rFonts w:ascii="GHEA Grapalat" w:hAnsi="GHEA Grapalat"/>
                <w:sz w:val="24"/>
                <w:szCs w:val="24"/>
              </w:rPr>
              <w:t>2</w:t>
            </w:r>
          </w:p>
        </w:tc>
        <w:tc>
          <w:tcPr>
            <w:tcW w:w="7978" w:type="dxa"/>
            <w:vAlign w:val="center"/>
          </w:tcPr>
          <w:p w:rsidR="00B01078" w:rsidRPr="00AC25BD" w:rsidRDefault="00B01078" w:rsidP="00B01078">
            <w:pPr>
              <w:jc w:val="center"/>
              <w:rPr>
                <w:rFonts w:ascii="GHEA Grapalat" w:hAnsi="GHEA Grapalat" w:cs="Arial"/>
                <w:sz w:val="18"/>
                <w:szCs w:val="18"/>
              </w:rPr>
            </w:pPr>
            <w:r w:rsidRPr="00AC25BD">
              <w:rPr>
                <w:rFonts w:ascii="GHEA Grapalat" w:hAnsi="GHEA Grapalat" w:cs="Arial"/>
                <w:sz w:val="18"/>
                <w:szCs w:val="18"/>
              </w:rPr>
              <w:t>дневник</w:t>
            </w:r>
          </w:p>
        </w:tc>
      </w:tr>
      <w:tr w:rsidR="00B01078" w:rsidRPr="00AC25BD" w:rsidTr="00B01078">
        <w:trPr>
          <w:jc w:val="center"/>
        </w:trPr>
        <w:tc>
          <w:tcPr>
            <w:tcW w:w="1530" w:type="dxa"/>
            <w:vAlign w:val="center"/>
          </w:tcPr>
          <w:p w:rsidR="00B01078" w:rsidRPr="00AC25BD" w:rsidRDefault="00B01078" w:rsidP="00B01078">
            <w:pPr>
              <w:pStyle w:val="BodyTextIndent2"/>
              <w:widowControl w:val="0"/>
              <w:spacing w:after="120" w:line="240" w:lineRule="auto"/>
              <w:ind w:firstLine="0"/>
              <w:rPr>
                <w:rFonts w:ascii="GHEA Grapalat" w:hAnsi="GHEA Grapalat"/>
                <w:sz w:val="24"/>
                <w:szCs w:val="24"/>
              </w:rPr>
            </w:pPr>
            <w:r w:rsidRPr="00AC25BD">
              <w:rPr>
                <w:rFonts w:ascii="GHEA Grapalat" w:hAnsi="GHEA Grapalat"/>
                <w:sz w:val="24"/>
                <w:szCs w:val="24"/>
              </w:rPr>
              <w:t>3</w:t>
            </w:r>
          </w:p>
        </w:tc>
        <w:tc>
          <w:tcPr>
            <w:tcW w:w="7978" w:type="dxa"/>
            <w:vAlign w:val="center"/>
          </w:tcPr>
          <w:p w:rsidR="00B01078" w:rsidRPr="00AC25BD" w:rsidRDefault="00B01078" w:rsidP="00B01078">
            <w:pPr>
              <w:jc w:val="center"/>
              <w:rPr>
                <w:rFonts w:ascii="GHEA Grapalat" w:hAnsi="GHEA Grapalat" w:cs="Arial"/>
                <w:sz w:val="18"/>
                <w:szCs w:val="18"/>
              </w:rPr>
            </w:pPr>
            <w:r w:rsidRPr="00AC25BD">
              <w:rPr>
                <w:rFonts w:ascii="GHEA Grapalat" w:hAnsi="GHEA Grapalat" w:cs="Arial"/>
                <w:sz w:val="18"/>
                <w:szCs w:val="18"/>
              </w:rPr>
              <w:t>кожаный чехол</w:t>
            </w:r>
          </w:p>
        </w:tc>
      </w:tr>
      <w:tr w:rsidR="00B01078" w:rsidRPr="00AC25BD" w:rsidTr="001D5AC4">
        <w:trPr>
          <w:jc w:val="center"/>
        </w:trPr>
        <w:tc>
          <w:tcPr>
            <w:tcW w:w="1530" w:type="dxa"/>
            <w:vAlign w:val="center"/>
          </w:tcPr>
          <w:p w:rsidR="00B01078" w:rsidRPr="00AC25BD" w:rsidRDefault="00B01078" w:rsidP="00B01078">
            <w:pPr>
              <w:pStyle w:val="BodyTextIndent2"/>
              <w:widowControl w:val="0"/>
              <w:spacing w:after="120" w:line="240" w:lineRule="auto"/>
              <w:ind w:firstLine="0"/>
              <w:jc w:val="center"/>
              <w:rPr>
                <w:rFonts w:ascii="GHEA Grapalat" w:hAnsi="GHEA Grapalat"/>
                <w:sz w:val="24"/>
                <w:szCs w:val="24"/>
              </w:rPr>
            </w:pPr>
            <w:r w:rsidRPr="00AC25BD">
              <w:rPr>
                <w:rFonts w:ascii="GHEA Grapalat" w:hAnsi="GHEA Grapalat"/>
                <w:sz w:val="24"/>
                <w:szCs w:val="24"/>
              </w:rPr>
              <w:t>4</w:t>
            </w:r>
          </w:p>
        </w:tc>
        <w:tc>
          <w:tcPr>
            <w:tcW w:w="7978" w:type="dxa"/>
            <w:vAlign w:val="bottom"/>
          </w:tcPr>
          <w:p w:rsidR="00B01078" w:rsidRPr="00AC25BD" w:rsidRDefault="00B01078" w:rsidP="00B01078">
            <w:pPr>
              <w:jc w:val="center"/>
              <w:rPr>
                <w:rFonts w:ascii="GHEA Grapalat" w:hAnsi="GHEA Grapalat" w:cs="Arial"/>
                <w:sz w:val="18"/>
                <w:szCs w:val="18"/>
              </w:rPr>
            </w:pPr>
            <w:r w:rsidRPr="00AC25BD">
              <w:rPr>
                <w:rFonts w:ascii="GHEA Grapalat" w:hAnsi="GHEA Grapalat" w:cs="Arial"/>
                <w:sz w:val="18"/>
                <w:szCs w:val="18"/>
              </w:rPr>
              <w:t>Картриджи</w:t>
            </w:r>
          </w:p>
        </w:tc>
      </w:tr>
      <w:tr w:rsidR="00B01078" w:rsidRPr="00AC25BD" w:rsidTr="001D5AC4">
        <w:trPr>
          <w:jc w:val="center"/>
        </w:trPr>
        <w:tc>
          <w:tcPr>
            <w:tcW w:w="1530" w:type="dxa"/>
            <w:vAlign w:val="center"/>
          </w:tcPr>
          <w:p w:rsidR="00B01078" w:rsidRPr="00AC25BD" w:rsidRDefault="00B01078" w:rsidP="00B01078">
            <w:pPr>
              <w:pStyle w:val="BodyTextIndent2"/>
              <w:widowControl w:val="0"/>
              <w:spacing w:after="120" w:line="240" w:lineRule="auto"/>
              <w:ind w:firstLine="0"/>
              <w:jc w:val="center"/>
              <w:rPr>
                <w:rFonts w:ascii="GHEA Grapalat" w:hAnsi="GHEA Grapalat"/>
                <w:sz w:val="24"/>
                <w:szCs w:val="24"/>
              </w:rPr>
            </w:pPr>
            <w:r w:rsidRPr="00AC25BD">
              <w:rPr>
                <w:rFonts w:ascii="GHEA Grapalat" w:hAnsi="GHEA Grapalat"/>
                <w:sz w:val="24"/>
                <w:szCs w:val="24"/>
              </w:rPr>
              <w:t>5</w:t>
            </w:r>
          </w:p>
        </w:tc>
        <w:tc>
          <w:tcPr>
            <w:tcW w:w="7978" w:type="dxa"/>
          </w:tcPr>
          <w:p w:rsidR="00B01078" w:rsidRPr="00AC25BD" w:rsidRDefault="00B01078" w:rsidP="00B01078">
            <w:pPr>
              <w:jc w:val="center"/>
              <w:rPr>
                <w:rFonts w:ascii="GHEA Grapalat" w:hAnsi="GHEA Grapalat" w:cs="Arial"/>
                <w:sz w:val="18"/>
                <w:szCs w:val="18"/>
              </w:rPr>
            </w:pPr>
            <w:r w:rsidRPr="00AC25BD">
              <w:rPr>
                <w:rFonts w:ascii="GHEA Grapalat" w:hAnsi="GHEA Grapalat" w:cs="Arial"/>
                <w:sz w:val="18"/>
                <w:szCs w:val="18"/>
              </w:rPr>
              <w:t>Картриджи</w:t>
            </w:r>
          </w:p>
        </w:tc>
      </w:tr>
      <w:tr w:rsidR="00B01078" w:rsidRPr="00AC25BD" w:rsidTr="001D5AC4">
        <w:trPr>
          <w:jc w:val="center"/>
        </w:trPr>
        <w:tc>
          <w:tcPr>
            <w:tcW w:w="1530" w:type="dxa"/>
            <w:vAlign w:val="center"/>
          </w:tcPr>
          <w:p w:rsidR="00B01078" w:rsidRPr="00AC25BD" w:rsidRDefault="00B01078" w:rsidP="00B01078">
            <w:pPr>
              <w:pStyle w:val="BodyTextIndent2"/>
              <w:widowControl w:val="0"/>
              <w:spacing w:after="120" w:line="240" w:lineRule="auto"/>
              <w:ind w:firstLine="0"/>
              <w:jc w:val="center"/>
              <w:rPr>
                <w:rFonts w:ascii="GHEA Grapalat" w:hAnsi="GHEA Grapalat"/>
                <w:sz w:val="24"/>
                <w:szCs w:val="24"/>
              </w:rPr>
            </w:pPr>
            <w:r w:rsidRPr="00AC25BD">
              <w:rPr>
                <w:rFonts w:ascii="GHEA Grapalat" w:hAnsi="GHEA Grapalat"/>
                <w:sz w:val="24"/>
                <w:szCs w:val="24"/>
              </w:rPr>
              <w:t>6</w:t>
            </w:r>
          </w:p>
        </w:tc>
        <w:tc>
          <w:tcPr>
            <w:tcW w:w="7978" w:type="dxa"/>
          </w:tcPr>
          <w:p w:rsidR="00B01078" w:rsidRPr="00AC25BD" w:rsidRDefault="00B01078" w:rsidP="00B01078">
            <w:pPr>
              <w:jc w:val="center"/>
              <w:rPr>
                <w:rFonts w:ascii="GHEA Grapalat" w:hAnsi="GHEA Grapalat" w:cs="Arial"/>
                <w:sz w:val="18"/>
                <w:szCs w:val="18"/>
              </w:rPr>
            </w:pPr>
            <w:r w:rsidRPr="00AC25BD">
              <w:rPr>
                <w:rFonts w:ascii="GHEA Grapalat" w:hAnsi="GHEA Grapalat" w:cs="Arial"/>
                <w:sz w:val="18"/>
                <w:szCs w:val="18"/>
              </w:rPr>
              <w:t>Картриджи</w:t>
            </w:r>
          </w:p>
        </w:tc>
      </w:tr>
      <w:tr w:rsidR="00B01078" w:rsidRPr="00AC25BD" w:rsidTr="001D5AC4">
        <w:trPr>
          <w:jc w:val="center"/>
        </w:trPr>
        <w:tc>
          <w:tcPr>
            <w:tcW w:w="1530" w:type="dxa"/>
            <w:vAlign w:val="center"/>
          </w:tcPr>
          <w:p w:rsidR="00B01078" w:rsidRPr="00AC25BD" w:rsidRDefault="00B01078" w:rsidP="00B01078">
            <w:pPr>
              <w:pStyle w:val="BodyTextIndent2"/>
              <w:widowControl w:val="0"/>
              <w:spacing w:after="120" w:line="240" w:lineRule="auto"/>
              <w:ind w:firstLine="0"/>
              <w:jc w:val="center"/>
              <w:rPr>
                <w:rFonts w:ascii="GHEA Grapalat" w:hAnsi="GHEA Grapalat"/>
                <w:sz w:val="24"/>
                <w:szCs w:val="24"/>
              </w:rPr>
            </w:pPr>
            <w:r w:rsidRPr="00AC25BD">
              <w:rPr>
                <w:rFonts w:ascii="GHEA Grapalat" w:hAnsi="GHEA Grapalat"/>
                <w:sz w:val="24"/>
                <w:szCs w:val="24"/>
              </w:rPr>
              <w:t>7</w:t>
            </w:r>
          </w:p>
        </w:tc>
        <w:tc>
          <w:tcPr>
            <w:tcW w:w="7978" w:type="dxa"/>
          </w:tcPr>
          <w:p w:rsidR="00B01078" w:rsidRPr="00AC25BD" w:rsidRDefault="00B01078" w:rsidP="00B01078">
            <w:pPr>
              <w:jc w:val="center"/>
              <w:rPr>
                <w:rFonts w:ascii="GHEA Grapalat" w:hAnsi="GHEA Grapalat" w:cs="Arial"/>
                <w:sz w:val="18"/>
                <w:szCs w:val="18"/>
              </w:rPr>
            </w:pPr>
            <w:r w:rsidRPr="00AC25BD">
              <w:rPr>
                <w:rFonts w:ascii="GHEA Grapalat" w:hAnsi="GHEA Grapalat" w:cs="Arial"/>
                <w:sz w:val="18"/>
                <w:szCs w:val="18"/>
              </w:rPr>
              <w:t>Картриджи</w:t>
            </w:r>
          </w:p>
        </w:tc>
      </w:tr>
      <w:tr w:rsidR="00B01078" w:rsidRPr="00AC25BD" w:rsidTr="001D5AC4">
        <w:trPr>
          <w:jc w:val="center"/>
        </w:trPr>
        <w:tc>
          <w:tcPr>
            <w:tcW w:w="1530" w:type="dxa"/>
            <w:vAlign w:val="center"/>
          </w:tcPr>
          <w:p w:rsidR="00B01078" w:rsidRPr="00AC25BD" w:rsidRDefault="00B01078" w:rsidP="00B01078">
            <w:pPr>
              <w:pStyle w:val="BodyTextIndent2"/>
              <w:widowControl w:val="0"/>
              <w:spacing w:after="120" w:line="240" w:lineRule="auto"/>
              <w:ind w:firstLine="0"/>
              <w:jc w:val="center"/>
              <w:rPr>
                <w:rFonts w:ascii="GHEA Grapalat" w:hAnsi="GHEA Grapalat"/>
                <w:sz w:val="24"/>
                <w:szCs w:val="24"/>
              </w:rPr>
            </w:pPr>
            <w:r w:rsidRPr="00AC25BD">
              <w:rPr>
                <w:rFonts w:ascii="GHEA Grapalat" w:hAnsi="GHEA Grapalat"/>
                <w:sz w:val="24"/>
                <w:szCs w:val="24"/>
              </w:rPr>
              <w:t>8</w:t>
            </w:r>
          </w:p>
        </w:tc>
        <w:tc>
          <w:tcPr>
            <w:tcW w:w="7978" w:type="dxa"/>
          </w:tcPr>
          <w:p w:rsidR="00B01078" w:rsidRPr="00AC25BD" w:rsidRDefault="00B01078" w:rsidP="00B01078">
            <w:pPr>
              <w:jc w:val="center"/>
              <w:rPr>
                <w:rFonts w:ascii="GHEA Grapalat" w:hAnsi="GHEA Grapalat" w:cs="Arial"/>
                <w:sz w:val="18"/>
                <w:szCs w:val="18"/>
              </w:rPr>
            </w:pPr>
            <w:r w:rsidRPr="00AC25BD">
              <w:rPr>
                <w:rFonts w:ascii="GHEA Grapalat" w:hAnsi="GHEA Grapalat" w:cs="Arial"/>
                <w:sz w:val="18"/>
                <w:szCs w:val="18"/>
              </w:rPr>
              <w:t>Картриджи</w:t>
            </w:r>
          </w:p>
        </w:tc>
      </w:tr>
      <w:tr w:rsidR="00B01078" w:rsidRPr="00AC25BD" w:rsidTr="001D5AC4">
        <w:trPr>
          <w:jc w:val="center"/>
        </w:trPr>
        <w:tc>
          <w:tcPr>
            <w:tcW w:w="1530" w:type="dxa"/>
            <w:vAlign w:val="center"/>
          </w:tcPr>
          <w:p w:rsidR="00B01078" w:rsidRPr="00AC25BD" w:rsidRDefault="00B01078" w:rsidP="00B01078">
            <w:pPr>
              <w:pStyle w:val="BodyTextIndent2"/>
              <w:widowControl w:val="0"/>
              <w:spacing w:after="120" w:line="240" w:lineRule="auto"/>
              <w:ind w:firstLine="0"/>
              <w:jc w:val="center"/>
              <w:rPr>
                <w:rFonts w:ascii="GHEA Grapalat" w:hAnsi="GHEA Grapalat"/>
                <w:sz w:val="24"/>
                <w:szCs w:val="24"/>
              </w:rPr>
            </w:pPr>
            <w:r w:rsidRPr="00AC25BD">
              <w:rPr>
                <w:rFonts w:ascii="GHEA Grapalat" w:hAnsi="GHEA Grapalat"/>
                <w:sz w:val="24"/>
                <w:szCs w:val="24"/>
              </w:rPr>
              <w:t>9</w:t>
            </w:r>
          </w:p>
        </w:tc>
        <w:tc>
          <w:tcPr>
            <w:tcW w:w="7978" w:type="dxa"/>
            <w:vAlign w:val="center"/>
          </w:tcPr>
          <w:p w:rsidR="00B01078" w:rsidRPr="00AC25BD" w:rsidRDefault="00B01078" w:rsidP="00B01078">
            <w:pPr>
              <w:jc w:val="center"/>
              <w:rPr>
                <w:rFonts w:ascii="GHEA Grapalat" w:hAnsi="GHEA Grapalat" w:cs="Arial"/>
                <w:sz w:val="18"/>
                <w:szCs w:val="18"/>
              </w:rPr>
            </w:pPr>
            <w:r w:rsidRPr="00AC25BD">
              <w:rPr>
                <w:rFonts w:ascii="GHEA Grapalat" w:hAnsi="GHEA Grapalat" w:cs="Arial"/>
                <w:sz w:val="18"/>
                <w:szCs w:val="18"/>
              </w:rPr>
              <w:t>офисный (настольный) калькулятор</w:t>
            </w:r>
          </w:p>
        </w:tc>
      </w:tr>
      <w:tr w:rsidR="00B01078" w:rsidRPr="00AC25BD" w:rsidTr="001D5AC4">
        <w:trPr>
          <w:jc w:val="center"/>
        </w:trPr>
        <w:tc>
          <w:tcPr>
            <w:tcW w:w="1530" w:type="dxa"/>
            <w:vAlign w:val="center"/>
          </w:tcPr>
          <w:p w:rsidR="00B01078" w:rsidRPr="00AC25BD" w:rsidRDefault="00B01078" w:rsidP="00B01078">
            <w:pPr>
              <w:pStyle w:val="BodyTextIndent2"/>
              <w:widowControl w:val="0"/>
              <w:spacing w:after="120" w:line="240" w:lineRule="auto"/>
              <w:ind w:firstLine="0"/>
              <w:jc w:val="center"/>
              <w:rPr>
                <w:rFonts w:ascii="GHEA Grapalat" w:hAnsi="GHEA Grapalat"/>
                <w:sz w:val="24"/>
                <w:szCs w:val="24"/>
              </w:rPr>
            </w:pPr>
            <w:r w:rsidRPr="00AC25BD">
              <w:rPr>
                <w:rFonts w:ascii="GHEA Grapalat" w:hAnsi="GHEA Grapalat"/>
                <w:sz w:val="24"/>
                <w:szCs w:val="24"/>
              </w:rPr>
              <w:t>10</w:t>
            </w:r>
          </w:p>
        </w:tc>
        <w:tc>
          <w:tcPr>
            <w:tcW w:w="7978" w:type="dxa"/>
            <w:vAlign w:val="center"/>
          </w:tcPr>
          <w:p w:rsidR="00B01078" w:rsidRPr="00AC25BD" w:rsidRDefault="00B01078" w:rsidP="00B01078">
            <w:pPr>
              <w:jc w:val="center"/>
              <w:rPr>
                <w:rFonts w:ascii="GHEA Grapalat" w:hAnsi="GHEA Grapalat" w:cs="Arial"/>
                <w:sz w:val="18"/>
                <w:szCs w:val="18"/>
              </w:rPr>
            </w:pPr>
            <w:r w:rsidRPr="00AC25BD">
              <w:rPr>
                <w:rFonts w:ascii="GHEA Grapalat" w:hAnsi="GHEA Grapalat" w:cs="Arial"/>
                <w:sz w:val="18"/>
                <w:szCs w:val="18"/>
              </w:rPr>
              <w:t>подставка для бумаги с щелчком</w:t>
            </w:r>
          </w:p>
        </w:tc>
      </w:tr>
      <w:tr w:rsidR="00B01078" w:rsidRPr="00AC25BD" w:rsidTr="001D5AC4">
        <w:trPr>
          <w:jc w:val="center"/>
        </w:trPr>
        <w:tc>
          <w:tcPr>
            <w:tcW w:w="1530" w:type="dxa"/>
            <w:vAlign w:val="center"/>
          </w:tcPr>
          <w:p w:rsidR="00B01078" w:rsidRPr="00AC25BD" w:rsidRDefault="00B01078" w:rsidP="00B01078">
            <w:pPr>
              <w:pStyle w:val="BodyTextIndent2"/>
              <w:widowControl w:val="0"/>
              <w:spacing w:after="120" w:line="240" w:lineRule="auto"/>
              <w:ind w:firstLine="0"/>
              <w:jc w:val="center"/>
              <w:rPr>
                <w:rFonts w:ascii="GHEA Grapalat" w:hAnsi="GHEA Grapalat"/>
                <w:sz w:val="24"/>
                <w:szCs w:val="24"/>
              </w:rPr>
            </w:pPr>
            <w:r w:rsidRPr="00AC25BD">
              <w:rPr>
                <w:rFonts w:ascii="GHEA Grapalat" w:hAnsi="GHEA Grapalat"/>
                <w:sz w:val="24"/>
                <w:szCs w:val="24"/>
              </w:rPr>
              <w:t>11</w:t>
            </w:r>
          </w:p>
        </w:tc>
        <w:tc>
          <w:tcPr>
            <w:tcW w:w="7978" w:type="dxa"/>
            <w:vAlign w:val="center"/>
          </w:tcPr>
          <w:p w:rsidR="00B01078" w:rsidRPr="00AC25BD" w:rsidRDefault="00B01078" w:rsidP="00B01078">
            <w:pPr>
              <w:jc w:val="center"/>
              <w:rPr>
                <w:rFonts w:ascii="GHEA Grapalat" w:hAnsi="GHEA Grapalat" w:cs="Arial"/>
                <w:sz w:val="18"/>
                <w:szCs w:val="18"/>
              </w:rPr>
            </w:pPr>
            <w:r w:rsidRPr="00AC25BD">
              <w:rPr>
                <w:rFonts w:ascii="GHEA Grapalat" w:hAnsi="GHEA Grapalat" w:cs="Arial"/>
                <w:sz w:val="18"/>
                <w:szCs w:val="18"/>
              </w:rPr>
              <w:t xml:space="preserve">простой </w:t>
            </w:r>
            <w:r w:rsidRPr="00AC25BD">
              <w:rPr>
                <w:rFonts w:ascii="GHEA Grapalat" w:hAnsi="GHEA Grapalat" w:cs="Arial"/>
                <w:bCs/>
                <w:sz w:val="18"/>
                <w:szCs w:val="18"/>
              </w:rPr>
              <w:t>Ластик</w:t>
            </w:r>
          </w:p>
        </w:tc>
      </w:tr>
      <w:tr w:rsidR="00B01078" w:rsidRPr="00AC25BD" w:rsidTr="001D5AC4">
        <w:trPr>
          <w:jc w:val="center"/>
        </w:trPr>
        <w:tc>
          <w:tcPr>
            <w:tcW w:w="1530" w:type="dxa"/>
            <w:vAlign w:val="center"/>
          </w:tcPr>
          <w:p w:rsidR="00B01078" w:rsidRPr="00AC25BD" w:rsidRDefault="00B01078" w:rsidP="00B01078">
            <w:pPr>
              <w:pStyle w:val="BodyTextIndent2"/>
              <w:widowControl w:val="0"/>
              <w:spacing w:after="120" w:line="240" w:lineRule="auto"/>
              <w:ind w:firstLine="0"/>
              <w:jc w:val="center"/>
              <w:rPr>
                <w:rFonts w:ascii="GHEA Grapalat" w:hAnsi="GHEA Grapalat"/>
                <w:sz w:val="24"/>
                <w:szCs w:val="24"/>
              </w:rPr>
            </w:pPr>
            <w:r w:rsidRPr="00AC25BD">
              <w:rPr>
                <w:rFonts w:ascii="GHEA Grapalat" w:hAnsi="GHEA Grapalat"/>
                <w:sz w:val="24"/>
                <w:szCs w:val="24"/>
              </w:rPr>
              <w:t>12</w:t>
            </w:r>
          </w:p>
        </w:tc>
        <w:tc>
          <w:tcPr>
            <w:tcW w:w="7978" w:type="dxa"/>
            <w:vAlign w:val="center"/>
          </w:tcPr>
          <w:p w:rsidR="00B01078" w:rsidRPr="00AC25BD" w:rsidRDefault="00B01078" w:rsidP="00B01078">
            <w:pPr>
              <w:jc w:val="center"/>
              <w:rPr>
                <w:rFonts w:ascii="GHEA Grapalat" w:hAnsi="GHEA Grapalat" w:cs="Arial"/>
                <w:sz w:val="18"/>
                <w:szCs w:val="18"/>
              </w:rPr>
            </w:pPr>
            <w:r w:rsidRPr="00AC25BD">
              <w:rPr>
                <w:rFonts w:ascii="GHEA Grapalat" w:hAnsi="GHEA Grapalat" w:cs="Arial"/>
                <w:sz w:val="18"/>
                <w:szCs w:val="18"/>
              </w:rPr>
              <w:t>чернила для герметичной упаковки</w:t>
            </w:r>
          </w:p>
        </w:tc>
      </w:tr>
      <w:tr w:rsidR="00B01078" w:rsidRPr="00AC25BD" w:rsidTr="001D5AC4">
        <w:trPr>
          <w:jc w:val="center"/>
        </w:trPr>
        <w:tc>
          <w:tcPr>
            <w:tcW w:w="1530" w:type="dxa"/>
            <w:vAlign w:val="center"/>
          </w:tcPr>
          <w:p w:rsidR="00B01078" w:rsidRPr="00AC25BD" w:rsidRDefault="00B01078" w:rsidP="00B01078">
            <w:pPr>
              <w:pStyle w:val="BodyTextIndent2"/>
              <w:widowControl w:val="0"/>
              <w:spacing w:after="120" w:line="240" w:lineRule="auto"/>
              <w:ind w:firstLine="0"/>
              <w:jc w:val="center"/>
              <w:rPr>
                <w:rFonts w:ascii="GHEA Grapalat" w:hAnsi="GHEA Grapalat"/>
                <w:sz w:val="24"/>
                <w:szCs w:val="24"/>
              </w:rPr>
            </w:pPr>
            <w:r w:rsidRPr="00AC25BD">
              <w:rPr>
                <w:rFonts w:ascii="GHEA Grapalat" w:hAnsi="GHEA Grapalat"/>
                <w:sz w:val="24"/>
                <w:szCs w:val="24"/>
              </w:rPr>
              <w:t>13</w:t>
            </w:r>
          </w:p>
        </w:tc>
        <w:tc>
          <w:tcPr>
            <w:tcW w:w="7978" w:type="dxa"/>
            <w:vAlign w:val="center"/>
          </w:tcPr>
          <w:p w:rsidR="00B01078" w:rsidRPr="00AC25BD" w:rsidRDefault="00B01078" w:rsidP="00B01078">
            <w:pPr>
              <w:jc w:val="center"/>
              <w:rPr>
                <w:rFonts w:ascii="GHEA Grapalat" w:hAnsi="GHEA Grapalat" w:cs="Arial"/>
                <w:sz w:val="18"/>
                <w:szCs w:val="18"/>
              </w:rPr>
            </w:pPr>
            <w:r w:rsidRPr="00AC25BD">
              <w:rPr>
                <w:rFonts w:ascii="GHEA Grapalat" w:hAnsi="GHEA Grapalat" w:cs="Arial"/>
                <w:sz w:val="18"/>
                <w:szCs w:val="18"/>
              </w:rPr>
              <w:t>шариковая ручка</w:t>
            </w:r>
          </w:p>
        </w:tc>
      </w:tr>
      <w:tr w:rsidR="00B01078" w:rsidRPr="00AC25BD" w:rsidTr="001D5AC4">
        <w:trPr>
          <w:jc w:val="center"/>
        </w:trPr>
        <w:tc>
          <w:tcPr>
            <w:tcW w:w="1530" w:type="dxa"/>
            <w:vAlign w:val="center"/>
          </w:tcPr>
          <w:p w:rsidR="00B01078" w:rsidRPr="00AC25BD" w:rsidRDefault="00B01078" w:rsidP="00B01078">
            <w:pPr>
              <w:pStyle w:val="BodyTextIndent2"/>
              <w:widowControl w:val="0"/>
              <w:spacing w:after="120" w:line="240" w:lineRule="auto"/>
              <w:ind w:firstLine="0"/>
              <w:jc w:val="center"/>
              <w:rPr>
                <w:rFonts w:ascii="GHEA Grapalat" w:hAnsi="GHEA Grapalat"/>
                <w:sz w:val="24"/>
                <w:szCs w:val="24"/>
              </w:rPr>
            </w:pPr>
            <w:r w:rsidRPr="00AC25BD">
              <w:rPr>
                <w:rFonts w:ascii="GHEA Grapalat" w:hAnsi="GHEA Grapalat"/>
                <w:sz w:val="24"/>
                <w:szCs w:val="24"/>
              </w:rPr>
              <w:t>14</w:t>
            </w:r>
          </w:p>
        </w:tc>
        <w:tc>
          <w:tcPr>
            <w:tcW w:w="7978" w:type="dxa"/>
            <w:vAlign w:val="center"/>
          </w:tcPr>
          <w:p w:rsidR="00B01078" w:rsidRPr="00AC25BD" w:rsidRDefault="00B01078" w:rsidP="00B01078">
            <w:pPr>
              <w:jc w:val="center"/>
              <w:rPr>
                <w:rFonts w:ascii="GHEA Grapalat" w:hAnsi="GHEA Grapalat" w:cs="Arial"/>
                <w:sz w:val="18"/>
                <w:szCs w:val="18"/>
              </w:rPr>
            </w:pPr>
            <w:r w:rsidRPr="00AC25BD">
              <w:rPr>
                <w:rFonts w:ascii="GHEA Grapalat" w:hAnsi="GHEA Grapalat" w:cs="Arial"/>
                <w:sz w:val="18"/>
                <w:szCs w:val="18"/>
              </w:rPr>
              <w:t>гелевая ручка</w:t>
            </w:r>
          </w:p>
        </w:tc>
      </w:tr>
      <w:tr w:rsidR="00B01078" w:rsidRPr="00AC25BD" w:rsidTr="001D5AC4">
        <w:trPr>
          <w:jc w:val="center"/>
        </w:trPr>
        <w:tc>
          <w:tcPr>
            <w:tcW w:w="1530" w:type="dxa"/>
            <w:vAlign w:val="center"/>
          </w:tcPr>
          <w:p w:rsidR="00B01078" w:rsidRPr="00AC25BD" w:rsidRDefault="00B01078" w:rsidP="00B01078">
            <w:pPr>
              <w:pStyle w:val="BodyTextIndent2"/>
              <w:widowControl w:val="0"/>
              <w:spacing w:after="120" w:line="240" w:lineRule="auto"/>
              <w:ind w:firstLine="0"/>
              <w:jc w:val="center"/>
              <w:rPr>
                <w:rFonts w:ascii="GHEA Grapalat" w:hAnsi="GHEA Grapalat"/>
                <w:sz w:val="24"/>
                <w:szCs w:val="24"/>
              </w:rPr>
            </w:pPr>
            <w:r w:rsidRPr="00AC25BD">
              <w:rPr>
                <w:rFonts w:ascii="GHEA Grapalat" w:hAnsi="GHEA Grapalat"/>
                <w:sz w:val="24"/>
                <w:szCs w:val="24"/>
              </w:rPr>
              <w:t>15</w:t>
            </w:r>
          </w:p>
        </w:tc>
        <w:tc>
          <w:tcPr>
            <w:tcW w:w="7978" w:type="dxa"/>
            <w:vAlign w:val="center"/>
          </w:tcPr>
          <w:p w:rsidR="00B01078" w:rsidRPr="00AC25BD" w:rsidRDefault="00B01078" w:rsidP="00B01078">
            <w:pPr>
              <w:jc w:val="center"/>
              <w:rPr>
                <w:rFonts w:ascii="GHEA Grapalat" w:hAnsi="GHEA Grapalat" w:cs="Arial"/>
                <w:sz w:val="18"/>
                <w:szCs w:val="18"/>
              </w:rPr>
            </w:pPr>
            <w:r w:rsidRPr="00AC25BD">
              <w:rPr>
                <w:rFonts w:ascii="GHEA Grapalat" w:hAnsi="GHEA Grapalat" w:cs="Arial"/>
                <w:sz w:val="18"/>
                <w:szCs w:val="18"/>
              </w:rPr>
              <w:t>карандаши</w:t>
            </w:r>
          </w:p>
        </w:tc>
      </w:tr>
      <w:tr w:rsidR="00B01078" w:rsidRPr="00AC25BD" w:rsidTr="001D5AC4">
        <w:trPr>
          <w:jc w:val="center"/>
        </w:trPr>
        <w:tc>
          <w:tcPr>
            <w:tcW w:w="1530" w:type="dxa"/>
            <w:vAlign w:val="center"/>
          </w:tcPr>
          <w:p w:rsidR="00B01078" w:rsidRPr="00AC25BD" w:rsidRDefault="00B01078" w:rsidP="00B01078">
            <w:pPr>
              <w:pStyle w:val="BodyTextIndent2"/>
              <w:widowControl w:val="0"/>
              <w:spacing w:after="120" w:line="240" w:lineRule="auto"/>
              <w:ind w:firstLine="0"/>
              <w:jc w:val="center"/>
              <w:rPr>
                <w:rFonts w:ascii="GHEA Grapalat" w:hAnsi="GHEA Grapalat"/>
                <w:sz w:val="24"/>
                <w:szCs w:val="24"/>
              </w:rPr>
            </w:pPr>
            <w:r w:rsidRPr="00AC25BD">
              <w:rPr>
                <w:rFonts w:ascii="GHEA Grapalat" w:hAnsi="GHEA Grapalat"/>
                <w:sz w:val="24"/>
                <w:szCs w:val="24"/>
              </w:rPr>
              <w:t>16</w:t>
            </w:r>
          </w:p>
        </w:tc>
        <w:tc>
          <w:tcPr>
            <w:tcW w:w="7978" w:type="dxa"/>
            <w:vAlign w:val="center"/>
          </w:tcPr>
          <w:p w:rsidR="00B01078" w:rsidRPr="00AC25BD" w:rsidRDefault="00B01078" w:rsidP="00B01078">
            <w:pPr>
              <w:jc w:val="center"/>
              <w:rPr>
                <w:rFonts w:ascii="GHEA Grapalat" w:hAnsi="GHEA Grapalat" w:cs="Arial"/>
                <w:sz w:val="18"/>
                <w:szCs w:val="18"/>
              </w:rPr>
            </w:pPr>
            <w:r w:rsidRPr="00AC25BD">
              <w:rPr>
                <w:rFonts w:ascii="GHEA Grapalat" w:hAnsi="GHEA Grapalat" w:cs="Arial"/>
                <w:sz w:val="18"/>
                <w:szCs w:val="18"/>
              </w:rPr>
              <w:t>точилки</w:t>
            </w:r>
          </w:p>
        </w:tc>
      </w:tr>
      <w:tr w:rsidR="00B01078" w:rsidRPr="00AC25BD" w:rsidTr="001D5AC4">
        <w:trPr>
          <w:jc w:val="center"/>
        </w:trPr>
        <w:tc>
          <w:tcPr>
            <w:tcW w:w="1530" w:type="dxa"/>
            <w:vAlign w:val="center"/>
          </w:tcPr>
          <w:p w:rsidR="00B01078" w:rsidRPr="00AC25BD" w:rsidRDefault="00B01078" w:rsidP="00B01078">
            <w:pPr>
              <w:pStyle w:val="BodyTextIndent2"/>
              <w:widowControl w:val="0"/>
              <w:spacing w:after="120" w:line="240" w:lineRule="auto"/>
              <w:ind w:firstLine="0"/>
              <w:jc w:val="center"/>
              <w:rPr>
                <w:rFonts w:ascii="GHEA Grapalat" w:hAnsi="GHEA Grapalat"/>
                <w:sz w:val="24"/>
                <w:szCs w:val="24"/>
              </w:rPr>
            </w:pPr>
            <w:r w:rsidRPr="00AC25BD">
              <w:rPr>
                <w:rFonts w:ascii="GHEA Grapalat" w:hAnsi="GHEA Grapalat"/>
                <w:sz w:val="24"/>
                <w:szCs w:val="24"/>
              </w:rPr>
              <w:t>17</w:t>
            </w:r>
          </w:p>
        </w:tc>
        <w:tc>
          <w:tcPr>
            <w:tcW w:w="7978" w:type="dxa"/>
            <w:vAlign w:val="center"/>
          </w:tcPr>
          <w:p w:rsidR="00B01078" w:rsidRPr="00AC25BD" w:rsidRDefault="00B01078" w:rsidP="00B01078">
            <w:pPr>
              <w:jc w:val="center"/>
              <w:rPr>
                <w:rFonts w:ascii="GHEA Grapalat" w:hAnsi="GHEA Grapalat" w:cs="Arial"/>
                <w:sz w:val="18"/>
                <w:szCs w:val="18"/>
              </w:rPr>
            </w:pPr>
            <w:r w:rsidRPr="00AC25BD">
              <w:rPr>
                <w:rFonts w:ascii="GHEA Grapalat" w:hAnsi="GHEA Grapalat" w:cs="Arial"/>
                <w:sz w:val="18"/>
                <w:szCs w:val="18"/>
              </w:rPr>
              <w:t>Штрихи</w:t>
            </w:r>
          </w:p>
        </w:tc>
      </w:tr>
      <w:tr w:rsidR="00B01078" w:rsidRPr="00AC25BD" w:rsidTr="001D5AC4">
        <w:trPr>
          <w:jc w:val="center"/>
        </w:trPr>
        <w:tc>
          <w:tcPr>
            <w:tcW w:w="1530" w:type="dxa"/>
            <w:vAlign w:val="center"/>
          </w:tcPr>
          <w:p w:rsidR="00B01078" w:rsidRPr="00AC25BD" w:rsidRDefault="00B01078" w:rsidP="00B01078">
            <w:pPr>
              <w:pStyle w:val="BodyTextIndent2"/>
              <w:widowControl w:val="0"/>
              <w:spacing w:after="120" w:line="240" w:lineRule="auto"/>
              <w:ind w:firstLine="0"/>
              <w:jc w:val="center"/>
              <w:rPr>
                <w:rFonts w:ascii="GHEA Grapalat" w:hAnsi="GHEA Grapalat"/>
                <w:sz w:val="24"/>
                <w:szCs w:val="24"/>
              </w:rPr>
            </w:pPr>
            <w:r w:rsidRPr="00AC25BD">
              <w:rPr>
                <w:rFonts w:ascii="GHEA Grapalat" w:hAnsi="GHEA Grapalat"/>
                <w:sz w:val="24"/>
                <w:szCs w:val="24"/>
              </w:rPr>
              <w:t>18</w:t>
            </w:r>
          </w:p>
        </w:tc>
        <w:tc>
          <w:tcPr>
            <w:tcW w:w="7978" w:type="dxa"/>
            <w:vAlign w:val="center"/>
          </w:tcPr>
          <w:p w:rsidR="00B01078" w:rsidRPr="00AC25BD" w:rsidRDefault="00B01078" w:rsidP="00B01078">
            <w:pPr>
              <w:jc w:val="center"/>
              <w:rPr>
                <w:rFonts w:ascii="GHEA Grapalat" w:hAnsi="GHEA Grapalat" w:cs="Arial"/>
                <w:sz w:val="18"/>
                <w:szCs w:val="18"/>
              </w:rPr>
            </w:pPr>
            <w:r w:rsidRPr="00AC25BD">
              <w:rPr>
                <w:rFonts w:ascii="GHEA Grapalat" w:hAnsi="GHEA Grapalat" w:cs="Arial"/>
                <w:sz w:val="18"/>
                <w:szCs w:val="18"/>
              </w:rPr>
              <w:t>полимерная самоклеющаяся лента, 19 мм х 36 м для офиса, маленькая</w:t>
            </w:r>
          </w:p>
        </w:tc>
      </w:tr>
      <w:tr w:rsidR="00B01078" w:rsidRPr="00AC25BD" w:rsidTr="001D5AC4">
        <w:trPr>
          <w:jc w:val="center"/>
        </w:trPr>
        <w:tc>
          <w:tcPr>
            <w:tcW w:w="1530" w:type="dxa"/>
            <w:vAlign w:val="center"/>
          </w:tcPr>
          <w:p w:rsidR="00B01078" w:rsidRPr="00AC25BD" w:rsidRDefault="00B01078" w:rsidP="00B01078">
            <w:pPr>
              <w:pStyle w:val="BodyTextIndent2"/>
              <w:widowControl w:val="0"/>
              <w:spacing w:after="120" w:line="240" w:lineRule="auto"/>
              <w:ind w:firstLine="0"/>
              <w:jc w:val="center"/>
              <w:rPr>
                <w:rFonts w:ascii="GHEA Grapalat" w:hAnsi="GHEA Grapalat"/>
                <w:sz w:val="24"/>
                <w:szCs w:val="24"/>
              </w:rPr>
            </w:pPr>
            <w:r w:rsidRPr="00AC25BD">
              <w:rPr>
                <w:rFonts w:ascii="GHEA Grapalat" w:hAnsi="GHEA Grapalat"/>
                <w:sz w:val="24"/>
                <w:szCs w:val="24"/>
              </w:rPr>
              <w:t>19</w:t>
            </w:r>
          </w:p>
        </w:tc>
        <w:tc>
          <w:tcPr>
            <w:tcW w:w="7978" w:type="dxa"/>
            <w:vAlign w:val="center"/>
          </w:tcPr>
          <w:p w:rsidR="00B01078" w:rsidRPr="00AC25BD" w:rsidRDefault="00B01078" w:rsidP="00B01078">
            <w:pPr>
              <w:jc w:val="center"/>
              <w:rPr>
                <w:rFonts w:ascii="GHEA Grapalat" w:hAnsi="GHEA Grapalat" w:cs="Arial"/>
                <w:sz w:val="18"/>
                <w:szCs w:val="18"/>
              </w:rPr>
            </w:pPr>
            <w:r w:rsidRPr="00AC25BD">
              <w:rPr>
                <w:rFonts w:ascii="GHEA Grapalat" w:hAnsi="GHEA Grapalat" w:cs="Arial"/>
                <w:sz w:val="18"/>
                <w:szCs w:val="18"/>
              </w:rPr>
              <w:t>клей, офисной</w:t>
            </w:r>
          </w:p>
        </w:tc>
      </w:tr>
      <w:tr w:rsidR="00B01078" w:rsidRPr="00AC25BD" w:rsidTr="001D5AC4">
        <w:trPr>
          <w:jc w:val="center"/>
        </w:trPr>
        <w:tc>
          <w:tcPr>
            <w:tcW w:w="1530" w:type="dxa"/>
            <w:vAlign w:val="center"/>
          </w:tcPr>
          <w:p w:rsidR="00B01078" w:rsidRPr="00AC25BD" w:rsidRDefault="00B01078" w:rsidP="00B01078">
            <w:pPr>
              <w:pStyle w:val="BodyTextIndent2"/>
              <w:widowControl w:val="0"/>
              <w:spacing w:after="120" w:line="240" w:lineRule="auto"/>
              <w:ind w:firstLine="0"/>
              <w:jc w:val="center"/>
              <w:rPr>
                <w:rFonts w:ascii="GHEA Grapalat" w:hAnsi="GHEA Grapalat"/>
                <w:sz w:val="24"/>
                <w:szCs w:val="24"/>
              </w:rPr>
            </w:pPr>
            <w:r w:rsidRPr="00AC25BD">
              <w:rPr>
                <w:rFonts w:ascii="GHEA Grapalat" w:hAnsi="GHEA Grapalat"/>
                <w:sz w:val="24"/>
                <w:szCs w:val="24"/>
              </w:rPr>
              <w:t>20</w:t>
            </w:r>
          </w:p>
        </w:tc>
        <w:tc>
          <w:tcPr>
            <w:tcW w:w="7978" w:type="dxa"/>
            <w:vAlign w:val="center"/>
          </w:tcPr>
          <w:p w:rsidR="00B01078" w:rsidRPr="00AC25BD" w:rsidRDefault="00B01078" w:rsidP="00B01078">
            <w:pPr>
              <w:jc w:val="center"/>
              <w:rPr>
                <w:rFonts w:ascii="GHEA Grapalat" w:hAnsi="GHEA Grapalat" w:cs="Arial"/>
                <w:sz w:val="18"/>
                <w:szCs w:val="18"/>
              </w:rPr>
            </w:pPr>
            <w:r w:rsidRPr="00AC25BD">
              <w:rPr>
                <w:rFonts w:ascii="GHEA Grapalat" w:hAnsi="GHEA Grapalat" w:cs="Arial"/>
                <w:sz w:val="18"/>
                <w:szCs w:val="18"/>
              </w:rPr>
              <w:t>Маркеры</w:t>
            </w:r>
          </w:p>
        </w:tc>
      </w:tr>
      <w:tr w:rsidR="00B01078" w:rsidRPr="00AC25BD" w:rsidTr="001D5AC4">
        <w:trPr>
          <w:jc w:val="center"/>
        </w:trPr>
        <w:tc>
          <w:tcPr>
            <w:tcW w:w="1530" w:type="dxa"/>
            <w:vAlign w:val="center"/>
          </w:tcPr>
          <w:p w:rsidR="00B01078" w:rsidRPr="00AC25BD" w:rsidRDefault="00B01078" w:rsidP="00B01078">
            <w:pPr>
              <w:pStyle w:val="BodyTextIndent2"/>
              <w:widowControl w:val="0"/>
              <w:spacing w:after="120" w:line="240" w:lineRule="auto"/>
              <w:ind w:firstLine="0"/>
              <w:jc w:val="center"/>
              <w:rPr>
                <w:rFonts w:ascii="GHEA Grapalat" w:hAnsi="GHEA Grapalat"/>
                <w:sz w:val="24"/>
                <w:szCs w:val="24"/>
              </w:rPr>
            </w:pPr>
            <w:r w:rsidRPr="00AC25BD">
              <w:rPr>
                <w:rFonts w:ascii="GHEA Grapalat" w:hAnsi="GHEA Grapalat"/>
                <w:sz w:val="24"/>
                <w:szCs w:val="24"/>
              </w:rPr>
              <w:t>21</w:t>
            </w:r>
          </w:p>
        </w:tc>
        <w:tc>
          <w:tcPr>
            <w:tcW w:w="7978" w:type="dxa"/>
            <w:vAlign w:val="center"/>
          </w:tcPr>
          <w:p w:rsidR="00B01078" w:rsidRPr="00AC25BD" w:rsidRDefault="00B01078" w:rsidP="00B01078">
            <w:pPr>
              <w:jc w:val="center"/>
              <w:rPr>
                <w:rFonts w:ascii="GHEA Grapalat" w:hAnsi="GHEA Grapalat" w:cs="Arial"/>
                <w:sz w:val="18"/>
                <w:szCs w:val="18"/>
              </w:rPr>
            </w:pPr>
            <w:r w:rsidRPr="00AC25BD">
              <w:rPr>
                <w:rFonts w:ascii="GHEA Grapalat" w:hAnsi="GHEA Grapalat" w:cs="Arial"/>
                <w:sz w:val="18"/>
                <w:szCs w:val="18"/>
              </w:rPr>
              <w:t>Стяжки для степлера, большие</w:t>
            </w:r>
          </w:p>
        </w:tc>
      </w:tr>
      <w:tr w:rsidR="00B01078" w:rsidRPr="00AC25BD" w:rsidTr="001D5AC4">
        <w:trPr>
          <w:jc w:val="center"/>
        </w:trPr>
        <w:tc>
          <w:tcPr>
            <w:tcW w:w="1530" w:type="dxa"/>
            <w:vAlign w:val="center"/>
          </w:tcPr>
          <w:p w:rsidR="00B01078" w:rsidRPr="00AC25BD" w:rsidRDefault="00B01078" w:rsidP="00B01078">
            <w:pPr>
              <w:pStyle w:val="BodyTextIndent2"/>
              <w:widowControl w:val="0"/>
              <w:spacing w:after="120" w:line="240" w:lineRule="auto"/>
              <w:ind w:firstLine="0"/>
              <w:jc w:val="center"/>
              <w:rPr>
                <w:rFonts w:ascii="GHEA Grapalat" w:hAnsi="GHEA Grapalat"/>
                <w:sz w:val="24"/>
                <w:szCs w:val="24"/>
              </w:rPr>
            </w:pPr>
            <w:r w:rsidRPr="00AC25BD">
              <w:rPr>
                <w:rFonts w:ascii="GHEA Grapalat" w:hAnsi="GHEA Grapalat"/>
                <w:sz w:val="24"/>
                <w:szCs w:val="24"/>
              </w:rPr>
              <w:t>22</w:t>
            </w:r>
          </w:p>
        </w:tc>
        <w:tc>
          <w:tcPr>
            <w:tcW w:w="7978" w:type="dxa"/>
            <w:vAlign w:val="center"/>
          </w:tcPr>
          <w:p w:rsidR="00B01078" w:rsidRPr="00AC25BD" w:rsidRDefault="00B01078" w:rsidP="00B01078">
            <w:pPr>
              <w:jc w:val="center"/>
              <w:rPr>
                <w:rFonts w:ascii="GHEA Grapalat" w:hAnsi="GHEA Grapalat" w:cs="Arial"/>
                <w:sz w:val="18"/>
                <w:szCs w:val="18"/>
              </w:rPr>
            </w:pPr>
            <w:r w:rsidRPr="00AC25BD">
              <w:rPr>
                <w:rFonts w:ascii="GHEA Grapalat" w:hAnsi="GHEA Grapalat" w:cs="Arial"/>
                <w:sz w:val="18"/>
                <w:szCs w:val="18"/>
              </w:rPr>
              <w:t>штырьки</w:t>
            </w:r>
          </w:p>
        </w:tc>
      </w:tr>
      <w:tr w:rsidR="00B01078" w:rsidRPr="00AC25BD" w:rsidTr="001D5AC4">
        <w:trPr>
          <w:jc w:val="center"/>
        </w:trPr>
        <w:tc>
          <w:tcPr>
            <w:tcW w:w="1530" w:type="dxa"/>
            <w:vAlign w:val="center"/>
          </w:tcPr>
          <w:p w:rsidR="00B01078" w:rsidRPr="00AC25BD" w:rsidRDefault="00B01078" w:rsidP="00B01078">
            <w:pPr>
              <w:pStyle w:val="BodyTextIndent2"/>
              <w:widowControl w:val="0"/>
              <w:spacing w:after="120" w:line="240" w:lineRule="auto"/>
              <w:ind w:firstLine="0"/>
              <w:jc w:val="center"/>
              <w:rPr>
                <w:rFonts w:ascii="GHEA Grapalat" w:hAnsi="GHEA Grapalat"/>
                <w:sz w:val="24"/>
                <w:szCs w:val="24"/>
              </w:rPr>
            </w:pPr>
            <w:r w:rsidRPr="00AC25BD">
              <w:rPr>
                <w:rFonts w:ascii="GHEA Grapalat" w:hAnsi="GHEA Grapalat"/>
                <w:sz w:val="24"/>
                <w:szCs w:val="24"/>
              </w:rPr>
              <w:t>23</w:t>
            </w:r>
          </w:p>
        </w:tc>
        <w:tc>
          <w:tcPr>
            <w:tcW w:w="7978" w:type="dxa"/>
            <w:vAlign w:val="center"/>
          </w:tcPr>
          <w:p w:rsidR="00B01078" w:rsidRPr="00AC25BD" w:rsidRDefault="00B01078" w:rsidP="00B01078">
            <w:pPr>
              <w:jc w:val="center"/>
              <w:rPr>
                <w:rFonts w:ascii="GHEA Grapalat" w:hAnsi="GHEA Grapalat" w:cs="Arial"/>
                <w:sz w:val="18"/>
                <w:szCs w:val="18"/>
              </w:rPr>
            </w:pPr>
            <w:r w:rsidRPr="00AC25BD">
              <w:rPr>
                <w:rFonts w:ascii="GHEA Grapalat" w:hAnsi="GHEA Grapalat" w:cs="Arial"/>
                <w:sz w:val="18"/>
                <w:szCs w:val="18"/>
              </w:rPr>
              <w:t>скрепки</w:t>
            </w:r>
          </w:p>
        </w:tc>
      </w:tr>
      <w:tr w:rsidR="00B01078" w:rsidRPr="00AC25BD" w:rsidTr="001D5AC4">
        <w:trPr>
          <w:jc w:val="center"/>
        </w:trPr>
        <w:tc>
          <w:tcPr>
            <w:tcW w:w="1530" w:type="dxa"/>
            <w:vAlign w:val="center"/>
          </w:tcPr>
          <w:p w:rsidR="00B01078" w:rsidRPr="00AC25BD" w:rsidRDefault="00B01078" w:rsidP="00B01078">
            <w:pPr>
              <w:pStyle w:val="BodyTextIndent2"/>
              <w:widowControl w:val="0"/>
              <w:spacing w:after="120" w:line="240" w:lineRule="auto"/>
              <w:ind w:firstLine="0"/>
              <w:jc w:val="center"/>
              <w:rPr>
                <w:rFonts w:ascii="GHEA Grapalat" w:hAnsi="GHEA Grapalat"/>
                <w:sz w:val="24"/>
                <w:szCs w:val="24"/>
              </w:rPr>
            </w:pPr>
            <w:r w:rsidRPr="00AC25BD">
              <w:rPr>
                <w:rFonts w:ascii="GHEA Grapalat" w:hAnsi="GHEA Grapalat"/>
                <w:sz w:val="24"/>
                <w:szCs w:val="24"/>
              </w:rPr>
              <w:t>24</w:t>
            </w:r>
          </w:p>
        </w:tc>
        <w:tc>
          <w:tcPr>
            <w:tcW w:w="7978" w:type="dxa"/>
            <w:vAlign w:val="center"/>
          </w:tcPr>
          <w:p w:rsidR="00B01078" w:rsidRPr="00AC25BD" w:rsidRDefault="00B01078" w:rsidP="00B01078">
            <w:pPr>
              <w:jc w:val="center"/>
              <w:rPr>
                <w:rFonts w:ascii="GHEA Grapalat" w:hAnsi="GHEA Grapalat" w:cs="Arial"/>
                <w:sz w:val="18"/>
                <w:szCs w:val="18"/>
              </w:rPr>
            </w:pPr>
            <w:r w:rsidRPr="00AC25BD">
              <w:rPr>
                <w:rFonts w:ascii="GHEA Grapalat" w:hAnsi="GHEA Grapalat" w:cs="Arial"/>
                <w:sz w:val="18"/>
                <w:szCs w:val="18"/>
              </w:rPr>
              <w:t>папка</w:t>
            </w:r>
          </w:p>
        </w:tc>
      </w:tr>
      <w:tr w:rsidR="00B01078" w:rsidRPr="00AC25BD" w:rsidTr="001D5AC4">
        <w:trPr>
          <w:jc w:val="center"/>
        </w:trPr>
        <w:tc>
          <w:tcPr>
            <w:tcW w:w="1530" w:type="dxa"/>
            <w:vAlign w:val="center"/>
          </w:tcPr>
          <w:p w:rsidR="00B01078" w:rsidRPr="00AC25BD" w:rsidRDefault="00B01078" w:rsidP="00B01078">
            <w:pPr>
              <w:pStyle w:val="BodyTextIndent2"/>
              <w:widowControl w:val="0"/>
              <w:spacing w:after="120" w:line="240" w:lineRule="auto"/>
              <w:ind w:firstLine="0"/>
              <w:jc w:val="center"/>
              <w:rPr>
                <w:rFonts w:ascii="GHEA Grapalat" w:hAnsi="GHEA Grapalat"/>
                <w:sz w:val="24"/>
                <w:szCs w:val="24"/>
              </w:rPr>
            </w:pPr>
            <w:r w:rsidRPr="00AC25BD">
              <w:rPr>
                <w:rFonts w:ascii="GHEA Grapalat" w:hAnsi="GHEA Grapalat"/>
                <w:sz w:val="24"/>
                <w:szCs w:val="24"/>
              </w:rPr>
              <w:lastRenderedPageBreak/>
              <w:t>25</w:t>
            </w:r>
          </w:p>
        </w:tc>
        <w:tc>
          <w:tcPr>
            <w:tcW w:w="7978" w:type="dxa"/>
            <w:vAlign w:val="center"/>
          </w:tcPr>
          <w:p w:rsidR="00B01078" w:rsidRPr="00AC25BD" w:rsidRDefault="00B01078" w:rsidP="00B01078">
            <w:pPr>
              <w:jc w:val="center"/>
              <w:rPr>
                <w:rFonts w:ascii="GHEA Grapalat" w:hAnsi="GHEA Grapalat" w:cs="Arial"/>
                <w:sz w:val="18"/>
                <w:szCs w:val="18"/>
              </w:rPr>
            </w:pPr>
            <w:r w:rsidRPr="00AC25BD">
              <w:rPr>
                <w:rFonts w:ascii="GHEA Grapalat" w:hAnsi="GHEA Grapalat" w:cs="Arial"/>
                <w:sz w:val="18"/>
                <w:szCs w:val="18"/>
              </w:rPr>
              <w:t>папка, полимерные пленки, файл</w:t>
            </w:r>
          </w:p>
        </w:tc>
      </w:tr>
      <w:tr w:rsidR="00B01078" w:rsidRPr="00AC25BD" w:rsidTr="001D5AC4">
        <w:trPr>
          <w:jc w:val="center"/>
        </w:trPr>
        <w:tc>
          <w:tcPr>
            <w:tcW w:w="1530" w:type="dxa"/>
            <w:vAlign w:val="center"/>
          </w:tcPr>
          <w:p w:rsidR="00B01078" w:rsidRPr="00AC25BD" w:rsidRDefault="00B01078" w:rsidP="00B01078">
            <w:pPr>
              <w:pStyle w:val="BodyTextIndent2"/>
              <w:widowControl w:val="0"/>
              <w:spacing w:after="120" w:line="240" w:lineRule="auto"/>
              <w:ind w:firstLine="0"/>
              <w:jc w:val="center"/>
              <w:rPr>
                <w:rFonts w:ascii="GHEA Grapalat" w:hAnsi="GHEA Grapalat"/>
                <w:sz w:val="24"/>
                <w:szCs w:val="24"/>
              </w:rPr>
            </w:pPr>
            <w:r w:rsidRPr="00AC25BD">
              <w:rPr>
                <w:rFonts w:ascii="GHEA Grapalat" w:hAnsi="GHEA Grapalat"/>
                <w:sz w:val="24"/>
                <w:szCs w:val="24"/>
              </w:rPr>
              <w:t>26</w:t>
            </w:r>
          </w:p>
        </w:tc>
        <w:tc>
          <w:tcPr>
            <w:tcW w:w="7978" w:type="dxa"/>
            <w:vAlign w:val="center"/>
          </w:tcPr>
          <w:p w:rsidR="00B01078" w:rsidRPr="00AC25BD" w:rsidRDefault="00B01078" w:rsidP="00B01078">
            <w:pPr>
              <w:jc w:val="center"/>
              <w:rPr>
                <w:rFonts w:ascii="GHEA Grapalat" w:hAnsi="GHEA Grapalat" w:cs="Arial"/>
                <w:sz w:val="18"/>
                <w:szCs w:val="18"/>
              </w:rPr>
            </w:pPr>
            <w:r w:rsidRPr="00AC25BD">
              <w:rPr>
                <w:rFonts w:ascii="GHEA Grapalat" w:hAnsi="GHEA Grapalat" w:cs="Arial"/>
                <w:sz w:val="18"/>
                <w:szCs w:val="18"/>
              </w:rPr>
              <w:t>папка, скоростная бумага</w:t>
            </w:r>
          </w:p>
        </w:tc>
      </w:tr>
      <w:tr w:rsidR="00B01078" w:rsidRPr="00AC25BD" w:rsidTr="001D5AC4">
        <w:trPr>
          <w:jc w:val="center"/>
        </w:trPr>
        <w:tc>
          <w:tcPr>
            <w:tcW w:w="1530" w:type="dxa"/>
            <w:vAlign w:val="center"/>
          </w:tcPr>
          <w:p w:rsidR="00B01078" w:rsidRPr="00AC25BD" w:rsidRDefault="00B01078" w:rsidP="00B01078">
            <w:pPr>
              <w:pStyle w:val="BodyTextIndent2"/>
              <w:widowControl w:val="0"/>
              <w:spacing w:after="120" w:line="240" w:lineRule="auto"/>
              <w:ind w:firstLine="0"/>
              <w:jc w:val="center"/>
              <w:rPr>
                <w:rFonts w:ascii="GHEA Grapalat" w:hAnsi="GHEA Grapalat"/>
                <w:sz w:val="24"/>
                <w:szCs w:val="24"/>
              </w:rPr>
            </w:pPr>
            <w:r w:rsidRPr="00AC25BD">
              <w:rPr>
                <w:rFonts w:ascii="GHEA Grapalat" w:hAnsi="GHEA Grapalat"/>
                <w:sz w:val="24"/>
                <w:szCs w:val="24"/>
              </w:rPr>
              <w:t>27</w:t>
            </w:r>
          </w:p>
        </w:tc>
        <w:tc>
          <w:tcPr>
            <w:tcW w:w="7978" w:type="dxa"/>
            <w:vAlign w:val="center"/>
          </w:tcPr>
          <w:p w:rsidR="00B01078" w:rsidRPr="00AC25BD" w:rsidRDefault="00B01078" w:rsidP="00B01078">
            <w:pPr>
              <w:jc w:val="center"/>
              <w:rPr>
                <w:rFonts w:ascii="GHEA Grapalat" w:hAnsi="GHEA Grapalat" w:cs="Arial"/>
                <w:sz w:val="18"/>
                <w:szCs w:val="18"/>
              </w:rPr>
            </w:pPr>
            <w:r w:rsidRPr="00AC25BD">
              <w:rPr>
                <w:rFonts w:ascii="GHEA Grapalat" w:hAnsi="GHEA Grapalat" w:cs="Arial"/>
                <w:sz w:val="18"/>
                <w:szCs w:val="18"/>
              </w:rPr>
              <w:t>папка, бумага с нитками</w:t>
            </w:r>
          </w:p>
        </w:tc>
      </w:tr>
      <w:tr w:rsidR="00B01078" w:rsidRPr="00AC25BD" w:rsidTr="001D5AC4">
        <w:trPr>
          <w:jc w:val="center"/>
        </w:trPr>
        <w:tc>
          <w:tcPr>
            <w:tcW w:w="1530" w:type="dxa"/>
            <w:vAlign w:val="center"/>
          </w:tcPr>
          <w:p w:rsidR="00B01078" w:rsidRPr="00AC25BD" w:rsidRDefault="00B01078" w:rsidP="00B01078">
            <w:pPr>
              <w:pStyle w:val="BodyTextIndent2"/>
              <w:widowControl w:val="0"/>
              <w:spacing w:after="120" w:line="240" w:lineRule="auto"/>
              <w:ind w:firstLine="0"/>
              <w:jc w:val="center"/>
              <w:rPr>
                <w:rFonts w:ascii="GHEA Grapalat" w:hAnsi="GHEA Grapalat"/>
                <w:sz w:val="24"/>
                <w:szCs w:val="24"/>
              </w:rPr>
            </w:pPr>
            <w:r w:rsidRPr="00AC25BD">
              <w:rPr>
                <w:rFonts w:ascii="GHEA Grapalat" w:hAnsi="GHEA Grapalat"/>
                <w:sz w:val="24"/>
                <w:szCs w:val="24"/>
              </w:rPr>
              <w:t>28</w:t>
            </w:r>
          </w:p>
        </w:tc>
        <w:tc>
          <w:tcPr>
            <w:tcW w:w="7978" w:type="dxa"/>
            <w:vAlign w:val="center"/>
          </w:tcPr>
          <w:p w:rsidR="00B01078" w:rsidRPr="00AC25BD" w:rsidRDefault="00B01078" w:rsidP="00B01078">
            <w:pPr>
              <w:jc w:val="center"/>
              <w:rPr>
                <w:rFonts w:ascii="GHEA Grapalat" w:hAnsi="GHEA Grapalat" w:cs="Arial"/>
                <w:sz w:val="18"/>
                <w:szCs w:val="18"/>
              </w:rPr>
            </w:pPr>
            <w:r w:rsidRPr="00AC25BD">
              <w:rPr>
                <w:rFonts w:ascii="GHEA Grapalat" w:hAnsi="GHEA Grapalat" w:cs="Arial"/>
                <w:sz w:val="18"/>
                <w:szCs w:val="18"/>
              </w:rPr>
              <w:t>папка с твердой обложкой</w:t>
            </w:r>
          </w:p>
        </w:tc>
      </w:tr>
      <w:tr w:rsidR="00B01078" w:rsidRPr="00AC25BD" w:rsidTr="001D5AC4">
        <w:trPr>
          <w:jc w:val="center"/>
        </w:trPr>
        <w:tc>
          <w:tcPr>
            <w:tcW w:w="1530" w:type="dxa"/>
            <w:vAlign w:val="center"/>
          </w:tcPr>
          <w:p w:rsidR="00B01078" w:rsidRPr="00AC25BD" w:rsidRDefault="00B01078" w:rsidP="00B01078">
            <w:pPr>
              <w:pStyle w:val="BodyTextIndent2"/>
              <w:widowControl w:val="0"/>
              <w:spacing w:after="120" w:line="240" w:lineRule="auto"/>
              <w:ind w:firstLine="0"/>
              <w:jc w:val="center"/>
              <w:rPr>
                <w:rFonts w:ascii="GHEA Grapalat" w:hAnsi="GHEA Grapalat"/>
                <w:sz w:val="24"/>
                <w:szCs w:val="24"/>
              </w:rPr>
            </w:pPr>
            <w:r w:rsidRPr="00AC25BD">
              <w:rPr>
                <w:rFonts w:ascii="GHEA Grapalat" w:hAnsi="GHEA Grapalat"/>
                <w:sz w:val="24"/>
                <w:szCs w:val="24"/>
              </w:rPr>
              <w:t>29</w:t>
            </w:r>
          </w:p>
        </w:tc>
        <w:tc>
          <w:tcPr>
            <w:tcW w:w="7978" w:type="dxa"/>
            <w:vAlign w:val="center"/>
          </w:tcPr>
          <w:p w:rsidR="00B01078" w:rsidRPr="00AC25BD" w:rsidRDefault="00B01078" w:rsidP="00B01078">
            <w:pPr>
              <w:jc w:val="center"/>
              <w:rPr>
                <w:rFonts w:ascii="GHEA Grapalat" w:hAnsi="GHEA Grapalat" w:cs="Arial"/>
                <w:sz w:val="18"/>
                <w:szCs w:val="18"/>
              </w:rPr>
            </w:pPr>
            <w:r w:rsidRPr="00AC25BD">
              <w:rPr>
                <w:rFonts w:ascii="GHEA Grapalat" w:hAnsi="GHEA Grapalat" w:cs="Arial"/>
                <w:sz w:val="18"/>
                <w:szCs w:val="18"/>
              </w:rPr>
              <w:t>папка с твердой обложкой</w:t>
            </w:r>
          </w:p>
        </w:tc>
      </w:tr>
      <w:tr w:rsidR="00B01078" w:rsidRPr="00AC25BD" w:rsidTr="001D5AC4">
        <w:trPr>
          <w:jc w:val="center"/>
        </w:trPr>
        <w:tc>
          <w:tcPr>
            <w:tcW w:w="1530" w:type="dxa"/>
            <w:vAlign w:val="center"/>
          </w:tcPr>
          <w:p w:rsidR="00B01078" w:rsidRPr="00AC25BD" w:rsidRDefault="00B01078" w:rsidP="00B01078">
            <w:pPr>
              <w:pStyle w:val="BodyTextIndent2"/>
              <w:widowControl w:val="0"/>
              <w:spacing w:after="120" w:line="240" w:lineRule="auto"/>
              <w:ind w:firstLine="0"/>
              <w:jc w:val="center"/>
              <w:rPr>
                <w:rFonts w:ascii="GHEA Grapalat" w:hAnsi="GHEA Grapalat"/>
                <w:sz w:val="24"/>
                <w:szCs w:val="24"/>
              </w:rPr>
            </w:pPr>
            <w:r w:rsidRPr="00AC25BD">
              <w:rPr>
                <w:rFonts w:ascii="GHEA Grapalat" w:hAnsi="GHEA Grapalat"/>
                <w:sz w:val="24"/>
                <w:szCs w:val="24"/>
              </w:rPr>
              <w:t>30</w:t>
            </w:r>
          </w:p>
        </w:tc>
        <w:tc>
          <w:tcPr>
            <w:tcW w:w="7978" w:type="dxa"/>
            <w:vAlign w:val="center"/>
          </w:tcPr>
          <w:p w:rsidR="00B01078" w:rsidRPr="00AC25BD" w:rsidRDefault="00B01078" w:rsidP="00B01078">
            <w:pPr>
              <w:jc w:val="center"/>
              <w:rPr>
                <w:rFonts w:ascii="GHEA Grapalat" w:hAnsi="GHEA Grapalat" w:cs="Arial"/>
                <w:sz w:val="18"/>
                <w:szCs w:val="18"/>
              </w:rPr>
            </w:pPr>
            <w:r w:rsidRPr="00AC25BD">
              <w:rPr>
                <w:rFonts w:ascii="GHEA Grapalat" w:hAnsi="GHEA Grapalat" w:cs="Arial"/>
                <w:sz w:val="18"/>
                <w:szCs w:val="18"/>
              </w:rPr>
              <w:t>степлер, на 20-50 листов</w:t>
            </w:r>
          </w:p>
        </w:tc>
      </w:tr>
      <w:tr w:rsidR="00B01078" w:rsidRPr="00AC25BD" w:rsidTr="001D5AC4">
        <w:trPr>
          <w:jc w:val="center"/>
        </w:trPr>
        <w:tc>
          <w:tcPr>
            <w:tcW w:w="1530" w:type="dxa"/>
            <w:vAlign w:val="center"/>
          </w:tcPr>
          <w:p w:rsidR="00B01078" w:rsidRPr="00AC25BD" w:rsidRDefault="00B01078" w:rsidP="00B01078">
            <w:pPr>
              <w:pStyle w:val="BodyTextIndent2"/>
              <w:widowControl w:val="0"/>
              <w:spacing w:after="120" w:line="240" w:lineRule="auto"/>
              <w:ind w:firstLine="0"/>
              <w:jc w:val="center"/>
              <w:rPr>
                <w:rFonts w:ascii="GHEA Grapalat" w:hAnsi="GHEA Grapalat"/>
                <w:sz w:val="24"/>
                <w:szCs w:val="24"/>
              </w:rPr>
            </w:pPr>
            <w:r w:rsidRPr="00AC25BD">
              <w:rPr>
                <w:rFonts w:ascii="GHEA Grapalat" w:hAnsi="GHEA Grapalat"/>
                <w:sz w:val="24"/>
                <w:szCs w:val="24"/>
              </w:rPr>
              <w:t>31</w:t>
            </w:r>
          </w:p>
        </w:tc>
        <w:tc>
          <w:tcPr>
            <w:tcW w:w="7978" w:type="dxa"/>
            <w:vAlign w:val="center"/>
          </w:tcPr>
          <w:p w:rsidR="00B01078" w:rsidRPr="00AC25BD" w:rsidRDefault="00B01078" w:rsidP="00B01078">
            <w:pPr>
              <w:jc w:val="center"/>
              <w:rPr>
                <w:rFonts w:ascii="GHEA Grapalat" w:hAnsi="GHEA Grapalat" w:cs="Arial"/>
                <w:sz w:val="18"/>
                <w:szCs w:val="18"/>
              </w:rPr>
            </w:pPr>
            <w:r w:rsidRPr="00AC25BD">
              <w:rPr>
                <w:rFonts w:ascii="GHEA Grapalat" w:hAnsi="GHEA Grapalat" w:cs="Arial"/>
                <w:sz w:val="18"/>
                <w:szCs w:val="18"/>
              </w:rPr>
              <w:t>степлер на более 50 листов</w:t>
            </w:r>
          </w:p>
        </w:tc>
      </w:tr>
      <w:tr w:rsidR="00B01078" w:rsidRPr="00AC25BD" w:rsidTr="001D5AC4">
        <w:trPr>
          <w:jc w:val="center"/>
        </w:trPr>
        <w:tc>
          <w:tcPr>
            <w:tcW w:w="1530" w:type="dxa"/>
            <w:vAlign w:val="center"/>
          </w:tcPr>
          <w:p w:rsidR="00B01078" w:rsidRPr="00AC25BD" w:rsidRDefault="00B01078" w:rsidP="00B01078">
            <w:pPr>
              <w:pStyle w:val="BodyTextIndent2"/>
              <w:widowControl w:val="0"/>
              <w:spacing w:after="120" w:line="240" w:lineRule="auto"/>
              <w:ind w:firstLine="0"/>
              <w:jc w:val="center"/>
              <w:rPr>
                <w:rFonts w:ascii="GHEA Grapalat" w:hAnsi="GHEA Grapalat"/>
                <w:sz w:val="24"/>
                <w:szCs w:val="24"/>
              </w:rPr>
            </w:pPr>
            <w:r w:rsidRPr="00AC25BD">
              <w:rPr>
                <w:rFonts w:ascii="GHEA Grapalat" w:hAnsi="GHEA Grapalat"/>
                <w:sz w:val="24"/>
                <w:szCs w:val="24"/>
              </w:rPr>
              <w:t>32</w:t>
            </w:r>
          </w:p>
        </w:tc>
        <w:tc>
          <w:tcPr>
            <w:tcW w:w="7978" w:type="dxa"/>
            <w:vAlign w:val="center"/>
          </w:tcPr>
          <w:p w:rsidR="00B01078" w:rsidRPr="00AC25BD" w:rsidRDefault="00B01078" w:rsidP="00B01078">
            <w:pPr>
              <w:jc w:val="center"/>
              <w:rPr>
                <w:rFonts w:ascii="GHEA Grapalat" w:hAnsi="GHEA Grapalat" w:cs="Arial"/>
                <w:sz w:val="18"/>
                <w:szCs w:val="18"/>
              </w:rPr>
            </w:pPr>
            <w:r w:rsidRPr="00AC25BD">
              <w:rPr>
                <w:rFonts w:ascii="GHEA Grapalat" w:hAnsi="GHEA Grapalat" w:cs="Arial"/>
                <w:sz w:val="18"/>
                <w:szCs w:val="18"/>
              </w:rPr>
              <w:t>большой перфоратор</w:t>
            </w:r>
          </w:p>
        </w:tc>
      </w:tr>
      <w:tr w:rsidR="00B01078" w:rsidRPr="00AC25BD" w:rsidTr="001D5AC4">
        <w:trPr>
          <w:jc w:val="center"/>
        </w:trPr>
        <w:tc>
          <w:tcPr>
            <w:tcW w:w="1530" w:type="dxa"/>
            <w:vAlign w:val="center"/>
          </w:tcPr>
          <w:p w:rsidR="00B01078" w:rsidRPr="00AC25BD" w:rsidRDefault="00B01078" w:rsidP="00B01078">
            <w:pPr>
              <w:pStyle w:val="BodyTextIndent2"/>
              <w:widowControl w:val="0"/>
              <w:spacing w:after="120" w:line="240" w:lineRule="auto"/>
              <w:ind w:firstLine="0"/>
              <w:jc w:val="center"/>
              <w:rPr>
                <w:rFonts w:ascii="GHEA Grapalat" w:hAnsi="GHEA Grapalat"/>
                <w:sz w:val="24"/>
                <w:szCs w:val="24"/>
              </w:rPr>
            </w:pPr>
            <w:r w:rsidRPr="00AC25BD">
              <w:rPr>
                <w:rFonts w:ascii="GHEA Grapalat" w:hAnsi="GHEA Grapalat"/>
                <w:sz w:val="24"/>
                <w:szCs w:val="24"/>
              </w:rPr>
              <w:t>33</w:t>
            </w:r>
          </w:p>
        </w:tc>
        <w:tc>
          <w:tcPr>
            <w:tcW w:w="7978" w:type="dxa"/>
            <w:vAlign w:val="center"/>
          </w:tcPr>
          <w:p w:rsidR="00B01078" w:rsidRPr="00AC25BD" w:rsidRDefault="00B01078" w:rsidP="00B01078">
            <w:pPr>
              <w:jc w:val="center"/>
              <w:rPr>
                <w:rFonts w:ascii="GHEA Grapalat" w:hAnsi="GHEA Grapalat" w:cs="Arial"/>
                <w:sz w:val="18"/>
                <w:szCs w:val="18"/>
              </w:rPr>
            </w:pPr>
            <w:r w:rsidRPr="00AC25BD">
              <w:rPr>
                <w:rFonts w:ascii="GHEA Grapalat" w:hAnsi="GHEA Grapalat" w:cs="Arial"/>
                <w:sz w:val="18"/>
                <w:szCs w:val="18"/>
              </w:rPr>
              <w:t>съемник</w:t>
            </w:r>
          </w:p>
        </w:tc>
      </w:tr>
      <w:tr w:rsidR="00B01078" w:rsidRPr="00AC25BD" w:rsidTr="001D5AC4">
        <w:trPr>
          <w:jc w:val="center"/>
        </w:trPr>
        <w:tc>
          <w:tcPr>
            <w:tcW w:w="1530" w:type="dxa"/>
            <w:vAlign w:val="center"/>
          </w:tcPr>
          <w:p w:rsidR="00B01078" w:rsidRPr="00AC25BD" w:rsidRDefault="00B01078" w:rsidP="00B01078">
            <w:pPr>
              <w:pStyle w:val="BodyTextIndent2"/>
              <w:widowControl w:val="0"/>
              <w:spacing w:after="120" w:line="240" w:lineRule="auto"/>
              <w:ind w:firstLine="0"/>
              <w:jc w:val="center"/>
              <w:rPr>
                <w:rFonts w:ascii="GHEA Grapalat" w:hAnsi="GHEA Grapalat"/>
                <w:sz w:val="24"/>
                <w:szCs w:val="24"/>
              </w:rPr>
            </w:pPr>
            <w:r w:rsidRPr="00AC25BD">
              <w:rPr>
                <w:rFonts w:ascii="GHEA Grapalat" w:hAnsi="GHEA Grapalat"/>
                <w:sz w:val="24"/>
                <w:szCs w:val="24"/>
              </w:rPr>
              <w:t>34</w:t>
            </w:r>
          </w:p>
        </w:tc>
        <w:tc>
          <w:tcPr>
            <w:tcW w:w="7978" w:type="dxa"/>
            <w:vAlign w:val="center"/>
          </w:tcPr>
          <w:p w:rsidR="00B01078" w:rsidRPr="00AC25BD" w:rsidRDefault="00B01078" w:rsidP="00B01078">
            <w:pPr>
              <w:jc w:val="center"/>
              <w:rPr>
                <w:rFonts w:ascii="GHEA Grapalat" w:hAnsi="GHEA Grapalat" w:cs="Arial"/>
                <w:sz w:val="18"/>
                <w:szCs w:val="18"/>
              </w:rPr>
            </w:pPr>
            <w:r w:rsidRPr="00AC25BD">
              <w:rPr>
                <w:rFonts w:ascii="GHEA Grapalat" w:hAnsi="GHEA Grapalat" w:cs="Arial"/>
                <w:sz w:val="18"/>
                <w:szCs w:val="18"/>
              </w:rPr>
              <w:t>бумага засоренная, формата А4</w:t>
            </w:r>
          </w:p>
        </w:tc>
      </w:tr>
      <w:tr w:rsidR="00B01078" w:rsidRPr="00AC25BD" w:rsidTr="001D5AC4">
        <w:trPr>
          <w:jc w:val="center"/>
        </w:trPr>
        <w:tc>
          <w:tcPr>
            <w:tcW w:w="1530" w:type="dxa"/>
            <w:vAlign w:val="center"/>
          </w:tcPr>
          <w:p w:rsidR="00B01078" w:rsidRPr="00AC25BD" w:rsidRDefault="00B01078" w:rsidP="00B01078">
            <w:pPr>
              <w:pStyle w:val="BodyTextIndent2"/>
              <w:widowControl w:val="0"/>
              <w:spacing w:after="120" w:line="240" w:lineRule="auto"/>
              <w:ind w:firstLine="0"/>
              <w:jc w:val="center"/>
              <w:rPr>
                <w:rFonts w:ascii="GHEA Grapalat" w:hAnsi="GHEA Grapalat"/>
                <w:sz w:val="24"/>
                <w:szCs w:val="24"/>
              </w:rPr>
            </w:pPr>
            <w:r w:rsidRPr="00AC25BD">
              <w:rPr>
                <w:rFonts w:ascii="GHEA Grapalat" w:hAnsi="GHEA Grapalat"/>
                <w:sz w:val="24"/>
                <w:szCs w:val="24"/>
              </w:rPr>
              <w:t>35</w:t>
            </w:r>
          </w:p>
        </w:tc>
        <w:tc>
          <w:tcPr>
            <w:tcW w:w="7978" w:type="dxa"/>
            <w:vAlign w:val="center"/>
          </w:tcPr>
          <w:p w:rsidR="00B01078" w:rsidRPr="00AC25BD" w:rsidRDefault="00B01078" w:rsidP="00B01078">
            <w:pPr>
              <w:jc w:val="center"/>
              <w:rPr>
                <w:rFonts w:ascii="GHEA Grapalat" w:hAnsi="GHEA Grapalat" w:cs="Arial"/>
                <w:sz w:val="18"/>
                <w:szCs w:val="18"/>
              </w:rPr>
            </w:pPr>
            <w:r w:rsidRPr="00AC25BD">
              <w:rPr>
                <w:rFonts w:ascii="GHEA Grapalat" w:hAnsi="GHEA Grapalat" w:cs="Arial"/>
                <w:sz w:val="18"/>
                <w:szCs w:val="18"/>
              </w:rPr>
              <w:t>бумага засоренная, формата А4</w:t>
            </w:r>
          </w:p>
        </w:tc>
      </w:tr>
      <w:tr w:rsidR="00B01078" w:rsidRPr="00AC25BD" w:rsidTr="001D5AC4">
        <w:trPr>
          <w:jc w:val="center"/>
        </w:trPr>
        <w:tc>
          <w:tcPr>
            <w:tcW w:w="1530" w:type="dxa"/>
            <w:vAlign w:val="center"/>
          </w:tcPr>
          <w:p w:rsidR="00B01078" w:rsidRPr="00AC25BD" w:rsidRDefault="00B01078" w:rsidP="00B01078">
            <w:pPr>
              <w:pStyle w:val="BodyTextIndent2"/>
              <w:widowControl w:val="0"/>
              <w:spacing w:after="120" w:line="240" w:lineRule="auto"/>
              <w:ind w:firstLine="0"/>
              <w:jc w:val="center"/>
              <w:rPr>
                <w:rFonts w:ascii="GHEA Grapalat" w:hAnsi="GHEA Grapalat"/>
                <w:sz w:val="24"/>
                <w:szCs w:val="24"/>
              </w:rPr>
            </w:pPr>
            <w:r w:rsidRPr="00AC25BD">
              <w:rPr>
                <w:rFonts w:ascii="GHEA Grapalat" w:hAnsi="GHEA Grapalat"/>
                <w:sz w:val="24"/>
                <w:szCs w:val="24"/>
              </w:rPr>
              <w:t>36</w:t>
            </w:r>
          </w:p>
        </w:tc>
        <w:tc>
          <w:tcPr>
            <w:tcW w:w="7978" w:type="dxa"/>
            <w:vAlign w:val="center"/>
          </w:tcPr>
          <w:p w:rsidR="00B01078" w:rsidRPr="00AC25BD" w:rsidRDefault="00B01078" w:rsidP="00B01078">
            <w:pPr>
              <w:jc w:val="center"/>
              <w:rPr>
                <w:rFonts w:ascii="GHEA Grapalat" w:hAnsi="GHEA Grapalat" w:cs="Arial"/>
                <w:sz w:val="18"/>
                <w:szCs w:val="18"/>
              </w:rPr>
            </w:pPr>
            <w:r w:rsidRPr="00AC25BD">
              <w:rPr>
                <w:rFonts w:ascii="GHEA Grapalat" w:hAnsi="GHEA Grapalat" w:cs="Arial"/>
                <w:sz w:val="18"/>
                <w:szCs w:val="18"/>
              </w:rPr>
              <w:t>конверт для писем, формат А4</w:t>
            </w:r>
          </w:p>
        </w:tc>
      </w:tr>
      <w:tr w:rsidR="00B01078" w:rsidRPr="00AC25BD" w:rsidTr="001D5AC4">
        <w:trPr>
          <w:jc w:val="center"/>
        </w:trPr>
        <w:tc>
          <w:tcPr>
            <w:tcW w:w="1530" w:type="dxa"/>
            <w:vAlign w:val="center"/>
          </w:tcPr>
          <w:p w:rsidR="00B01078" w:rsidRPr="00AC25BD" w:rsidRDefault="00B01078" w:rsidP="00B01078">
            <w:pPr>
              <w:pStyle w:val="BodyTextIndent2"/>
              <w:widowControl w:val="0"/>
              <w:spacing w:after="120" w:line="240" w:lineRule="auto"/>
              <w:ind w:firstLine="0"/>
              <w:jc w:val="center"/>
              <w:rPr>
                <w:rFonts w:ascii="GHEA Grapalat" w:hAnsi="GHEA Grapalat"/>
                <w:sz w:val="24"/>
                <w:szCs w:val="24"/>
              </w:rPr>
            </w:pPr>
            <w:r w:rsidRPr="00AC25BD">
              <w:rPr>
                <w:rFonts w:ascii="GHEA Grapalat" w:hAnsi="GHEA Grapalat"/>
                <w:sz w:val="24"/>
                <w:szCs w:val="24"/>
              </w:rPr>
              <w:t>37</w:t>
            </w:r>
          </w:p>
        </w:tc>
        <w:tc>
          <w:tcPr>
            <w:tcW w:w="7978" w:type="dxa"/>
            <w:vAlign w:val="center"/>
          </w:tcPr>
          <w:p w:rsidR="00B01078" w:rsidRPr="00AC25BD" w:rsidRDefault="00B01078" w:rsidP="00B01078">
            <w:pPr>
              <w:jc w:val="center"/>
              <w:rPr>
                <w:rFonts w:ascii="GHEA Grapalat" w:hAnsi="GHEA Grapalat" w:cs="Arial"/>
                <w:sz w:val="18"/>
                <w:szCs w:val="18"/>
              </w:rPr>
            </w:pPr>
            <w:r w:rsidRPr="00AC25BD">
              <w:rPr>
                <w:rFonts w:ascii="GHEA Grapalat" w:hAnsi="GHEA Grapalat" w:cs="Arial"/>
                <w:sz w:val="18"/>
                <w:szCs w:val="18"/>
              </w:rPr>
              <w:t>бумага для заметок с клеем</w:t>
            </w:r>
          </w:p>
        </w:tc>
      </w:tr>
      <w:tr w:rsidR="00B01078" w:rsidRPr="00AC25BD" w:rsidTr="001D5AC4">
        <w:trPr>
          <w:jc w:val="center"/>
        </w:trPr>
        <w:tc>
          <w:tcPr>
            <w:tcW w:w="1530" w:type="dxa"/>
            <w:vAlign w:val="center"/>
          </w:tcPr>
          <w:p w:rsidR="00B01078" w:rsidRPr="00AC25BD" w:rsidRDefault="00B01078" w:rsidP="00B01078">
            <w:pPr>
              <w:pStyle w:val="BodyTextIndent2"/>
              <w:widowControl w:val="0"/>
              <w:spacing w:after="120" w:line="240" w:lineRule="auto"/>
              <w:ind w:firstLine="0"/>
              <w:jc w:val="center"/>
              <w:rPr>
                <w:rFonts w:ascii="GHEA Grapalat" w:hAnsi="GHEA Grapalat"/>
                <w:sz w:val="24"/>
                <w:szCs w:val="24"/>
              </w:rPr>
            </w:pPr>
            <w:r w:rsidRPr="00AC25BD">
              <w:rPr>
                <w:rFonts w:ascii="GHEA Grapalat" w:hAnsi="GHEA Grapalat"/>
                <w:sz w:val="24"/>
                <w:szCs w:val="24"/>
              </w:rPr>
              <w:t>38</w:t>
            </w:r>
          </w:p>
        </w:tc>
        <w:tc>
          <w:tcPr>
            <w:tcW w:w="7978" w:type="dxa"/>
            <w:vAlign w:val="center"/>
          </w:tcPr>
          <w:p w:rsidR="00B01078" w:rsidRPr="00AC25BD" w:rsidRDefault="00B01078" w:rsidP="00B01078">
            <w:pPr>
              <w:jc w:val="center"/>
              <w:rPr>
                <w:rFonts w:ascii="GHEA Grapalat" w:hAnsi="GHEA Grapalat" w:cs="Arial"/>
                <w:sz w:val="18"/>
                <w:szCs w:val="18"/>
              </w:rPr>
            </w:pPr>
            <w:r w:rsidRPr="00AC25BD">
              <w:rPr>
                <w:rFonts w:ascii="GHEA Grapalat" w:hAnsi="GHEA Grapalat" w:cs="Arial"/>
                <w:sz w:val="18"/>
                <w:szCs w:val="18"/>
              </w:rPr>
              <w:t>бумажные заметки, листы</w:t>
            </w:r>
          </w:p>
        </w:tc>
      </w:tr>
      <w:tr w:rsidR="00B01078" w:rsidRPr="00AC25BD" w:rsidTr="001D5AC4">
        <w:trPr>
          <w:jc w:val="center"/>
        </w:trPr>
        <w:tc>
          <w:tcPr>
            <w:tcW w:w="1530" w:type="dxa"/>
            <w:vAlign w:val="center"/>
          </w:tcPr>
          <w:p w:rsidR="00B01078" w:rsidRPr="00AC25BD" w:rsidRDefault="00B01078" w:rsidP="00B01078">
            <w:pPr>
              <w:pStyle w:val="BodyTextIndent2"/>
              <w:widowControl w:val="0"/>
              <w:spacing w:after="120" w:line="240" w:lineRule="auto"/>
              <w:ind w:firstLine="0"/>
              <w:jc w:val="center"/>
              <w:rPr>
                <w:rFonts w:ascii="GHEA Grapalat" w:hAnsi="GHEA Grapalat"/>
                <w:sz w:val="24"/>
                <w:szCs w:val="24"/>
              </w:rPr>
            </w:pPr>
            <w:r w:rsidRPr="00AC25BD">
              <w:rPr>
                <w:rFonts w:ascii="GHEA Grapalat" w:hAnsi="GHEA Grapalat"/>
                <w:sz w:val="24"/>
                <w:szCs w:val="24"/>
              </w:rPr>
              <w:t>39</w:t>
            </w:r>
          </w:p>
        </w:tc>
        <w:tc>
          <w:tcPr>
            <w:tcW w:w="7978" w:type="dxa"/>
            <w:vAlign w:val="bottom"/>
          </w:tcPr>
          <w:p w:rsidR="00B01078" w:rsidRPr="00AC25BD" w:rsidRDefault="00B01078" w:rsidP="00B01078">
            <w:pPr>
              <w:jc w:val="center"/>
              <w:rPr>
                <w:rFonts w:ascii="GHEA Grapalat" w:hAnsi="GHEA Grapalat" w:cs="Arial"/>
                <w:sz w:val="18"/>
                <w:szCs w:val="18"/>
              </w:rPr>
            </w:pPr>
            <w:r w:rsidRPr="00AC25BD">
              <w:rPr>
                <w:rFonts w:ascii="GHEA Grapalat" w:hAnsi="GHEA Grapalat" w:cs="Arial"/>
                <w:sz w:val="18"/>
                <w:szCs w:val="18"/>
              </w:rPr>
              <w:t>чистый диск, без коробки, DVD</w:t>
            </w:r>
          </w:p>
        </w:tc>
      </w:tr>
      <w:tr w:rsidR="00B01078" w:rsidRPr="00AC25BD" w:rsidTr="001D5AC4">
        <w:trPr>
          <w:jc w:val="center"/>
        </w:trPr>
        <w:tc>
          <w:tcPr>
            <w:tcW w:w="1530" w:type="dxa"/>
            <w:vAlign w:val="center"/>
          </w:tcPr>
          <w:p w:rsidR="00B01078" w:rsidRPr="00AC25BD" w:rsidRDefault="00B01078" w:rsidP="00B01078">
            <w:pPr>
              <w:pStyle w:val="BodyTextIndent2"/>
              <w:widowControl w:val="0"/>
              <w:spacing w:after="120" w:line="240" w:lineRule="auto"/>
              <w:ind w:firstLine="0"/>
              <w:jc w:val="center"/>
              <w:rPr>
                <w:rFonts w:ascii="GHEA Grapalat" w:hAnsi="GHEA Grapalat"/>
                <w:sz w:val="24"/>
                <w:szCs w:val="24"/>
              </w:rPr>
            </w:pPr>
            <w:r w:rsidRPr="00AC25BD">
              <w:rPr>
                <w:rFonts w:ascii="GHEA Grapalat" w:hAnsi="GHEA Grapalat"/>
                <w:sz w:val="24"/>
                <w:szCs w:val="24"/>
              </w:rPr>
              <w:t>40</w:t>
            </w:r>
          </w:p>
        </w:tc>
        <w:tc>
          <w:tcPr>
            <w:tcW w:w="7978" w:type="dxa"/>
            <w:vAlign w:val="bottom"/>
          </w:tcPr>
          <w:p w:rsidR="00B01078" w:rsidRPr="00AC25BD" w:rsidRDefault="00B01078" w:rsidP="00B01078">
            <w:pPr>
              <w:jc w:val="center"/>
              <w:rPr>
                <w:rFonts w:ascii="GHEA Grapalat" w:hAnsi="GHEA Grapalat" w:cs="Arial"/>
                <w:sz w:val="18"/>
                <w:szCs w:val="18"/>
              </w:rPr>
            </w:pPr>
            <w:r w:rsidRPr="00AC25BD">
              <w:rPr>
                <w:rFonts w:ascii="GHEA Grapalat" w:hAnsi="GHEA Grapalat" w:cs="Arial"/>
                <w:sz w:val="18"/>
                <w:szCs w:val="18"/>
              </w:rPr>
              <w:t>флэш-память, 16 ГБ</w:t>
            </w:r>
          </w:p>
        </w:tc>
      </w:tr>
      <w:tr w:rsidR="00B01078" w:rsidRPr="00AC25BD" w:rsidTr="001D5AC4">
        <w:trPr>
          <w:jc w:val="center"/>
        </w:trPr>
        <w:tc>
          <w:tcPr>
            <w:tcW w:w="1530" w:type="dxa"/>
            <w:vAlign w:val="center"/>
          </w:tcPr>
          <w:p w:rsidR="00B01078" w:rsidRPr="00AC25BD" w:rsidRDefault="00B01078" w:rsidP="00B01078">
            <w:pPr>
              <w:pStyle w:val="BodyTextIndent2"/>
              <w:widowControl w:val="0"/>
              <w:spacing w:after="120" w:line="240" w:lineRule="auto"/>
              <w:ind w:firstLine="0"/>
              <w:jc w:val="center"/>
              <w:rPr>
                <w:rFonts w:ascii="GHEA Grapalat" w:hAnsi="GHEA Grapalat"/>
                <w:sz w:val="24"/>
                <w:szCs w:val="24"/>
              </w:rPr>
            </w:pPr>
            <w:r w:rsidRPr="00AC25BD">
              <w:rPr>
                <w:rFonts w:ascii="GHEA Grapalat" w:hAnsi="GHEA Grapalat"/>
                <w:sz w:val="24"/>
                <w:szCs w:val="24"/>
              </w:rPr>
              <w:t>41</w:t>
            </w:r>
          </w:p>
        </w:tc>
        <w:tc>
          <w:tcPr>
            <w:tcW w:w="7978" w:type="dxa"/>
            <w:vAlign w:val="bottom"/>
          </w:tcPr>
          <w:p w:rsidR="00B01078" w:rsidRPr="00AC25BD" w:rsidRDefault="00B01078" w:rsidP="00B01078">
            <w:pPr>
              <w:jc w:val="center"/>
              <w:rPr>
                <w:rFonts w:ascii="GHEA Grapalat" w:hAnsi="GHEA Grapalat" w:cs="Arial"/>
                <w:sz w:val="18"/>
                <w:szCs w:val="18"/>
              </w:rPr>
            </w:pPr>
            <w:r w:rsidRPr="00AC25BD">
              <w:rPr>
                <w:rFonts w:ascii="GHEA Grapalat" w:hAnsi="GHEA Grapalat" w:cs="Arial"/>
                <w:sz w:val="18"/>
                <w:szCs w:val="18"/>
              </w:rPr>
              <w:t>мышь, компьютер, проводная</w:t>
            </w:r>
          </w:p>
        </w:tc>
      </w:tr>
      <w:tr w:rsidR="00B01078" w:rsidRPr="00AC25BD" w:rsidTr="001D5AC4">
        <w:trPr>
          <w:jc w:val="center"/>
        </w:trPr>
        <w:tc>
          <w:tcPr>
            <w:tcW w:w="1530" w:type="dxa"/>
            <w:vAlign w:val="center"/>
          </w:tcPr>
          <w:p w:rsidR="00B01078" w:rsidRPr="00AC25BD" w:rsidRDefault="00B01078" w:rsidP="00B01078">
            <w:pPr>
              <w:pStyle w:val="BodyTextIndent2"/>
              <w:widowControl w:val="0"/>
              <w:spacing w:after="120" w:line="240" w:lineRule="auto"/>
              <w:ind w:firstLine="0"/>
              <w:jc w:val="center"/>
              <w:rPr>
                <w:rFonts w:ascii="GHEA Grapalat" w:hAnsi="GHEA Grapalat"/>
                <w:sz w:val="24"/>
                <w:szCs w:val="24"/>
              </w:rPr>
            </w:pPr>
            <w:r w:rsidRPr="00AC25BD">
              <w:rPr>
                <w:rFonts w:ascii="GHEA Grapalat" w:hAnsi="GHEA Grapalat"/>
                <w:sz w:val="24"/>
                <w:szCs w:val="24"/>
              </w:rPr>
              <w:t>42</w:t>
            </w:r>
          </w:p>
        </w:tc>
        <w:tc>
          <w:tcPr>
            <w:tcW w:w="7978" w:type="dxa"/>
            <w:vAlign w:val="bottom"/>
          </w:tcPr>
          <w:p w:rsidR="00B01078" w:rsidRPr="00AC25BD" w:rsidRDefault="00B01078" w:rsidP="00B01078">
            <w:pPr>
              <w:jc w:val="center"/>
              <w:rPr>
                <w:rFonts w:ascii="GHEA Grapalat" w:hAnsi="GHEA Grapalat" w:cs="Arial"/>
                <w:sz w:val="18"/>
                <w:szCs w:val="18"/>
              </w:rPr>
            </w:pPr>
            <w:r w:rsidRPr="00AC25BD">
              <w:rPr>
                <w:rFonts w:ascii="GHEA Grapalat" w:hAnsi="GHEA Grapalat" w:cs="Arial"/>
                <w:sz w:val="18"/>
                <w:szCs w:val="18"/>
              </w:rPr>
              <w:t>компьютерные клавиатуры</w:t>
            </w:r>
          </w:p>
        </w:tc>
      </w:tr>
      <w:tr w:rsidR="00B01078" w:rsidRPr="00AC25BD" w:rsidTr="001D5AC4">
        <w:trPr>
          <w:jc w:val="center"/>
        </w:trPr>
        <w:tc>
          <w:tcPr>
            <w:tcW w:w="1530" w:type="dxa"/>
            <w:vAlign w:val="center"/>
          </w:tcPr>
          <w:p w:rsidR="00B01078" w:rsidRPr="00AC25BD" w:rsidRDefault="00B01078" w:rsidP="00B01078">
            <w:pPr>
              <w:pStyle w:val="BodyTextIndent2"/>
              <w:widowControl w:val="0"/>
              <w:spacing w:after="120" w:line="240" w:lineRule="auto"/>
              <w:ind w:firstLine="0"/>
              <w:jc w:val="center"/>
              <w:rPr>
                <w:rFonts w:ascii="GHEA Grapalat" w:hAnsi="GHEA Grapalat"/>
                <w:sz w:val="24"/>
                <w:szCs w:val="24"/>
              </w:rPr>
            </w:pPr>
            <w:r w:rsidRPr="00AC25BD">
              <w:rPr>
                <w:rFonts w:ascii="GHEA Grapalat" w:hAnsi="GHEA Grapalat"/>
                <w:sz w:val="24"/>
                <w:szCs w:val="24"/>
              </w:rPr>
              <w:t>43</w:t>
            </w:r>
          </w:p>
        </w:tc>
        <w:tc>
          <w:tcPr>
            <w:tcW w:w="7978" w:type="dxa"/>
          </w:tcPr>
          <w:p w:rsidR="00B01078" w:rsidRPr="00AC25BD" w:rsidRDefault="00B01078" w:rsidP="00B01078">
            <w:pPr>
              <w:jc w:val="center"/>
              <w:rPr>
                <w:rFonts w:ascii="GHEA Grapalat" w:hAnsi="GHEA Grapalat" w:cs="Arial"/>
                <w:sz w:val="18"/>
                <w:szCs w:val="18"/>
              </w:rPr>
            </w:pPr>
            <w:r w:rsidRPr="00AC25BD">
              <w:rPr>
                <w:rFonts w:ascii="GHEA Grapalat" w:hAnsi="GHEA Grapalat" w:cs="Arial"/>
                <w:sz w:val="18"/>
                <w:szCs w:val="18"/>
              </w:rPr>
              <w:t>ножницы, офис</w:t>
            </w:r>
          </w:p>
        </w:tc>
      </w:tr>
      <w:tr w:rsidR="00B01078" w:rsidRPr="00AC25BD" w:rsidTr="001D5AC4">
        <w:trPr>
          <w:jc w:val="center"/>
        </w:trPr>
        <w:tc>
          <w:tcPr>
            <w:tcW w:w="1530" w:type="dxa"/>
            <w:vAlign w:val="center"/>
          </w:tcPr>
          <w:p w:rsidR="00B01078" w:rsidRPr="00AC25BD" w:rsidRDefault="00B01078" w:rsidP="00B01078">
            <w:pPr>
              <w:pStyle w:val="BodyTextIndent2"/>
              <w:widowControl w:val="0"/>
              <w:spacing w:after="120" w:line="240" w:lineRule="auto"/>
              <w:ind w:firstLine="0"/>
              <w:jc w:val="center"/>
              <w:rPr>
                <w:rFonts w:ascii="GHEA Grapalat" w:hAnsi="GHEA Grapalat"/>
                <w:sz w:val="24"/>
                <w:szCs w:val="24"/>
              </w:rPr>
            </w:pPr>
            <w:r w:rsidRPr="00AC25BD">
              <w:rPr>
                <w:rFonts w:ascii="GHEA Grapalat" w:hAnsi="GHEA Grapalat"/>
                <w:sz w:val="24"/>
                <w:szCs w:val="24"/>
              </w:rPr>
              <w:t>44</w:t>
            </w:r>
          </w:p>
        </w:tc>
        <w:tc>
          <w:tcPr>
            <w:tcW w:w="7978" w:type="dxa"/>
          </w:tcPr>
          <w:p w:rsidR="00B01078" w:rsidRPr="00AC25BD" w:rsidRDefault="00B01078" w:rsidP="00B01078">
            <w:pPr>
              <w:jc w:val="center"/>
              <w:rPr>
                <w:rFonts w:ascii="GHEA Grapalat" w:hAnsi="GHEA Grapalat" w:cs="Arial"/>
                <w:sz w:val="18"/>
                <w:szCs w:val="18"/>
              </w:rPr>
            </w:pPr>
            <w:r w:rsidRPr="00AC25BD">
              <w:rPr>
                <w:rFonts w:ascii="GHEA Grapalat" w:hAnsi="GHEA Grapalat" w:cs="Arial"/>
                <w:sz w:val="18"/>
                <w:szCs w:val="18"/>
              </w:rPr>
              <w:t>Офисная книга, книга на 70-200 страниц, с подкладкой, белые страницы</w:t>
            </w:r>
          </w:p>
        </w:tc>
      </w:tr>
    </w:tbl>
    <w:p w:rsidR="00096865" w:rsidRPr="00AC25BD" w:rsidRDefault="00816505" w:rsidP="00B46D58">
      <w:pPr>
        <w:pStyle w:val="BodyTextIndent2"/>
        <w:widowControl w:val="0"/>
        <w:spacing w:after="160" w:line="240" w:lineRule="auto"/>
        <w:ind w:firstLine="567"/>
        <w:rPr>
          <w:rFonts w:ascii="GHEA Grapalat" w:hAnsi="GHEA Grapalat"/>
          <w:sz w:val="24"/>
          <w:szCs w:val="24"/>
        </w:rPr>
      </w:pPr>
      <w:r w:rsidRPr="00AC25BD">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AC25BD">
        <w:rPr>
          <w:rFonts w:ascii="GHEA Grapalat" w:hAnsi="GHEA Grapalat"/>
          <w:sz w:val="24"/>
          <w:szCs w:val="24"/>
        </w:rPr>
        <w:t xml:space="preserve">6 </w:t>
      </w:r>
      <w:r w:rsidRPr="00AC25BD">
        <w:rPr>
          <w:rFonts w:ascii="GHEA Grapalat" w:hAnsi="GHEA Grapalat"/>
          <w:sz w:val="24"/>
          <w:szCs w:val="24"/>
        </w:rPr>
        <w:t>к настоящему Приглашению.</w:t>
      </w:r>
    </w:p>
    <w:p w:rsidR="000B2CFA" w:rsidRPr="00AC25BD" w:rsidRDefault="000B2CFA" w:rsidP="00B46D58">
      <w:pPr>
        <w:pStyle w:val="BodyTextIndent2"/>
        <w:widowControl w:val="0"/>
        <w:spacing w:after="160" w:line="240" w:lineRule="auto"/>
        <w:ind w:firstLine="567"/>
        <w:rPr>
          <w:rFonts w:ascii="GHEA Grapalat" w:hAnsi="GHEA Grapalat"/>
          <w:sz w:val="24"/>
          <w:szCs w:val="24"/>
        </w:rPr>
      </w:pPr>
    </w:p>
    <w:p w:rsidR="00096865" w:rsidRPr="00AC25BD" w:rsidRDefault="00693101" w:rsidP="00B46D58">
      <w:pPr>
        <w:widowControl w:val="0"/>
        <w:spacing w:after="160"/>
        <w:jc w:val="center"/>
        <w:rPr>
          <w:rFonts w:ascii="GHEA Grapalat" w:hAnsi="GHEA Grapalat"/>
          <w:b/>
        </w:rPr>
      </w:pPr>
      <w:r w:rsidRPr="00AC25BD">
        <w:rPr>
          <w:rFonts w:ascii="GHEA Grapalat" w:hAnsi="GHEA Grapalat"/>
          <w:b/>
        </w:rPr>
        <w:t>2.</w:t>
      </w:r>
      <w:r w:rsidR="002B32D6" w:rsidRPr="00AC25BD">
        <w:rPr>
          <w:rFonts w:ascii="GHEA Grapalat" w:hAnsi="GHEA Grapalat"/>
          <w:b/>
        </w:rPr>
        <w:t xml:space="preserve"> ТРЕБОВАНИЯ К ПРАВУ УЧАСТНИКА НА УЧАСТИЕ, </w:t>
      </w:r>
      <w:r w:rsidRPr="00AC25BD">
        <w:rPr>
          <w:rFonts w:ascii="GHEA Grapalat" w:hAnsi="GHEA Grapalat"/>
          <w:b/>
        </w:rPr>
        <w:br/>
      </w:r>
      <w:r w:rsidR="002B32D6" w:rsidRPr="00AC25BD">
        <w:rPr>
          <w:rFonts w:ascii="GHEA Grapalat" w:hAnsi="GHEA Grapalat"/>
          <w:b/>
        </w:rPr>
        <w:t xml:space="preserve">КВАЛИФИКАЦИОННЫЕ КРИТЕРИИ И ПОРЯДОК ИХ ОЦЕНКИ </w:t>
      </w:r>
    </w:p>
    <w:p w:rsidR="00753E6E" w:rsidRPr="00AC25BD" w:rsidRDefault="00096865" w:rsidP="00B46D58">
      <w:pPr>
        <w:widowControl w:val="0"/>
        <w:tabs>
          <w:tab w:val="left" w:pos="1134"/>
        </w:tabs>
        <w:spacing w:after="160"/>
        <w:ind w:firstLine="567"/>
        <w:jc w:val="both"/>
        <w:rPr>
          <w:rFonts w:ascii="GHEA Grapalat" w:hAnsi="GHEA Grapalat" w:cs="Arial Armenian"/>
        </w:rPr>
      </w:pPr>
      <w:r w:rsidRPr="00AC25BD">
        <w:rPr>
          <w:rFonts w:ascii="GHEA Grapalat" w:hAnsi="GHEA Grapalat"/>
        </w:rPr>
        <w:t>2.1</w:t>
      </w:r>
      <w:r w:rsidR="008E6E51" w:rsidRPr="00AC25BD">
        <w:rPr>
          <w:rFonts w:ascii="GHEA Grapalat" w:hAnsi="GHEA Grapalat"/>
        </w:rPr>
        <w:t>.</w:t>
      </w:r>
      <w:r w:rsidR="00693101" w:rsidRPr="00AC25BD">
        <w:rPr>
          <w:rFonts w:ascii="GHEA Grapalat" w:hAnsi="GHEA Grapalat"/>
        </w:rPr>
        <w:tab/>
      </w:r>
      <w:r w:rsidRPr="00AC25BD">
        <w:rPr>
          <w:rFonts w:ascii="GHEA Grapalat" w:hAnsi="GHEA Grapalat"/>
        </w:rPr>
        <w:t>В настоящей процедуре не имеют права участвовать лица:</w:t>
      </w:r>
    </w:p>
    <w:p w:rsidR="00753E6E" w:rsidRPr="00AC25BD" w:rsidRDefault="00753E6E" w:rsidP="00B46D58">
      <w:pPr>
        <w:widowControl w:val="0"/>
        <w:tabs>
          <w:tab w:val="left" w:pos="1134"/>
        </w:tabs>
        <w:spacing w:after="160"/>
        <w:ind w:firstLine="567"/>
        <w:jc w:val="both"/>
        <w:rPr>
          <w:rFonts w:ascii="GHEA Grapalat" w:hAnsi="GHEA Grapalat"/>
        </w:rPr>
      </w:pPr>
      <w:r w:rsidRPr="00AC25BD">
        <w:rPr>
          <w:rFonts w:ascii="GHEA Grapalat" w:hAnsi="GHEA Grapalat"/>
        </w:rPr>
        <w:t>1)</w:t>
      </w:r>
      <w:r w:rsidR="00693101" w:rsidRPr="00AC25BD">
        <w:rPr>
          <w:rFonts w:ascii="GHEA Grapalat" w:hAnsi="GHEA Grapalat"/>
        </w:rPr>
        <w:tab/>
      </w:r>
      <w:r w:rsidRPr="00AC25BD">
        <w:rPr>
          <w:rFonts w:ascii="GHEA Grapalat" w:hAnsi="GHEA Grapalat"/>
        </w:rPr>
        <w:t xml:space="preserve">которые на день подачи заявки в судебном порядке признаны банкротом; </w:t>
      </w:r>
    </w:p>
    <w:p w:rsidR="00753E6E" w:rsidRPr="00AC25BD" w:rsidRDefault="00753E6E" w:rsidP="00B46D58">
      <w:pPr>
        <w:widowControl w:val="0"/>
        <w:tabs>
          <w:tab w:val="left" w:pos="1134"/>
          <w:tab w:val="left" w:pos="7200"/>
        </w:tabs>
        <w:spacing w:after="160"/>
        <w:ind w:firstLine="567"/>
        <w:jc w:val="both"/>
        <w:rPr>
          <w:rFonts w:ascii="GHEA Grapalat" w:hAnsi="GHEA Grapalat"/>
        </w:rPr>
      </w:pPr>
      <w:r w:rsidRPr="00AC25BD">
        <w:rPr>
          <w:rFonts w:ascii="GHEA Grapalat" w:hAnsi="GHEA Grapalat"/>
        </w:rPr>
        <w:t>2)</w:t>
      </w:r>
      <w:r w:rsidR="00E1385B" w:rsidRPr="00AC25BD">
        <w:rPr>
          <w:rFonts w:ascii="GHEA Grapalat" w:hAnsi="GHEA Grapalat"/>
        </w:rPr>
        <w:tab/>
      </w:r>
      <w:r w:rsidRPr="00AC25BD">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AC25BD" w:rsidRDefault="00753E6E" w:rsidP="00B46D58">
      <w:pPr>
        <w:widowControl w:val="0"/>
        <w:tabs>
          <w:tab w:val="left" w:pos="1134"/>
        </w:tabs>
        <w:spacing w:after="160"/>
        <w:ind w:firstLine="567"/>
        <w:jc w:val="both"/>
        <w:rPr>
          <w:rFonts w:ascii="GHEA Grapalat" w:hAnsi="GHEA Grapalat"/>
        </w:rPr>
      </w:pPr>
      <w:r w:rsidRPr="00AC25BD">
        <w:rPr>
          <w:rFonts w:ascii="GHEA Grapalat" w:hAnsi="GHEA Grapalat"/>
        </w:rPr>
        <w:lastRenderedPageBreak/>
        <w:t>3)</w:t>
      </w:r>
      <w:r w:rsidR="00E1385B" w:rsidRPr="00AC25BD">
        <w:rPr>
          <w:rFonts w:ascii="GHEA Grapalat" w:hAnsi="GHEA Grapalat"/>
        </w:rPr>
        <w:tab/>
      </w:r>
      <w:r w:rsidRPr="00AC25BD">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sidRPr="00AC25BD">
        <w:rPr>
          <w:rFonts w:ascii="Courier New" w:hAnsi="Courier New" w:cs="Courier New"/>
          <w:lang w:val="en-US"/>
        </w:rPr>
        <w:t> </w:t>
      </w:r>
      <w:r w:rsidRPr="00AC25BD">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AC25BD">
        <w:rPr>
          <w:rFonts w:ascii="Courier New" w:hAnsi="Courier New" w:cs="Courier New"/>
          <w:lang w:val="en-US"/>
        </w:rPr>
        <w:t> </w:t>
      </w:r>
      <w:r w:rsidRPr="00AC25BD">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AC25BD">
        <w:rPr>
          <w:rFonts w:ascii="GHEA Grapalat" w:hAnsi="GHEA Grapalat"/>
        </w:rPr>
        <w:t>гашена;</w:t>
      </w:r>
    </w:p>
    <w:p w:rsidR="00753E6E" w:rsidRPr="00AC25BD" w:rsidRDefault="00753E6E" w:rsidP="00B46D58">
      <w:pPr>
        <w:widowControl w:val="0"/>
        <w:tabs>
          <w:tab w:val="left" w:pos="1134"/>
        </w:tabs>
        <w:spacing w:after="160"/>
        <w:ind w:firstLine="567"/>
        <w:jc w:val="both"/>
        <w:rPr>
          <w:rFonts w:ascii="GHEA Grapalat" w:hAnsi="GHEA Grapalat"/>
        </w:rPr>
      </w:pPr>
      <w:r w:rsidRPr="00AC25BD">
        <w:rPr>
          <w:rFonts w:ascii="GHEA Grapalat" w:hAnsi="GHEA Grapalat"/>
        </w:rPr>
        <w:t>4)</w:t>
      </w:r>
      <w:r w:rsidR="00E1385B" w:rsidRPr="00AC25BD">
        <w:rPr>
          <w:rFonts w:ascii="GHEA Grapalat" w:hAnsi="GHEA Grapalat"/>
        </w:rPr>
        <w:tab/>
      </w:r>
      <w:r w:rsidRPr="00AC25BD">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AC25BD" w:rsidRDefault="00753E6E" w:rsidP="00B46D58">
      <w:pPr>
        <w:widowControl w:val="0"/>
        <w:tabs>
          <w:tab w:val="left" w:pos="1134"/>
        </w:tabs>
        <w:spacing w:after="160"/>
        <w:ind w:firstLine="567"/>
        <w:jc w:val="both"/>
        <w:rPr>
          <w:rFonts w:ascii="GHEA Grapalat" w:hAnsi="GHEA Grapalat"/>
        </w:rPr>
      </w:pPr>
      <w:r w:rsidRPr="00AC25BD">
        <w:rPr>
          <w:rFonts w:ascii="GHEA Grapalat" w:hAnsi="GHEA Grapalat"/>
        </w:rPr>
        <w:t>5)</w:t>
      </w:r>
      <w:r w:rsidR="00E1385B" w:rsidRPr="00AC25BD">
        <w:rPr>
          <w:rFonts w:ascii="GHEA Grapalat" w:hAnsi="GHEA Grapalat"/>
        </w:rPr>
        <w:tab/>
      </w:r>
      <w:r w:rsidRPr="00AC25BD">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AC25BD">
        <w:rPr>
          <w:rFonts w:ascii="Courier New" w:hAnsi="Courier New" w:cs="Courier New"/>
          <w:lang w:val="en-US"/>
        </w:rPr>
        <w:t> </w:t>
      </w:r>
      <w:r w:rsidRPr="00AC25BD">
        <w:rPr>
          <w:rFonts w:ascii="GHEA Grapalat" w:hAnsi="GHEA Grapalat"/>
        </w:rPr>
        <w:t xml:space="preserve">закупках; </w:t>
      </w:r>
    </w:p>
    <w:p w:rsidR="00753E6E" w:rsidRPr="00AC25BD" w:rsidRDefault="00753E6E" w:rsidP="00B46D58">
      <w:pPr>
        <w:widowControl w:val="0"/>
        <w:tabs>
          <w:tab w:val="left" w:pos="1134"/>
        </w:tabs>
        <w:spacing w:after="160"/>
        <w:ind w:firstLine="567"/>
        <w:jc w:val="both"/>
        <w:rPr>
          <w:rFonts w:ascii="GHEA Grapalat" w:hAnsi="GHEA Grapalat"/>
        </w:rPr>
      </w:pPr>
      <w:r w:rsidRPr="00AC25BD">
        <w:rPr>
          <w:rFonts w:ascii="GHEA Grapalat" w:hAnsi="GHEA Grapalat"/>
        </w:rPr>
        <w:t>6)</w:t>
      </w:r>
      <w:r w:rsidR="00E1385B" w:rsidRPr="00AC25BD">
        <w:rPr>
          <w:rFonts w:ascii="GHEA Grapalat" w:hAnsi="GHEA Grapalat"/>
        </w:rPr>
        <w:tab/>
      </w:r>
      <w:r w:rsidRPr="00AC25BD">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AC25BD" w:rsidRDefault="00990561" w:rsidP="00B46D58">
      <w:pPr>
        <w:widowControl w:val="0"/>
        <w:tabs>
          <w:tab w:val="left" w:pos="1134"/>
        </w:tabs>
        <w:spacing w:after="160"/>
        <w:ind w:firstLine="567"/>
        <w:jc w:val="both"/>
        <w:rPr>
          <w:rFonts w:ascii="GHEA Grapalat" w:hAnsi="GHEA Grapalat" w:cs="Sylfaen"/>
        </w:rPr>
      </w:pPr>
      <w:r w:rsidRPr="00AC25BD">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AC25BD" w:rsidRDefault="00753E6E" w:rsidP="00B46D58">
      <w:pPr>
        <w:widowControl w:val="0"/>
        <w:tabs>
          <w:tab w:val="left" w:pos="1134"/>
        </w:tabs>
        <w:spacing w:after="160"/>
        <w:ind w:firstLine="567"/>
        <w:jc w:val="both"/>
        <w:rPr>
          <w:rFonts w:ascii="GHEA Grapalat" w:hAnsi="GHEA Grapalat" w:cs="Sylfaen"/>
        </w:rPr>
      </w:pPr>
      <w:r w:rsidRPr="00AC25BD">
        <w:rPr>
          <w:rFonts w:ascii="GHEA Grapalat" w:hAnsi="GHEA Grapalat"/>
        </w:rPr>
        <w:t>2.2.</w:t>
      </w:r>
      <w:r w:rsidR="00E1385B" w:rsidRPr="00AC25BD">
        <w:rPr>
          <w:rFonts w:ascii="GHEA Grapalat" w:hAnsi="GHEA Grapalat"/>
        </w:rPr>
        <w:tab/>
      </w:r>
      <w:r w:rsidRPr="00AC25BD">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AC25BD" w:rsidRDefault="00BA3554" w:rsidP="00B46D58">
      <w:pPr>
        <w:widowControl w:val="0"/>
        <w:tabs>
          <w:tab w:val="left" w:pos="1134"/>
        </w:tabs>
        <w:spacing w:after="160"/>
        <w:ind w:firstLine="567"/>
        <w:jc w:val="both"/>
        <w:rPr>
          <w:rFonts w:ascii="GHEA Grapalat" w:hAnsi="GHEA Grapalat"/>
        </w:rPr>
      </w:pPr>
      <w:r w:rsidRPr="00AC25BD">
        <w:rPr>
          <w:rFonts w:ascii="GHEA Grapalat" w:hAnsi="GHEA Grapalat"/>
        </w:rPr>
        <w:t>2.3</w:t>
      </w:r>
      <w:r w:rsidR="003240F7" w:rsidRPr="00AC25BD">
        <w:rPr>
          <w:rFonts w:ascii="GHEA Grapalat" w:hAnsi="GHEA Grapalat"/>
        </w:rPr>
        <w:t>.</w:t>
      </w:r>
      <w:r w:rsidR="00E1385B" w:rsidRPr="00AC25BD">
        <w:rPr>
          <w:rFonts w:ascii="GHEA Grapalat" w:hAnsi="GHEA Grapalat"/>
        </w:rPr>
        <w:tab/>
      </w:r>
      <w:r w:rsidRPr="00AC25BD">
        <w:rPr>
          <w:rFonts w:ascii="GHEA Grapalat" w:hAnsi="GHEA Grapalat"/>
        </w:rPr>
        <w:t>Запрещается одновременное участие в настоящей процедуре</w:t>
      </w:r>
      <w:r w:rsidR="00F4264D" w:rsidRPr="00AC25BD">
        <w:rPr>
          <w:rFonts w:ascii="GHEA Grapalat" w:hAnsi="GHEA Grapalat"/>
        </w:rPr>
        <w:t xml:space="preserve"> (</w:t>
      </w:r>
      <w:r w:rsidR="00DA4643" w:rsidRPr="00AC25BD">
        <w:rPr>
          <w:rFonts w:ascii="GHEA Grapalat" w:hAnsi="GHEA Grapalat"/>
        </w:rPr>
        <w:t>на о</w:t>
      </w:r>
      <w:r w:rsidR="00EE7758" w:rsidRPr="00AC25BD">
        <w:rPr>
          <w:rFonts w:ascii="GHEA Grapalat" w:hAnsi="GHEA Grapalat"/>
        </w:rPr>
        <w:t>дин и тот же</w:t>
      </w:r>
      <w:r w:rsidR="00DA4643" w:rsidRPr="00AC25BD">
        <w:rPr>
          <w:rFonts w:ascii="GHEA Grapalat" w:hAnsi="GHEA Grapalat"/>
        </w:rPr>
        <w:t xml:space="preserve"> лот</w:t>
      </w:r>
      <w:r w:rsidR="00F4264D" w:rsidRPr="00AC25BD">
        <w:rPr>
          <w:rFonts w:ascii="GHEA Grapalat" w:hAnsi="GHEA Grapalat"/>
        </w:rPr>
        <w:t>)</w:t>
      </w:r>
      <w:r w:rsidRPr="00AC25BD">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AC25BD"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AC25BD">
        <w:rPr>
          <w:rFonts w:ascii="GHEA Grapalat" w:hAnsi="GHEA Grapalat"/>
        </w:rPr>
        <w:t>По смыслу пункта 119 Порядка:</w:t>
      </w:r>
    </w:p>
    <w:p w:rsidR="00D5674E" w:rsidRPr="00AC25B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C25BD">
        <w:rPr>
          <w:rFonts w:ascii="GHEA Grapalat" w:hAnsi="GHEA Grapalat"/>
        </w:rPr>
        <w:t>1)</w:t>
      </w:r>
      <w:r w:rsidR="00E1385B" w:rsidRPr="00AC25BD">
        <w:rPr>
          <w:rFonts w:ascii="GHEA Grapalat" w:hAnsi="GHEA Grapalat"/>
        </w:rPr>
        <w:tab/>
      </w:r>
      <w:r w:rsidRPr="00AC25BD">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AC25BD">
        <w:rPr>
          <w:rFonts w:ascii="GHEA Grapalat" w:hAnsi="GHEA Grapalat"/>
          <w:color w:val="000000"/>
        </w:rPr>
        <w:t xml:space="preserve"> </w:t>
      </w:r>
    </w:p>
    <w:p w:rsidR="00D5674E" w:rsidRPr="00AC25B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C25BD">
        <w:rPr>
          <w:rFonts w:ascii="GHEA Grapalat" w:hAnsi="GHEA Grapalat"/>
          <w:color w:val="000000"/>
        </w:rPr>
        <w:lastRenderedPageBreak/>
        <w:t>2)</w:t>
      </w:r>
      <w:r w:rsidR="00E1385B" w:rsidRPr="00AC25BD">
        <w:rPr>
          <w:rFonts w:ascii="GHEA Grapalat" w:hAnsi="GHEA Grapalat"/>
          <w:color w:val="000000"/>
        </w:rPr>
        <w:tab/>
      </w:r>
      <w:r w:rsidRPr="00AC25BD">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AC25B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C25BD">
        <w:rPr>
          <w:rFonts w:ascii="GHEA Grapalat" w:hAnsi="GHEA Grapalat"/>
          <w:color w:val="000000"/>
        </w:rPr>
        <w:t>а.</w:t>
      </w:r>
      <w:r w:rsidR="00E1385B" w:rsidRPr="00AC25BD">
        <w:rPr>
          <w:rFonts w:ascii="GHEA Grapalat" w:hAnsi="GHEA Grapalat"/>
          <w:color w:val="000000"/>
        </w:rPr>
        <w:tab/>
      </w:r>
      <w:r w:rsidRPr="00AC25BD">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AC25B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C25BD">
        <w:rPr>
          <w:rFonts w:ascii="GHEA Grapalat" w:hAnsi="GHEA Grapalat"/>
          <w:color w:val="000000"/>
        </w:rPr>
        <w:t>б.</w:t>
      </w:r>
      <w:r w:rsidR="00E1385B" w:rsidRPr="00AC25BD">
        <w:rPr>
          <w:rFonts w:ascii="GHEA Grapalat" w:hAnsi="GHEA Grapalat"/>
          <w:color w:val="000000"/>
        </w:rPr>
        <w:tab/>
      </w:r>
      <w:r w:rsidRPr="00AC25BD">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AC25B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C25BD">
        <w:rPr>
          <w:rFonts w:ascii="GHEA Grapalat" w:hAnsi="GHEA Grapalat"/>
          <w:color w:val="000000"/>
        </w:rPr>
        <w:t>в.</w:t>
      </w:r>
      <w:r w:rsidR="00E1385B" w:rsidRPr="00AC25BD">
        <w:rPr>
          <w:rFonts w:ascii="GHEA Grapalat" w:hAnsi="GHEA Grapalat"/>
          <w:color w:val="000000"/>
        </w:rPr>
        <w:tab/>
      </w:r>
      <w:r w:rsidRPr="00AC25BD">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AC25B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C25BD">
        <w:rPr>
          <w:rFonts w:ascii="GHEA Grapalat" w:hAnsi="GHEA Grapalat"/>
          <w:color w:val="000000"/>
        </w:rPr>
        <w:t>г.</w:t>
      </w:r>
      <w:r w:rsidR="00E1385B" w:rsidRPr="00AC25BD">
        <w:rPr>
          <w:rFonts w:ascii="GHEA Grapalat" w:hAnsi="GHEA Grapalat"/>
          <w:color w:val="000000"/>
        </w:rPr>
        <w:tab/>
      </w:r>
      <w:r w:rsidRPr="00AC25BD">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AC25B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C25BD">
        <w:rPr>
          <w:rFonts w:ascii="GHEA Grapalat" w:hAnsi="GHEA Grapalat"/>
        </w:rPr>
        <w:t>3)</w:t>
      </w:r>
      <w:r w:rsidR="00E1385B" w:rsidRPr="00AC25BD">
        <w:rPr>
          <w:rFonts w:ascii="GHEA Grapalat" w:hAnsi="GHEA Grapalat"/>
        </w:rPr>
        <w:tab/>
      </w:r>
      <w:r w:rsidRPr="00AC25BD">
        <w:rPr>
          <w:rFonts w:ascii="GHEA Grapalat" w:hAnsi="GHEA Grapalat"/>
        </w:rPr>
        <w:t>участники, не имеющие статуса физического лица, считаются взаимосвязанными, если:</w:t>
      </w:r>
    </w:p>
    <w:p w:rsidR="00D5674E" w:rsidRPr="00AC25B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C25BD">
        <w:rPr>
          <w:rFonts w:ascii="GHEA Grapalat" w:hAnsi="GHEA Grapalat"/>
          <w:color w:val="000000"/>
        </w:rPr>
        <w:t>а.</w:t>
      </w:r>
      <w:r w:rsidR="00E1385B" w:rsidRPr="00AC25BD">
        <w:rPr>
          <w:rFonts w:ascii="GHEA Grapalat" w:hAnsi="GHEA Grapalat"/>
          <w:color w:val="000000"/>
        </w:rPr>
        <w:tab/>
      </w:r>
      <w:r w:rsidRPr="00AC25BD">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AC25BD">
        <w:rPr>
          <w:rFonts w:ascii="Courier New" w:hAnsi="Courier New" w:cs="Courier New"/>
          <w:color w:val="000000"/>
          <w:lang w:val="en-US"/>
        </w:rPr>
        <w:t> </w:t>
      </w:r>
      <w:r w:rsidRPr="00AC25BD">
        <w:rPr>
          <w:rFonts w:ascii="GHEA Grapalat" w:hAnsi="GHEA Grapalat"/>
          <w:color w:val="000000"/>
        </w:rPr>
        <w:t>лица;</w:t>
      </w:r>
    </w:p>
    <w:p w:rsidR="00D5674E" w:rsidRPr="00AC25B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C25BD">
        <w:rPr>
          <w:rFonts w:ascii="GHEA Grapalat" w:hAnsi="GHEA Grapalat"/>
          <w:color w:val="000000"/>
        </w:rPr>
        <w:t>б.</w:t>
      </w:r>
      <w:r w:rsidR="00E1385B" w:rsidRPr="00AC25BD">
        <w:rPr>
          <w:rFonts w:ascii="GHEA Grapalat" w:hAnsi="GHEA Grapalat"/>
          <w:color w:val="000000"/>
        </w:rPr>
        <w:tab/>
      </w:r>
      <w:r w:rsidRPr="00AC25BD">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AC25BD"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AC25BD">
        <w:rPr>
          <w:rFonts w:ascii="GHEA Grapalat" w:hAnsi="GHEA Grapalat"/>
          <w:color w:val="000000"/>
        </w:rPr>
        <w:t>в.</w:t>
      </w:r>
      <w:r w:rsidR="00E1385B" w:rsidRPr="00AC25BD">
        <w:rPr>
          <w:rFonts w:ascii="GHEA Grapalat" w:hAnsi="GHEA Grapalat"/>
          <w:color w:val="000000"/>
        </w:rPr>
        <w:tab/>
      </w:r>
      <w:r w:rsidRPr="00AC25BD">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AC25B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C25BD">
        <w:rPr>
          <w:rFonts w:ascii="GHEA Grapalat" w:hAnsi="GHEA Grapalat"/>
          <w:color w:val="000000"/>
        </w:rPr>
        <w:t>г.</w:t>
      </w:r>
      <w:r w:rsidR="00E1385B" w:rsidRPr="00AC25BD">
        <w:rPr>
          <w:rFonts w:ascii="GHEA Grapalat" w:hAnsi="GHEA Grapalat"/>
          <w:color w:val="000000"/>
        </w:rPr>
        <w:tab/>
      </w:r>
      <w:r w:rsidRPr="00AC25BD">
        <w:rPr>
          <w:rFonts w:ascii="GHEA Grapalat" w:hAnsi="GHEA Grapalat"/>
          <w:color w:val="000000"/>
        </w:rPr>
        <w:t>они действовали или действуют согласованно, исходя из общих экономических интересов.</w:t>
      </w:r>
    </w:p>
    <w:p w:rsidR="00D5674E" w:rsidRPr="00AC25BD" w:rsidRDefault="00D5674E" w:rsidP="00B46D58">
      <w:pPr>
        <w:widowControl w:val="0"/>
        <w:tabs>
          <w:tab w:val="left" w:pos="1134"/>
        </w:tabs>
        <w:spacing w:after="160"/>
        <w:ind w:firstLine="567"/>
        <w:jc w:val="both"/>
        <w:rPr>
          <w:rFonts w:ascii="GHEA Grapalat" w:hAnsi="GHEA Grapalat"/>
          <w:color w:val="000000"/>
        </w:rPr>
      </w:pPr>
      <w:r w:rsidRPr="00AC25BD">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AC25BD" w:rsidRDefault="00096865" w:rsidP="00B46D58">
      <w:pPr>
        <w:widowControl w:val="0"/>
        <w:tabs>
          <w:tab w:val="left" w:pos="1134"/>
        </w:tabs>
        <w:spacing w:after="160"/>
        <w:ind w:firstLine="567"/>
        <w:jc w:val="both"/>
        <w:rPr>
          <w:rFonts w:ascii="GHEA Grapalat" w:hAnsi="GHEA Grapalat" w:cs="Arial Armenian"/>
        </w:rPr>
      </w:pPr>
      <w:r w:rsidRPr="00AC25BD">
        <w:rPr>
          <w:rFonts w:ascii="GHEA Grapalat" w:hAnsi="GHEA Grapalat"/>
        </w:rPr>
        <w:lastRenderedPageBreak/>
        <w:t>2.4</w:t>
      </w:r>
      <w:r w:rsidR="00D13662" w:rsidRPr="00AC25BD">
        <w:rPr>
          <w:rFonts w:ascii="GHEA Grapalat" w:hAnsi="GHEA Grapalat"/>
        </w:rPr>
        <w:t>.</w:t>
      </w:r>
      <w:r w:rsidR="00E1385B" w:rsidRPr="00AC25BD">
        <w:rPr>
          <w:rFonts w:ascii="GHEA Grapalat" w:hAnsi="GHEA Grapalat"/>
        </w:rPr>
        <w:tab/>
      </w:r>
      <w:r w:rsidRPr="00AC25BD">
        <w:rPr>
          <w:rFonts w:ascii="GHEA Grapalat" w:hAnsi="GHEA Grapalat"/>
        </w:rPr>
        <w:t>Участник</w:t>
      </w:r>
      <w:r w:rsidR="000C3F69" w:rsidRPr="00AC25BD">
        <w:rPr>
          <w:rFonts w:ascii="GHEA Grapalat" w:hAnsi="GHEA Grapalat"/>
        </w:rPr>
        <w:t>,</w:t>
      </w:r>
      <w:r w:rsidRPr="00AC25BD">
        <w:rPr>
          <w:rFonts w:ascii="GHEA Grapalat" w:hAnsi="GHEA Grapalat"/>
        </w:rPr>
        <w:t xml:space="preserve"> </w:t>
      </w:r>
      <w:r w:rsidR="002C1D72" w:rsidRPr="00AC25BD">
        <w:rPr>
          <w:rFonts w:ascii="GHEA Grapalat" w:hAnsi="GHEA Grapalat"/>
        </w:rPr>
        <w:t xml:space="preserve">в случае признания </w:t>
      </w:r>
      <w:r w:rsidR="00876D7D" w:rsidRPr="00AC25BD">
        <w:rPr>
          <w:rFonts w:ascii="GHEA Grapalat" w:hAnsi="GHEA Grapalat"/>
        </w:rPr>
        <w:t>ото</w:t>
      </w:r>
      <w:r w:rsidR="002C1D72" w:rsidRPr="00AC25BD">
        <w:rPr>
          <w:rFonts w:ascii="GHEA Grapalat" w:hAnsi="GHEA Grapalat"/>
        </w:rPr>
        <w:t>бранным участником</w:t>
      </w:r>
      <w:r w:rsidR="000C3F69" w:rsidRPr="00AC25BD">
        <w:rPr>
          <w:rFonts w:ascii="GHEA Grapalat" w:hAnsi="GHEA Grapalat"/>
        </w:rPr>
        <w:t>,</w:t>
      </w:r>
      <w:r w:rsidR="002C1D72" w:rsidRPr="00AC25BD">
        <w:rPr>
          <w:rFonts w:ascii="GHEA Grapalat" w:hAnsi="GHEA Grapalat"/>
        </w:rPr>
        <w:t xml:space="preserve"> в срок</w:t>
      </w:r>
      <w:r w:rsidR="00BB67B5" w:rsidRPr="00AC25BD">
        <w:rPr>
          <w:rFonts w:ascii="GHEA Grapalat" w:hAnsi="GHEA Grapalat"/>
        </w:rPr>
        <w:t>и</w:t>
      </w:r>
      <w:r w:rsidR="002C1D72" w:rsidRPr="00AC25BD">
        <w:rPr>
          <w:rFonts w:ascii="GHEA Grapalat" w:hAnsi="GHEA Grapalat"/>
        </w:rPr>
        <w:t xml:space="preserve"> и порядке, установленны</w:t>
      </w:r>
      <w:r w:rsidR="00180D64" w:rsidRPr="00AC25BD">
        <w:rPr>
          <w:rFonts w:ascii="GHEA Grapalat" w:hAnsi="GHEA Grapalat"/>
        </w:rPr>
        <w:t>ми</w:t>
      </w:r>
      <w:r w:rsidR="002C1D72" w:rsidRPr="00AC25BD">
        <w:rPr>
          <w:rFonts w:ascii="GHEA Grapalat" w:hAnsi="GHEA Grapalat"/>
        </w:rPr>
        <w:t xml:space="preserve"> статьей 35 </w:t>
      </w:r>
      <w:r w:rsidR="00876D7D" w:rsidRPr="00AC25BD">
        <w:rPr>
          <w:rFonts w:ascii="GHEA Grapalat" w:hAnsi="GHEA Grapalat"/>
        </w:rPr>
        <w:t>З</w:t>
      </w:r>
      <w:r w:rsidR="002C1D72" w:rsidRPr="00AC25BD">
        <w:rPr>
          <w:rFonts w:ascii="GHEA Grapalat" w:hAnsi="GHEA Grapalat"/>
        </w:rPr>
        <w:t xml:space="preserve">акона, </w:t>
      </w:r>
      <w:r w:rsidR="00466F7A" w:rsidRPr="00AC25BD">
        <w:rPr>
          <w:rFonts w:ascii="GHEA Grapalat" w:hAnsi="GHEA Grapalat"/>
        </w:rPr>
        <w:t xml:space="preserve">представляет </w:t>
      </w:r>
      <w:r w:rsidR="002C1D72" w:rsidRPr="00AC25BD">
        <w:rPr>
          <w:rFonts w:ascii="GHEA Grapalat" w:hAnsi="GHEA Grapalat"/>
        </w:rPr>
        <w:t>обеспеч</w:t>
      </w:r>
      <w:r w:rsidR="00466F7A" w:rsidRPr="00AC25BD">
        <w:rPr>
          <w:rFonts w:ascii="GHEA Grapalat" w:hAnsi="GHEA Grapalat"/>
        </w:rPr>
        <w:t>ение</w:t>
      </w:r>
      <w:r w:rsidR="002C1D72" w:rsidRPr="00AC25BD">
        <w:rPr>
          <w:rFonts w:ascii="GHEA Grapalat" w:hAnsi="GHEA Grapalat"/>
        </w:rPr>
        <w:t xml:space="preserve"> квалификаци</w:t>
      </w:r>
      <w:r w:rsidR="00466F7A" w:rsidRPr="00AC25BD">
        <w:rPr>
          <w:rFonts w:ascii="GHEA Grapalat" w:hAnsi="GHEA Grapalat"/>
        </w:rPr>
        <w:t>и</w:t>
      </w:r>
      <w:r w:rsidR="002C1D72" w:rsidRPr="00AC25BD">
        <w:rPr>
          <w:rFonts w:ascii="GHEA Grapalat" w:hAnsi="GHEA Grapalat"/>
        </w:rPr>
        <w:t xml:space="preserve"> в размере представленного им ценового предложения</w:t>
      </w:r>
      <w:r w:rsidR="000964F1" w:rsidRPr="00AC25BD">
        <w:rPr>
          <w:rFonts w:ascii="GHEA Grapalat" w:hAnsi="GHEA Grapalat"/>
        </w:rPr>
        <w:t>.</w:t>
      </w:r>
    </w:p>
    <w:p w:rsidR="000A6B75" w:rsidRPr="00AC25BD"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AC25BD">
        <w:rPr>
          <w:rFonts w:ascii="GHEA Grapalat" w:hAnsi="GHEA Grapalat"/>
          <w:sz w:val="24"/>
          <w:szCs w:val="24"/>
        </w:rPr>
        <w:t>2.</w:t>
      </w:r>
      <w:r w:rsidR="00DA4643" w:rsidRPr="00AC25BD">
        <w:rPr>
          <w:rFonts w:ascii="GHEA Grapalat" w:hAnsi="GHEA Grapalat"/>
          <w:sz w:val="24"/>
          <w:szCs w:val="24"/>
        </w:rPr>
        <w:t>5</w:t>
      </w:r>
      <w:r w:rsidR="000A15F9" w:rsidRPr="00AC25BD">
        <w:rPr>
          <w:rFonts w:ascii="GHEA Grapalat" w:hAnsi="GHEA Grapalat"/>
          <w:sz w:val="24"/>
          <w:szCs w:val="24"/>
        </w:rPr>
        <w:t>.</w:t>
      </w:r>
      <w:r w:rsidR="00F04AA1" w:rsidRPr="00AC25BD">
        <w:rPr>
          <w:rFonts w:ascii="GHEA Grapalat" w:hAnsi="GHEA Grapalat"/>
          <w:sz w:val="24"/>
          <w:szCs w:val="24"/>
        </w:rPr>
        <w:tab/>
      </w:r>
      <w:r w:rsidRPr="00AC25BD">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AC25BD">
        <w:rPr>
          <w:rFonts w:ascii="GHEA Grapalat" w:hAnsi="GHEA Grapalat"/>
          <w:sz w:val="24"/>
          <w:szCs w:val="24"/>
        </w:rPr>
        <w:t xml:space="preserve"> </w:t>
      </w:r>
      <w:r w:rsidR="00C366B6" w:rsidRPr="00AC25BD">
        <w:rPr>
          <w:rFonts w:ascii="GHEA Grapalat" w:hAnsi="GHEA Grapalat"/>
        </w:rPr>
        <w:t>(на о</w:t>
      </w:r>
      <w:r w:rsidR="00C366B6" w:rsidRPr="00AC25BD">
        <w:rPr>
          <w:rFonts w:ascii="GHEA Grapalat" w:hAnsi="GHEA Grapalat"/>
          <w:sz w:val="24"/>
          <w:szCs w:val="24"/>
        </w:rPr>
        <w:t>дин и тот же</w:t>
      </w:r>
      <w:r w:rsidR="00C366B6" w:rsidRPr="00AC25BD">
        <w:rPr>
          <w:rFonts w:ascii="GHEA Grapalat" w:hAnsi="GHEA Grapalat"/>
        </w:rPr>
        <w:t xml:space="preserve"> лот)</w:t>
      </w:r>
      <w:r w:rsidRPr="00AC25BD">
        <w:rPr>
          <w:rFonts w:ascii="GHEA Grapalat" w:hAnsi="GHEA Grapalat"/>
          <w:sz w:val="24"/>
          <w:szCs w:val="24"/>
        </w:rPr>
        <w:t xml:space="preserve">. </w:t>
      </w:r>
    </w:p>
    <w:p w:rsidR="009E07EE" w:rsidRPr="00AC25BD"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AC25BD">
        <w:rPr>
          <w:rFonts w:ascii="GHEA Grapalat" w:hAnsi="GHEA Grapalat"/>
          <w:sz w:val="24"/>
          <w:szCs w:val="24"/>
        </w:rPr>
        <w:t>2.</w:t>
      </w:r>
      <w:r w:rsidR="00C366B6" w:rsidRPr="00AC25BD">
        <w:rPr>
          <w:rFonts w:ascii="GHEA Grapalat" w:hAnsi="GHEA Grapalat"/>
          <w:sz w:val="24"/>
          <w:szCs w:val="24"/>
        </w:rPr>
        <w:t>6</w:t>
      </w:r>
      <w:r w:rsidR="000A15F9" w:rsidRPr="00AC25BD">
        <w:rPr>
          <w:rFonts w:ascii="GHEA Grapalat" w:hAnsi="GHEA Grapalat"/>
          <w:sz w:val="24"/>
          <w:szCs w:val="24"/>
        </w:rPr>
        <w:t>.</w:t>
      </w:r>
      <w:r w:rsidR="00F04AA1" w:rsidRPr="00AC25BD">
        <w:rPr>
          <w:rFonts w:ascii="GHEA Grapalat" w:hAnsi="GHEA Grapalat"/>
          <w:sz w:val="24"/>
          <w:szCs w:val="24"/>
        </w:rPr>
        <w:tab/>
      </w:r>
      <w:r w:rsidRPr="00AC25BD">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AC25BD" w:rsidRDefault="000A6B75" w:rsidP="00B46D58">
      <w:pPr>
        <w:pStyle w:val="BodyTextIndent2"/>
        <w:widowControl w:val="0"/>
        <w:spacing w:after="160" w:line="240" w:lineRule="auto"/>
        <w:rPr>
          <w:rFonts w:ascii="GHEA Grapalat" w:hAnsi="GHEA Grapalat" w:cs="Sylfaen"/>
          <w:sz w:val="24"/>
          <w:szCs w:val="24"/>
        </w:rPr>
      </w:pPr>
      <w:r w:rsidRPr="00AC25BD">
        <w:rPr>
          <w:rFonts w:ascii="GHEA Grapalat" w:hAnsi="GHEA Grapalat"/>
          <w:sz w:val="24"/>
          <w:szCs w:val="24"/>
        </w:rPr>
        <w:t>В подобном случае:</w:t>
      </w:r>
    </w:p>
    <w:p w:rsidR="005A405F" w:rsidRPr="00AC25BD" w:rsidRDefault="00C366B6" w:rsidP="00B46D58">
      <w:pPr>
        <w:pStyle w:val="BodyTextIndent2"/>
        <w:widowControl w:val="0"/>
        <w:tabs>
          <w:tab w:val="left" w:pos="1134"/>
        </w:tabs>
        <w:spacing w:after="160" w:line="240" w:lineRule="auto"/>
        <w:ind w:firstLine="567"/>
        <w:rPr>
          <w:rFonts w:ascii="GHEA Grapalat" w:hAnsi="GHEA Grapalat"/>
          <w:sz w:val="24"/>
          <w:szCs w:val="24"/>
        </w:rPr>
      </w:pPr>
      <w:r w:rsidRPr="00AC25BD">
        <w:rPr>
          <w:rFonts w:ascii="GHEA Grapalat" w:hAnsi="GHEA Grapalat"/>
          <w:sz w:val="24"/>
          <w:szCs w:val="24"/>
        </w:rPr>
        <w:t>1</w:t>
      </w:r>
      <w:r w:rsidR="000A6B75" w:rsidRPr="00AC25BD">
        <w:rPr>
          <w:rFonts w:ascii="GHEA Grapalat" w:hAnsi="GHEA Grapalat"/>
          <w:sz w:val="24"/>
          <w:szCs w:val="24"/>
        </w:rPr>
        <w:t>)</w:t>
      </w:r>
      <w:r w:rsidR="00911F57" w:rsidRPr="00AC25BD">
        <w:rPr>
          <w:rFonts w:ascii="GHEA Grapalat" w:hAnsi="GHEA Grapalat"/>
          <w:sz w:val="24"/>
          <w:szCs w:val="24"/>
        </w:rPr>
        <w:tab/>
      </w:r>
      <w:r w:rsidR="000A6B75" w:rsidRPr="00AC25BD">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sidRPr="00AC25BD">
        <w:rPr>
          <w:rFonts w:ascii="GHEA Grapalat" w:hAnsi="GHEA Grapalat"/>
          <w:sz w:val="24"/>
          <w:szCs w:val="24"/>
        </w:rPr>
        <w:t xml:space="preserve"> </w:t>
      </w:r>
      <w:r w:rsidR="00796D4A" w:rsidRPr="00AC25BD">
        <w:rPr>
          <w:rFonts w:ascii="GHEA Grapalat" w:hAnsi="GHEA Grapalat"/>
        </w:rPr>
        <w:t>(на о</w:t>
      </w:r>
      <w:r w:rsidR="00796D4A" w:rsidRPr="00AC25BD">
        <w:rPr>
          <w:rFonts w:ascii="GHEA Grapalat" w:hAnsi="GHEA Grapalat"/>
          <w:sz w:val="24"/>
          <w:szCs w:val="24"/>
        </w:rPr>
        <w:t>дин и тот же</w:t>
      </w:r>
      <w:r w:rsidR="00796D4A" w:rsidRPr="00AC25BD">
        <w:rPr>
          <w:rFonts w:ascii="GHEA Grapalat" w:hAnsi="GHEA Grapalat"/>
        </w:rPr>
        <w:t xml:space="preserve"> лот)</w:t>
      </w:r>
      <w:r w:rsidR="000A6B75" w:rsidRPr="00AC25BD">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AC25BD"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sidRPr="00AC25BD">
        <w:rPr>
          <w:rFonts w:ascii="GHEA Grapalat" w:hAnsi="GHEA Grapalat"/>
          <w:sz w:val="24"/>
          <w:szCs w:val="24"/>
        </w:rPr>
        <w:t>2</w:t>
      </w:r>
      <w:r w:rsidR="000A6B75" w:rsidRPr="00AC25BD">
        <w:rPr>
          <w:rFonts w:ascii="GHEA Grapalat" w:hAnsi="GHEA Grapalat"/>
          <w:sz w:val="24"/>
          <w:szCs w:val="24"/>
        </w:rPr>
        <w:t>)</w:t>
      </w:r>
      <w:r w:rsidR="00911F57" w:rsidRPr="00AC25BD">
        <w:rPr>
          <w:rFonts w:ascii="GHEA Grapalat" w:hAnsi="GHEA Grapalat"/>
          <w:sz w:val="24"/>
          <w:szCs w:val="24"/>
        </w:rPr>
        <w:tab/>
      </w:r>
      <w:r w:rsidR="000A6B75" w:rsidRPr="00AC25BD">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AC25BD" w:rsidRDefault="00096865" w:rsidP="00B46D58">
      <w:pPr>
        <w:widowControl w:val="0"/>
        <w:spacing w:after="160"/>
        <w:ind w:firstLine="567"/>
        <w:jc w:val="both"/>
        <w:rPr>
          <w:rFonts w:ascii="GHEA Grapalat" w:hAnsi="GHEA Grapalat"/>
          <w:b/>
        </w:rPr>
      </w:pPr>
    </w:p>
    <w:p w:rsidR="00096865" w:rsidRPr="00AC25BD" w:rsidRDefault="00ED2352" w:rsidP="00B46D58">
      <w:pPr>
        <w:widowControl w:val="0"/>
        <w:spacing w:after="160"/>
        <w:jc w:val="center"/>
        <w:rPr>
          <w:rFonts w:ascii="GHEA Grapalat" w:hAnsi="GHEA Grapalat" w:cs="Arial"/>
          <w:b/>
        </w:rPr>
      </w:pPr>
      <w:r w:rsidRPr="00AC25BD">
        <w:rPr>
          <w:rFonts w:ascii="GHEA Grapalat" w:hAnsi="GHEA Grapalat"/>
          <w:b/>
        </w:rPr>
        <w:t>3.</w:t>
      </w:r>
      <w:r w:rsidR="002B32D6" w:rsidRPr="00AC25BD">
        <w:rPr>
          <w:rFonts w:ascii="GHEA Grapalat" w:hAnsi="GHEA Grapalat"/>
          <w:b/>
        </w:rPr>
        <w:t xml:space="preserve"> РАЗЪЯСНЕНИЕ ПРИГЛАШЕНИЯ </w:t>
      </w:r>
      <w:r w:rsidRPr="00AC25BD">
        <w:rPr>
          <w:rFonts w:ascii="GHEA Grapalat" w:hAnsi="GHEA Grapalat"/>
          <w:b/>
        </w:rPr>
        <w:br/>
      </w:r>
      <w:r w:rsidR="002B32D6" w:rsidRPr="00AC25BD">
        <w:rPr>
          <w:rFonts w:ascii="GHEA Grapalat" w:hAnsi="GHEA Grapalat"/>
          <w:b/>
        </w:rPr>
        <w:t xml:space="preserve">И ПОРЯДОК ВНЕСЕНИЯ ИЗМЕНЕНИЯ В ПРИГЛАШЕНИЕ </w:t>
      </w:r>
    </w:p>
    <w:p w:rsidR="00096865" w:rsidRPr="00AC25BD" w:rsidRDefault="00096865" w:rsidP="00B46D58">
      <w:pPr>
        <w:widowControl w:val="0"/>
        <w:tabs>
          <w:tab w:val="left" w:pos="1134"/>
        </w:tabs>
        <w:spacing w:after="160"/>
        <w:ind w:firstLine="567"/>
        <w:jc w:val="both"/>
        <w:rPr>
          <w:rFonts w:ascii="GHEA Grapalat" w:hAnsi="GHEA Grapalat"/>
        </w:rPr>
      </w:pPr>
      <w:r w:rsidRPr="00AC25BD">
        <w:rPr>
          <w:rFonts w:ascii="GHEA Grapalat" w:hAnsi="GHEA Grapalat"/>
        </w:rPr>
        <w:t>3.1</w:t>
      </w:r>
      <w:r w:rsidR="000A15F9" w:rsidRPr="00AC25BD">
        <w:rPr>
          <w:rFonts w:ascii="GHEA Grapalat" w:hAnsi="GHEA Grapalat"/>
        </w:rPr>
        <w:t>.</w:t>
      </w:r>
      <w:r w:rsidR="00ED2352" w:rsidRPr="00AC25BD">
        <w:rPr>
          <w:rFonts w:ascii="GHEA Grapalat" w:hAnsi="GHEA Grapalat"/>
        </w:rPr>
        <w:tab/>
      </w:r>
      <w:r w:rsidRPr="00AC25BD">
        <w:rPr>
          <w:rFonts w:ascii="GHEA Grapalat" w:hAnsi="GHEA Grapalat"/>
        </w:rPr>
        <w:t>Согласно статье 29 Закона участник вправе требовать от заказчика разъяснения приглашения.</w:t>
      </w:r>
    </w:p>
    <w:p w:rsidR="00096865" w:rsidRPr="00AC25BD" w:rsidRDefault="00096865" w:rsidP="00B46D58">
      <w:pPr>
        <w:widowControl w:val="0"/>
        <w:autoSpaceDE w:val="0"/>
        <w:autoSpaceDN w:val="0"/>
        <w:adjustRightInd w:val="0"/>
        <w:spacing w:after="160"/>
        <w:ind w:firstLine="567"/>
        <w:jc w:val="both"/>
        <w:rPr>
          <w:rFonts w:ascii="GHEA Grapalat" w:hAnsi="GHEA Grapalat"/>
        </w:rPr>
      </w:pPr>
      <w:r w:rsidRPr="00AC25BD">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0B3864" w:rsidRPr="00AC25BD">
        <w:rPr>
          <w:rStyle w:val="FootnoteReference"/>
          <w:rFonts w:ascii="GHEA Grapalat" w:hAnsi="GHEA Grapalat"/>
        </w:rPr>
        <w:footnoteReference w:customMarkFollows="1" w:id="1"/>
        <w:t>5</w:t>
      </w:r>
      <w:r w:rsidRPr="00AC25BD">
        <w:rPr>
          <w:rFonts w:ascii="GHEA Grapalat" w:hAnsi="GHEA Grapalat"/>
        </w:rPr>
        <w:t>.</w:t>
      </w:r>
      <w:r w:rsidR="00AA7117" w:rsidRPr="00AC25BD">
        <w:rPr>
          <w:rFonts w:ascii="GHEA Grapalat" w:hAnsi="GHEA Grapalat"/>
        </w:rPr>
        <w:t xml:space="preserve"> </w:t>
      </w:r>
    </w:p>
    <w:p w:rsidR="00096865" w:rsidRPr="00AC25BD" w:rsidRDefault="00096865" w:rsidP="00B46D58">
      <w:pPr>
        <w:widowControl w:val="0"/>
        <w:tabs>
          <w:tab w:val="left" w:pos="1134"/>
        </w:tabs>
        <w:spacing w:after="160"/>
        <w:ind w:firstLine="567"/>
        <w:jc w:val="both"/>
        <w:rPr>
          <w:rFonts w:ascii="GHEA Grapalat" w:hAnsi="GHEA Grapalat"/>
        </w:rPr>
      </w:pPr>
      <w:r w:rsidRPr="00AC25BD">
        <w:rPr>
          <w:rFonts w:ascii="GHEA Grapalat" w:hAnsi="GHEA Grapalat"/>
        </w:rPr>
        <w:lastRenderedPageBreak/>
        <w:t>3.2.</w:t>
      </w:r>
      <w:r w:rsidR="00ED2352" w:rsidRPr="00AC25BD">
        <w:rPr>
          <w:rFonts w:ascii="GHEA Grapalat" w:hAnsi="GHEA Grapalat"/>
        </w:rPr>
        <w:tab/>
      </w:r>
      <w:r w:rsidRPr="00AC25BD">
        <w:rPr>
          <w:rFonts w:ascii="GHEA Grapalat" w:hAnsi="GHEA Grapalat"/>
        </w:rPr>
        <w:t>В день предоставления разъяснения объявление о запросе и о</w:t>
      </w:r>
      <w:r w:rsidR="00775FAF" w:rsidRPr="00AC25BD">
        <w:rPr>
          <w:rFonts w:ascii="Courier New" w:hAnsi="Courier New" w:cs="Courier New"/>
          <w:lang w:val="en-US"/>
        </w:rPr>
        <w:t> </w:t>
      </w:r>
      <w:r w:rsidRPr="00AC25BD">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sidRPr="00AC25BD">
        <w:rPr>
          <w:rFonts w:ascii="Courier New" w:hAnsi="Courier New" w:cs="Courier New"/>
          <w:lang w:val="en-US"/>
        </w:rPr>
        <w:t> </w:t>
      </w:r>
      <w:r w:rsidRPr="00AC25BD">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AC25BD"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AC25BD">
        <w:rPr>
          <w:rFonts w:ascii="GHEA Grapalat" w:hAnsi="GHEA Grapalat"/>
        </w:rPr>
        <w:t>3.3</w:t>
      </w:r>
      <w:r w:rsidR="000A15F9" w:rsidRPr="00AC25BD">
        <w:rPr>
          <w:rFonts w:ascii="GHEA Grapalat" w:hAnsi="GHEA Grapalat"/>
        </w:rPr>
        <w:t>.</w:t>
      </w:r>
      <w:r w:rsidR="00ED2352" w:rsidRPr="00AC25BD">
        <w:rPr>
          <w:rFonts w:ascii="GHEA Grapalat" w:hAnsi="GHEA Grapalat"/>
        </w:rPr>
        <w:tab/>
      </w:r>
      <w:r w:rsidRPr="00AC25BD">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AC25BD">
        <w:rPr>
          <w:rFonts w:ascii="GHEA Grapalat" w:hAnsi="GHEA Grapalat"/>
        </w:rPr>
        <w:t xml:space="preserve">, или если запрос касается соответствия технических характеристик предлагаемых </w:t>
      </w:r>
      <w:r w:rsidR="00A14672" w:rsidRPr="00AC25BD">
        <w:rPr>
          <w:rFonts w:ascii="GHEA Grapalat" w:hAnsi="GHEA Grapalat"/>
        </w:rPr>
        <w:t>у</w:t>
      </w:r>
      <w:r w:rsidR="00791FE4" w:rsidRPr="00AC25BD">
        <w:rPr>
          <w:rFonts w:ascii="GHEA Grapalat" w:hAnsi="GHEA Grapalat"/>
        </w:rPr>
        <w:t>частником товаров техническим характеристикам, предусмотренным настоящим</w:t>
      </w:r>
      <w:r w:rsidR="00791FE4" w:rsidRPr="00AC25BD">
        <w:rPr>
          <w:rFonts w:ascii="Sylfaen" w:hAnsi="Sylfaen"/>
          <w:lang w:val="hy-AM"/>
        </w:rPr>
        <w:t xml:space="preserve"> </w:t>
      </w:r>
      <w:r w:rsidR="00791FE4" w:rsidRPr="00AC25BD">
        <w:rPr>
          <w:rFonts w:ascii="GHEA Grapalat" w:hAnsi="GHEA Grapalat"/>
        </w:rPr>
        <w:t>приглашением</w:t>
      </w:r>
      <w:r w:rsidRPr="00AC25BD">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AC25BD"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AC25BD">
        <w:rPr>
          <w:rFonts w:ascii="GHEA Grapalat" w:hAnsi="GHEA Grapalat"/>
        </w:rPr>
        <w:t>3.4</w:t>
      </w:r>
      <w:r w:rsidR="000A15F9" w:rsidRPr="00AC25BD">
        <w:rPr>
          <w:rFonts w:ascii="GHEA Grapalat" w:hAnsi="GHEA Grapalat"/>
        </w:rPr>
        <w:t>.</w:t>
      </w:r>
      <w:r w:rsidR="00ED2352" w:rsidRPr="00AC25BD">
        <w:rPr>
          <w:rFonts w:ascii="GHEA Grapalat" w:hAnsi="GHEA Grapalat"/>
        </w:rPr>
        <w:tab/>
      </w:r>
      <w:r w:rsidRPr="00AC25BD">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w:t>
      </w:r>
      <w:r w:rsidR="00F53DF8" w:rsidRPr="00AC25BD">
        <w:rPr>
          <w:rFonts w:ascii="GHEA Grapalat" w:hAnsi="GHEA Grapalat"/>
          <w:vertAlign w:val="superscript"/>
          <w:lang w:val="hy-AM"/>
        </w:rPr>
        <w:t>5</w:t>
      </w:r>
      <w:r w:rsidRPr="00AC25BD">
        <w:rPr>
          <w:rFonts w:ascii="GHEA Grapalat" w:hAnsi="GHEA Grapalat"/>
        </w:rPr>
        <w:t xml:space="preserve"> </w:t>
      </w:r>
    </w:p>
    <w:p w:rsidR="002D7D70" w:rsidRPr="00AC25BD"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sidRPr="00AC25BD">
        <w:rPr>
          <w:rFonts w:ascii="GHEA Grapalat" w:hAnsi="GHEA Grapalat"/>
          <w:lang w:val="hy-AM"/>
        </w:rPr>
        <w:t>3.5</w:t>
      </w:r>
      <w:r w:rsidR="00F9791A" w:rsidRPr="00AC25BD">
        <w:rPr>
          <w:rFonts w:ascii="GHEA Grapalat" w:hAnsi="GHEA Grapalat"/>
        </w:rPr>
        <w:t xml:space="preserve"> </w:t>
      </w:r>
      <w:r w:rsidR="00F9791A" w:rsidRPr="00AC25BD">
        <w:rPr>
          <w:rFonts w:ascii="GHEA Grapalat" w:hAnsi="GHEA Grapalat"/>
          <w:lang w:val="hy-AM"/>
        </w:rPr>
        <w:t>Кажд</w:t>
      </w:r>
      <w:r w:rsidR="00F9791A" w:rsidRPr="00AC25BD">
        <w:rPr>
          <w:rFonts w:ascii="GHEA Grapalat" w:hAnsi="GHEA Grapalat"/>
        </w:rPr>
        <w:t>ое лиц</w:t>
      </w:r>
      <w:r w:rsidR="00CA1F39" w:rsidRPr="00AC25BD">
        <w:rPr>
          <w:rFonts w:ascii="GHEA Grapalat" w:hAnsi="GHEA Grapalat"/>
        </w:rPr>
        <w:t>о</w:t>
      </w:r>
      <w:r w:rsidR="00CA1F39" w:rsidRPr="00AC25BD">
        <w:rPr>
          <w:rFonts w:ascii="GHEA Grapalat" w:hAnsi="GHEA Grapalat"/>
          <w:lang w:val="hy-AM"/>
        </w:rPr>
        <w:t xml:space="preserve"> без указания имени</w:t>
      </w:r>
      <w:r w:rsidR="00F9791A" w:rsidRPr="00AC25BD">
        <w:rPr>
          <w:rFonts w:ascii="GHEA Grapalat" w:hAnsi="GHEA Grapalat"/>
          <w:lang w:val="hy-AM"/>
        </w:rPr>
        <w:t xml:space="preserve">, до истечения срока, установленного для внесения изменений в приглашение, </w:t>
      </w:r>
      <w:r w:rsidR="00F9791A" w:rsidRPr="00AC25BD">
        <w:rPr>
          <w:rFonts w:ascii="GHEA Grapalat" w:hAnsi="GHEA Grapalat"/>
        </w:rPr>
        <w:t xml:space="preserve">имеет право </w:t>
      </w:r>
      <w:r w:rsidR="00F9791A" w:rsidRPr="00AC25BD">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AC25BD">
        <w:rPr>
          <w:rFonts w:ascii="GHEA Grapalat" w:hAnsi="GHEA Grapalat"/>
        </w:rPr>
        <w:t xml:space="preserve"> </w:t>
      </w:r>
      <w:r w:rsidR="00F9791A" w:rsidRPr="00AC25BD">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AC25BD">
        <w:rPr>
          <w:rFonts w:ascii="GHEA Grapalat" w:hAnsi="GHEA Grapalat"/>
        </w:rPr>
        <w:t>.</w:t>
      </w:r>
      <w:r w:rsidR="00F9791A" w:rsidRPr="00AC25BD">
        <w:rPr>
          <w:rFonts w:ascii="GHEA Grapalat" w:hAnsi="GHEA Grapalat"/>
          <w:lang w:val="hy-AM"/>
        </w:rPr>
        <w:t xml:space="preserve"> </w:t>
      </w:r>
      <w:r w:rsidR="00750FFF" w:rsidRPr="00AC25BD">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AC25BD"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AC25BD">
        <w:rPr>
          <w:rFonts w:ascii="GHEA Grapalat" w:hAnsi="GHEA Grapalat"/>
        </w:rPr>
        <w:t>3.</w:t>
      </w:r>
      <w:r w:rsidR="00E648D1" w:rsidRPr="00AC25BD">
        <w:rPr>
          <w:rFonts w:ascii="GHEA Grapalat" w:hAnsi="GHEA Grapalat"/>
          <w:lang w:val="hy-AM"/>
        </w:rPr>
        <w:t>6</w:t>
      </w:r>
      <w:r w:rsidR="000A15F9" w:rsidRPr="00AC25BD">
        <w:rPr>
          <w:rFonts w:ascii="GHEA Grapalat" w:hAnsi="GHEA Grapalat"/>
        </w:rPr>
        <w:t>.</w:t>
      </w:r>
      <w:r w:rsidR="00ED2352" w:rsidRPr="00AC25BD">
        <w:rPr>
          <w:rFonts w:ascii="GHEA Grapalat" w:hAnsi="GHEA Grapalat"/>
        </w:rPr>
        <w:tab/>
      </w:r>
      <w:r w:rsidRPr="00AC25BD">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sidRPr="00AC25BD">
        <w:rPr>
          <w:rFonts w:ascii="Courier New" w:hAnsi="Courier New" w:cs="Courier New"/>
          <w:lang w:val="en-US"/>
        </w:rPr>
        <w:t> </w:t>
      </w:r>
      <w:r w:rsidRPr="00AC25BD">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sidRPr="00AC25BD">
        <w:rPr>
          <w:rStyle w:val="FootnoteReference"/>
          <w:rFonts w:ascii="GHEA Grapalat" w:hAnsi="GHEA Grapalat"/>
        </w:rPr>
        <w:footnoteReference w:customMarkFollows="1" w:id="2"/>
        <w:t>6</w:t>
      </w:r>
      <w:r w:rsidRPr="00AC25BD">
        <w:rPr>
          <w:rFonts w:ascii="GHEA Grapalat" w:hAnsi="GHEA Grapalat"/>
        </w:rPr>
        <w:t xml:space="preserve">. </w:t>
      </w:r>
    </w:p>
    <w:p w:rsidR="00B051BE" w:rsidRPr="00AC25BD" w:rsidRDefault="00B051BE" w:rsidP="00B46D58">
      <w:pPr>
        <w:widowControl w:val="0"/>
        <w:spacing w:after="160"/>
        <w:jc w:val="center"/>
        <w:rPr>
          <w:rFonts w:ascii="GHEA Grapalat" w:hAnsi="GHEA Grapalat"/>
          <w:b/>
        </w:rPr>
      </w:pPr>
    </w:p>
    <w:p w:rsidR="00096865" w:rsidRPr="00AC25BD" w:rsidRDefault="00955A1E" w:rsidP="00B46D58">
      <w:pPr>
        <w:widowControl w:val="0"/>
        <w:spacing w:after="160"/>
        <w:jc w:val="center"/>
        <w:rPr>
          <w:rFonts w:ascii="GHEA Grapalat" w:hAnsi="GHEA Grapalat" w:cs="Arial"/>
          <w:b/>
        </w:rPr>
      </w:pPr>
      <w:r w:rsidRPr="00AC25BD">
        <w:rPr>
          <w:rFonts w:ascii="GHEA Grapalat" w:hAnsi="GHEA Grapalat"/>
          <w:b/>
        </w:rPr>
        <w:t>4. ПОРЯДОК ПОДАЧИ ЗАЯВКИ</w:t>
      </w:r>
    </w:p>
    <w:p w:rsidR="00096865" w:rsidRPr="00AC25BD" w:rsidRDefault="00096865" w:rsidP="00B46D58">
      <w:pPr>
        <w:widowControl w:val="0"/>
        <w:tabs>
          <w:tab w:val="left" w:pos="1134"/>
        </w:tabs>
        <w:spacing w:after="160"/>
        <w:ind w:firstLine="567"/>
        <w:jc w:val="both"/>
        <w:rPr>
          <w:rFonts w:ascii="GHEA Grapalat" w:hAnsi="GHEA Grapalat"/>
        </w:rPr>
      </w:pPr>
      <w:r w:rsidRPr="00AC25BD">
        <w:rPr>
          <w:rFonts w:ascii="GHEA Grapalat" w:hAnsi="GHEA Grapalat"/>
        </w:rPr>
        <w:t>4.1</w:t>
      </w:r>
      <w:r w:rsidR="00A34DFE" w:rsidRPr="00AC25BD">
        <w:rPr>
          <w:rFonts w:ascii="GHEA Grapalat" w:hAnsi="GHEA Grapalat"/>
        </w:rPr>
        <w:t>.</w:t>
      </w:r>
      <w:r w:rsidR="009C7913" w:rsidRPr="00AC25BD">
        <w:rPr>
          <w:rFonts w:ascii="GHEA Grapalat" w:hAnsi="GHEA Grapalat"/>
        </w:rPr>
        <w:tab/>
      </w:r>
      <w:r w:rsidRPr="00AC25BD">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rsidR="00486B55" w:rsidRPr="00AC25BD" w:rsidRDefault="00096865" w:rsidP="00B46D58">
      <w:pPr>
        <w:pStyle w:val="BodyTextIndent2"/>
        <w:widowControl w:val="0"/>
        <w:spacing w:after="160" w:line="240" w:lineRule="auto"/>
        <w:ind w:firstLine="567"/>
        <w:rPr>
          <w:rFonts w:ascii="GHEA Grapalat" w:hAnsi="GHEA Grapalat" w:cs="Sylfaen"/>
          <w:sz w:val="24"/>
          <w:szCs w:val="24"/>
        </w:rPr>
      </w:pPr>
      <w:r w:rsidRPr="00AC25BD">
        <w:rPr>
          <w:rFonts w:ascii="GHEA Grapalat" w:hAnsi="GHEA Grapalat"/>
          <w:sz w:val="24"/>
          <w:szCs w:val="24"/>
        </w:rPr>
        <w:t>Участник может подать заявку как для каждого лота, так и для нескольких или всех лотов</w:t>
      </w:r>
      <w:r w:rsidR="00367F26" w:rsidRPr="00AC25BD">
        <w:rPr>
          <w:rStyle w:val="FootnoteReference"/>
          <w:rFonts w:ascii="GHEA Grapalat" w:hAnsi="GHEA Grapalat"/>
          <w:sz w:val="24"/>
          <w:szCs w:val="24"/>
        </w:rPr>
        <w:footnoteReference w:customMarkFollows="1" w:id="3"/>
        <w:t>7</w:t>
      </w:r>
      <w:r w:rsidRPr="00AC25BD">
        <w:rPr>
          <w:rFonts w:ascii="GHEA Grapalat" w:hAnsi="GHEA Grapalat"/>
          <w:sz w:val="24"/>
          <w:szCs w:val="24"/>
        </w:rPr>
        <w:t>.</w:t>
      </w:r>
      <w:r w:rsidR="00AA7117" w:rsidRPr="00AC25BD">
        <w:rPr>
          <w:rFonts w:ascii="GHEA Grapalat" w:hAnsi="GHEA Grapalat"/>
          <w:sz w:val="24"/>
          <w:szCs w:val="24"/>
        </w:rPr>
        <w:t xml:space="preserve"> </w:t>
      </w:r>
    </w:p>
    <w:p w:rsidR="00096865" w:rsidRPr="00AC25BD" w:rsidRDefault="000946A3" w:rsidP="00B46D58">
      <w:pPr>
        <w:pStyle w:val="BodyTextIndent2"/>
        <w:widowControl w:val="0"/>
        <w:spacing w:after="160" w:line="240" w:lineRule="auto"/>
        <w:ind w:firstLine="567"/>
        <w:rPr>
          <w:rFonts w:ascii="GHEA Grapalat" w:hAnsi="GHEA Grapalat" w:cs="Sylfaen"/>
          <w:sz w:val="24"/>
          <w:szCs w:val="24"/>
        </w:rPr>
      </w:pPr>
      <w:r w:rsidRPr="00AC25BD">
        <w:rPr>
          <w:rFonts w:ascii="GHEA Grapalat" w:hAnsi="GHEA Grapalat"/>
          <w:sz w:val="24"/>
          <w:szCs w:val="24"/>
        </w:rPr>
        <w:t>Заявка подается до истечения срока, установленного для этого настоящим Приглашением.</w:t>
      </w:r>
    </w:p>
    <w:p w:rsidR="00096865" w:rsidRPr="00AC25BD" w:rsidRDefault="000946A3" w:rsidP="00B46D58">
      <w:pPr>
        <w:pStyle w:val="BodyTextIndent2"/>
        <w:widowControl w:val="0"/>
        <w:spacing w:after="160" w:line="240" w:lineRule="auto"/>
        <w:ind w:firstLine="567"/>
        <w:rPr>
          <w:rFonts w:ascii="GHEA Grapalat" w:hAnsi="GHEA Grapalat"/>
          <w:sz w:val="24"/>
          <w:szCs w:val="24"/>
        </w:rPr>
      </w:pPr>
      <w:r w:rsidRPr="00AC25BD">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8B1605" w:rsidRPr="00AC25BD"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AC25BD">
        <w:rPr>
          <w:rFonts w:ascii="GHEA Grapalat" w:hAnsi="GHEA Grapalat"/>
          <w:sz w:val="24"/>
          <w:szCs w:val="24"/>
        </w:rPr>
        <w:t>4.2</w:t>
      </w:r>
      <w:r w:rsidR="00444026" w:rsidRPr="00AC25BD">
        <w:rPr>
          <w:rFonts w:ascii="GHEA Grapalat" w:hAnsi="GHEA Grapalat"/>
          <w:sz w:val="24"/>
          <w:szCs w:val="24"/>
        </w:rPr>
        <w:t>.</w:t>
      </w:r>
      <w:r w:rsidR="003065C4" w:rsidRPr="00AC25BD">
        <w:rPr>
          <w:rFonts w:ascii="GHEA Grapalat" w:hAnsi="GHEA Grapalat"/>
          <w:sz w:val="24"/>
          <w:szCs w:val="24"/>
        </w:rPr>
        <w:tab/>
      </w:r>
      <w:r w:rsidRPr="00AC25BD">
        <w:rPr>
          <w:rFonts w:ascii="GHEA Grapalat" w:hAnsi="GHEA Grapalat"/>
          <w:sz w:val="24"/>
          <w:szCs w:val="24"/>
        </w:rPr>
        <w:t xml:space="preserve">Заявки на процедуру необходимо подать посредством системы не позднее, чем </w:t>
      </w:r>
      <w:r w:rsidR="00EB71F5" w:rsidRPr="00AC25BD">
        <w:rPr>
          <w:rFonts w:ascii="GHEA Grapalat" w:hAnsi="GHEA Grapalat"/>
          <w:i/>
          <w:sz w:val="22"/>
          <w:szCs w:val="22"/>
          <w:lang w:val="af-ZA"/>
        </w:rPr>
        <w:t>0</w:t>
      </w:r>
      <w:r w:rsidR="00EB71F5" w:rsidRPr="00AC25BD">
        <w:rPr>
          <w:rFonts w:ascii="GHEA Grapalat" w:hAnsi="GHEA Grapalat"/>
          <w:i/>
          <w:sz w:val="22"/>
          <w:szCs w:val="22"/>
          <w:lang w:val="hy-AM"/>
        </w:rPr>
        <w:t>5</w:t>
      </w:r>
      <w:r w:rsidR="00EB71F5" w:rsidRPr="00AC25BD">
        <w:rPr>
          <w:rFonts w:ascii="GHEA Grapalat" w:hAnsi="GHEA Grapalat"/>
          <w:i/>
          <w:sz w:val="22"/>
          <w:szCs w:val="22"/>
          <w:lang w:val="af-ZA"/>
        </w:rPr>
        <w:t>.02.2021</w:t>
      </w:r>
      <w:r w:rsidR="00332A97" w:rsidRPr="00AC25BD">
        <w:rPr>
          <w:rFonts w:ascii="GHEA Grapalat" w:hAnsi="GHEA Grapalat"/>
          <w:sz w:val="22"/>
          <w:szCs w:val="22"/>
        </w:rPr>
        <w:t>г</w:t>
      </w:r>
      <w:r w:rsidR="00332A97" w:rsidRPr="00AC25BD">
        <w:rPr>
          <w:rFonts w:ascii="GHEA Grapalat" w:hAnsi="GHEA Grapalat"/>
          <w:sz w:val="24"/>
          <w:szCs w:val="24"/>
        </w:rPr>
        <w:t>.</w:t>
      </w:r>
      <w:r w:rsidRPr="00AC25BD">
        <w:rPr>
          <w:rFonts w:ascii="GHEA Grapalat" w:hAnsi="GHEA Grapalat"/>
          <w:sz w:val="24"/>
          <w:szCs w:val="24"/>
        </w:rPr>
        <w:t xml:space="preserve"> </w:t>
      </w:r>
      <w:r w:rsidR="00304B1A">
        <w:rPr>
          <w:rFonts w:ascii="GHEA Grapalat" w:hAnsi="GHEA Grapalat"/>
          <w:sz w:val="24"/>
          <w:szCs w:val="24"/>
        </w:rPr>
        <w:t>16:3</w:t>
      </w:r>
      <w:r w:rsidR="00332A97" w:rsidRPr="00AC25BD">
        <w:rPr>
          <w:rFonts w:ascii="GHEA Grapalat" w:hAnsi="GHEA Grapalat"/>
          <w:sz w:val="24"/>
          <w:szCs w:val="24"/>
        </w:rPr>
        <w:t>0 часов.</w:t>
      </w:r>
      <w:r w:rsidR="00AA7117" w:rsidRPr="00AC25BD">
        <w:rPr>
          <w:rFonts w:ascii="GHEA Grapalat" w:hAnsi="GHEA Grapalat"/>
          <w:sz w:val="24"/>
          <w:szCs w:val="24"/>
        </w:rPr>
        <w:t xml:space="preserve"> </w:t>
      </w:r>
      <w:r w:rsidRPr="00AC25BD">
        <w:rPr>
          <w:rFonts w:ascii="GHEA Grapalat" w:hAnsi="GHEA Grapalat"/>
          <w:sz w:val="24"/>
          <w:szCs w:val="24"/>
        </w:rPr>
        <w:t>Заявки, поданные по истечении окончательного срока подачи заявок, не принимаются системой.</w:t>
      </w:r>
    </w:p>
    <w:p w:rsidR="00B67CCD" w:rsidRPr="00AC25BD"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AC25BD">
        <w:rPr>
          <w:rFonts w:ascii="GHEA Grapalat" w:hAnsi="GHEA Grapalat"/>
          <w:sz w:val="24"/>
          <w:szCs w:val="24"/>
        </w:rPr>
        <w:t>4.3.</w:t>
      </w:r>
      <w:r w:rsidR="003065C4" w:rsidRPr="00AC25BD">
        <w:rPr>
          <w:rFonts w:ascii="GHEA Grapalat" w:hAnsi="GHEA Grapalat"/>
          <w:sz w:val="24"/>
          <w:szCs w:val="24"/>
        </w:rPr>
        <w:tab/>
      </w:r>
      <w:r w:rsidRPr="00AC25BD">
        <w:rPr>
          <w:rFonts w:ascii="GHEA Grapalat" w:hAnsi="GHEA Grapalat"/>
          <w:sz w:val="24"/>
          <w:szCs w:val="24"/>
        </w:rPr>
        <w:t>В заявке участник представляет:</w:t>
      </w:r>
    </w:p>
    <w:p w:rsidR="005F25EF" w:rsidRPr="00AC25BD" w:rsidRDefault="005F25EF" w:rsidP="00B46D58">
      <w:pPr>
        <w:jc w:val="both"/>
        <w:rPr>
          <w:rFonts w:ascii="GHEA Grapalat" w:hAnsi="GHEA Grapalat"/>
        </w:rPr>
      </w:pPr>
      <w:r w:rsidRPr="00AC25BD">
        <w:rPr>
          <w:rFonts w:ascii="GHEA Grapalat" w:hAnsi="GHEA Grapalat"/>
        </w:rPr>
        <w:t>1) утвержденное им заявление-объявление, предусмотренное пунктом 2.1 части 2 настоящего приглашения</w:t>
      </w:r>
      <w:r w:rsidR="003C5795" w:rsidRPr="00AC25BD">
        <w:rPr>
          <w:rFonts w:ascii="GHEA Grapalat" w:hAnsi="GHEA Grapalat"/>
          <w:lang w:val="hy-AM"/>
        </w:rPr>
        <w:t xml:space="preserve"> </w:t>
      </w:r>
      <w:r w:rsidR="003C5795" w:rsidRPr="00AC25BD">
        <w:rPr>
          <w:rFonts w:ascii="GHEA Grapalat" w:hAnsi="GHEA Grapalat"/>
        </w:rPr>
        <w:t xml:space="preserve">указав адрес электронной почты, учетный номер налогоплательщика, адрес деятельности и номер телефона </w:t>
      </w:r>
      <w:r w:rsidRPr="00AC25BD">
        <w:rPr>
          <w:rFonts w:ascii="GHEA Grapalat" w:hAnsi="GHEA Grapalat"/>
        </w:rPr>
        <w:t>, которое включает:</w:t>
      </w:r>
    </w:p>
    <w:p w:rsidR="005F25EF" w:rsidRPr="00AC25BD" w:rsidRDefault="005F25EF" w:rsidP="00B46D58">
      <w:pPr>
        <w:jc w:val="both"/>
        <w:rPr>
          <w:rFonts w:ascii="GHEA Grapalat" w:hAnsi="GHEA Grapalat"/>
        </w:rPr>
      </w:pPr>
      <w:r w:rsidRPr="00AC25BD">
        <w:rPr>
          <w:rFonts w:ascii="GHEA Grapalat" w:hAnsi="GHEA Grapalat"/>
        </w:rPr>
        <w:t xml:space="preserve">   а) </w:t>
      </w:r>
      <w:r w:rsidR="003C5795" w:rsidRPr="00AC25BD">
        <w:rPr>
          <w:rFonts w:ascii="GHEA Grapalat" w:hAnsi="GHEA Grapalat"/>
        </w:rPr>
        <w:t xml:space="preserve">подтверждение </w:t>
      </w:r>
      <w:r w:rsidRPr="00AC25BD">
        <w:rPr>
          <w:rFonts w:ascii="GHEA Grapalat" w:hAnsi="GHEA Grapalat"/>
        </w:rPr>
        <w:t>о соответствии своих данных требованиям права на участие, установленным настоящим приглашением;</w:t>
      </w:r>
    </w:p>
    <w:p w:rsidR="00C648DF" w:rsidRPr="00AC25BD" w:rsidRDefault="005F25EF" w:rsidP="00B46D58">
      <w:pPr>
        <w:jc w:val="both"/>
        <w:rPr>
          <w:rFonts w:ascii="GHEA Grapalat" w:hAnsi="GHEA Grapalat"/>
        </w:rPr>
      </w:pPr>
      <w:r w:rsidRPr="00AC25BD">
        <w:rPr>
          <w:rFonts w:ascii="GHEA Grapalat" w:hAnsi="GHEA Grapalat"/>
        </w:rPr>
        <w:t xml:space="preserve">   б) </w:t>
      </w:r>
      <w:r w:rsidR="003C5795" w:rsidRPr="00AC25BD">
        <w:rPr>
          <w:rFonts w:ascii="GHEA Grapalat" w:hAnsi="GHEA Grapalat"/>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AC25BD">
        <w:rPr>
          <w:rFonts w:ascii="GHEA Grapalat" w:hAnsi="GHEA Grapalat"/>
        </w:rPr>
        <w:t xml:space="preserve"> в случае признания отобранным участником</w:t>
      </w:r>
      <w:r w:rsidR="0049623A" w:rsidRPr="00AC25BD">
        <w:rPr>
          <w:rFonts w:ascii="GHEA Grapalat" w:hAnsi="GHEA Grapalat"/>
        </w:rPr>
        <w:t xml:space="preserve">    </w:t>
      </w:r>
    </w:p>
    <w:p w:rsidR="005F25EF" w:rsidRPr="00AC25BD" w:rsidRDefault="005F25EF" w:rsidP="00C648DF">
      <w:pPr>
        <w:ind w:firstLine="284"/>
        <w:jc w:val="both"/>
        <w:rPr>
          <w:rFonts w:ascii="GHEA Grapalat" w:hAnsi="GHEA Grapalat"/>
        </w:rPr>
      </w:pPr>
      <w:r w:rsidRPr="00AC25BD">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Pr="00AC25BD" w:rsidRDefault="005F25EF" w:rsidP="00B46D58">
      <w:pPr>
        <w:jc w:val="both"/>
        <w:rPr>
          <w:rFonts w:ascii="GHEA Grapalat" w:hAnsi="GHEA Grapalat"/>
        </w:rPr>
      </w:pPr>
      <w:r w:rsidRPr="00AC25BD">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AC25BD" w:rsidRDefault="001361B2" w:rsidP="00B46D58">
      <w:pPr>
        <w:pStyle w:val="norm"/>
        <w:widowControl w:val="0"/>
        <w:tabs>
          <w:tab w:val="left" w:pos="1134"/>
        </w:tabs>
        <w:spacing w:after="160" w:line="240" w:lineRule="auto"/>
        <w:ind w:firstLine="284"/>
        <w:rPr>
          <w:rFonts w:ascii="GHEA Grapalat" w:hAnsi="GHEA Grapalat"/>
        </w:rPr>
      </w:pPr>
      <w:r w:rsidRPr="00AC25BD">
        <w:rPr>
          <w:rFonts w:ascii="GHEA Grapalat" w:hAnsi="GHEA Grapalat"/>
        </w:rPr>
        <w:t xml:space="preserve">д) </w:t>
      </w:r>
      <w:r w:rsidRPr="00AC25BD">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w:t>
      </w:r>
      <w:r w:rsidRPr="00AC25BD">
        <w:rPr>
          <w:rFonts w:ascii="GHEA Grapalat" w:hAnsi="GHEA Grapalat"/>
          <w:sz w:val="24"/>
          <w:szCs w:val="24"/>
        </w:rPr>
        <w:lastRenderedPageBreak/>
        <w:t xml:space="preserve">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AC25BD">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которая после вскрытия заявок автоматически опубликовывается в системе, одновременно опубликовывается в бюллетене вместе с объявлением о</w:t>
      </w:r>
      <w:r w:rsidRPr="00AC25BD">
        <w:rPr>
          <w:rFonts w:ascii="GHEA Grapalat" w:hAnsi="GHEA Grapalat"/>
          <w:sz w:val="24"/>
          <w:szCs w:val="24"/>
        </w:rPr>
        <w:t xml:space="preserve"> решении заключить договор;</w:t>
      </w:r>
      <w:r w:rsidR="005F25EF" w:rsidRPr="00AC25BD">
        <w:rPr>
          <w:rFonts w:ascii="GHEA Grapalat" w:hAnsi="GHEA Grapalat"/>
        </w:rPr>
        <w:t xml:space="preserve">  </w:t>
      </w:r>
    </w:p>
    <w:p w:rsidR="00071119" w:rsidRPr="00AC25BD" w:rsidRDefault="00EA0D10" w:rsidP="00B46D58">
      <w:pPr>
        <w:pStyle w:val="norm"/>
        <w:widowControl w:val="0"/>
        <w:tabs>
          <w:tab w:val="left" w:pos="1134"/>
        </w:tabs>
        <w:spacing w:after="160" w:line="240" w:lineRule="auto"/>
        <w:ind w:firstLine="284"/>
        <w:rPr>
          <w:rFonts w:ascii="GHEA Grapalat" w:hAnsi="GHEA Grapalat"/>
          <w:lang w:val="hy-AM"/>
        </w:rPr>
      </w:pPr>
      <w:r w:rsidRPr="00AC25BD">
        <w:rPr>
          <w:rFonts w:ascii="GHEA Grapalat" w:hAnsi="GHEA Grapalat"/>
        </w:rPr>
        <w:t xml:space="preserve">  </w:t>
      </w:r>
      <w:r w:rsidR="00932115" w:rsidRPr="00AC25BD">
        <w:rPr>
          <w:rFonts w:ascii="GHEA Grapalat" w:hAnsi="GHEA Grapalat"/>
        </w:rPr>
        <w:t>2</w:t>
      </w:r>
      <w:r w:rsidR="005F25EF" w:rsidRPr="00AC25BD">
        <w:rPr>
          <w:rFonts w:ascii="GHEA Grapalat" w:hAnsi="GHEA Grapalat"/>
        </w:rPr>
        <w:t xml:space="preserve">) </w:t>
      </w:r>
      <w:r w:rsidR="005F25EF" w:rsidRPr="00AC25BD">
        <w:rPr>
          <w:rFonts w:ascii="GHEA Grapalat" w:hAnsi="GHEA Grapalat"/>
          <w:sz w:val="24"/>
          <w:szCs w:val="24"/>
        </w:rPr>
        <w:t>технические характеристики</w:t>
      </w:r>
      <w:r w:rsidR="00932115" w:rsidRPr="00AC25BD">
        <w:rPr>
          <w:rFonts w:ascii="GHEA Grapalat" w:hAnsi="GHEA Grapalat" w:cs="Sylfaen"/>
          <w:sz w:val="24"/>
          <w:szCs w:val="24"/>
        </w:rPr>
        <w:t xml:space="preserve"> предлагаемого им товара</w:t>
      </w:r>
      <w:r w:rsidR="005F25EF" w:rsidRPr="00AC25BD">
        <w:rPr>
          <w:rFonts w:ascii="GHEA Grapalat" w:hAnsi="GHEA Grapalat"/>
          <w:sz w:val="24"/>
          <w:szCs w:val="24"/>
        </w:rPr>
        <w:t xml:space="preserve">, а также товарный знак, </w:t>
      </w:r>
      <w:r w:rsidR="00932115" w:rsidRPr="00AC25BD">
        <w:rPr>
          <w:rFonts w:ascii="GHEA Grapalat" w:hAnsi="GHEA Grapalat" w:cs="Sylfaen"/>
          <w:sz w:val="24"/>
          <w:szCs w:val="24"/>
        </w:rPr>
        <w:t>фирменное наименование, марка и</w:t>
      </w:r>
      <w:r w:rsidR="00932115" w:rsidRPr="00AC25BD">
        <w:rPr>
          <w:rFonts w:ascii="GHEA Grapalat" w:hAnsi="GHEA Grapalat"/>
          <w:sz w:val="24"/>
          <w:szCs w:val="24"/>
        </w:rPr>
        <w:t xml:space="preserve"> </w:t>
      </w:r>
      <w:r w:rsidR="005F25EF" w:rsidRPr="00AC25BD">
        <w:rPr>
          <w:rFonts w:ascii="GHEA Grapalat" w:hAnsi="GHEA Grapalat"/>
          <w:sz w:val="24"/>
          <w:szCs w:val="24"/>
        </w:rPr>
        <w:t>наименование производителя, (далее — полное описание товара</w:t>
      </w:r>
      <w:r w:rsidR="005F25EF" w:rsidRPr="00AC25BD">
        <w:rPr>
          <w:rFonts w:ascii="GHEA Grapalat" w:hAnsi="GHEA Grapalat"/>
        </w:rPr>
        <w:t>)</w:t>
      </w:r>
      <w:r w:rsidR="00E63619" w:rsidRPr="00AC25BD">
        <w:rPr>
          <w:rStyle w:val="FootnoteReference"/>
          <w:rFonts w:ascii="GHEA Grapalat" w:hAnsi="GHEA Grapalat" w:cs="Sylfaen"/>
          <w:sz w:val="24"/>
          <w:szCs w:val="24"/>
        </w:rPr>
        <w:footnoteReference w:customMarkFollows="1" w:id="4"/>
        <w:t>8</w:t>
      </w:r>
      <w:r w:rsidR="005F25EF" w:rsidRPr="00AC25BD">
        <w:rPr>
          <w:rFonts w:ascii="GHEA Grapalat" w:hAnsi="GHEA Grapalat" w:cs="Sylfaen"/>
          <w:sz w:val="24"/>
          <w:szCs w:val="24"/>
        </w:rPr>
        <w:t>:</w:t>
      </w:r>
      <w:r w:rsidR="00932115" w:rsidRPr="00AC25BD">
        <w:t xml:space="preserve"> </w:t>
      </w:r>
    </w:p>
    <w:p w:rsidR="00B67CCD" w:rsidRPr="00AC25BD" w:rsidRDefault="001C6688" w:rsidP="00B46D58">
      <w:pPr>
        <w:pStyle w:val="norm"/>
        <w:widowControl w:val="0"/>
        <w:tabs>
          <w:tab w:val="left" w:pos="1134"/>
        </w:tabs>
        <w:spacing w:after="160" w:line="240" w:lineRule="auto"/>
        <w:ind w:firstLine="567"/>
        <w:rPr>
          <w:rFonts w:ascii="GHEA Grapalat" w:hAnsi="GHEA Grapalat" w:cs="Sylfaen"/>
          <w:sz w:val="24"/>
          <w:szCs w:val="24"/>
        </w:rPr>
      </w:pPr>
      <w:r w:rsidRPr="00AC25BD">
        <w:rPr>
          <w:rFonts w:ascii="GHEA Grapalat" w:hAnsi="GHEA Grapalat"/>
          <w:sz w:val="24"/>
          <w:szCs w:val="24"/>
          <w:lang w:val="hy-AM"/>
        </w:rPr>
        <w:t>3</w:t>
      </w:r>
      <w:r w:rsidR="0047117B" w:rsidRPr="00AC25BD">
        <w:rPr>
          <w:rFonts w:ascii="GHEA Grapalat" w:hAnsi="GHEA Grapalat"/>
          <w:sz w:val="24"/>
          <w:szCs w:val="24"/>
        </w:rPr>
        <w:t>)</w:t>
      </w:r>
      <w:r w:rsidR="00444026" w:rsidRPr="00AC25BD">
        <w:rPr>
          <w:rFonts w:ascii="GHEA Grapalat" w:hAnsi="GHEA Grapalat"/>
          <w:sz w:val="24"/>
          <w:szCs w:val="24"/>
        </w:rPr>
        <w:tab/>
      </w:r>
      <w:r w:rsidR="0047117B" w:rsidRPr="00AC25BD">
        <w:rPr>
          <w:rFonts w:ascii="GHEA Grapalat" w:hAnsi="GHEA Grapalat"/>
          <w:sz w:val="24"/>
          <w:szCs w:val="24"/>
        </w:rPr>
        <w:t>утвержденное им ценовое предложение;</w:t>
      </w:r>
    </w:p>
    <w:p w:rsidR="006C3115" w:rsidRPr="00AC25BD" w:rsidRDefault="00094F5C" w:rsidP="00B46D58">
      <w:pPr>
        <w:widowControl w:val="0"/>
        <w:tabs>
          <w:tab w:val="left" w:pos="1134"/>
        </w:tabs>
        <w:spacing w:after="160"/>
        <w:ind w:firstLine="567"/>
        <w:jc w:val="both"/>
        <w:rPr>
          <w:rFonts w:ascii="GHEA Grapalat" w:hAnsi="GHEA Grapalat"/>
        </w:rPr>
      </w:pPr>
      <w:r w:rsidRPr="00AC25BD">
        <w:rPr>
          <w:rFonts w:ascii="GHEA Grapalat" w:hAnsi="GHEA Grapalat"/>
        </w:rPr>
        <w:t>4</w:t>
      </w:r>
      <w:r w:rsidR="00E326DD" w:rsidRPr="00AC25BD">
        <w:rPr>
          <w:rFonts w:ascii="GHEA Grapalat" w:hAnsi="GHEA Grapalat"/>
        </w:rPr>
        <w:t>)</w:t>
      </w:r>
      <w:r w:rsidR="00444026" w:rsidRPr="00AC25BD">
        <w:rPr>
          <w:rFonts w:ascii="GHEA Grapalat" w:hAnsi="GHEA Grapalat"/>
        </w:rPr>
        <w:tab/>
      </w:r>
      <w:r w:rsidR="00E326DD" w:rsidRPr="00AC25BD">
        <w:rPr>
          <w:rFonts w:ascii="GHEA Grapalat" w:hAnsi="GHEA Grapalat"/>
        </w:rPr>
        <w:t>обеспечение заявки</w:t>
      </w:r>
      <w:r w:rsidR="0067389F" w:rsidRPr="00AC25BD">
        <w:rPr>
          <w:rFonts w:ascii="GHEA Grapalat" w:hAnsi="GHEA Grapalat"/>
        </w:rPr>
        <w:t xml:space="preserve">- </w:t>
      </w:r>
      <w:r w:rsidR="00E326DD" w:rsidRPr="00AC25BD">
        <w:rPr>
          <w:rFonts w:ascii="GHEA Grapalat" w:hAnsi="GHEA Grapalat"/>
        </w:rPr>
        <w:t>в форме наличных денег или банковской гарантии</w:t>
      </w:r>
      <w:r w:rsidR="0067389F" w:rsidRPr="00AC25BD">
        <w:rPr>
          <w:rFonts w:ascii="GHEA Grapalat" w:hAnsi="GHEA Grapalat"/>
        </w:rPr>
        <w:t>. Если обеспечение заявки</w:t>
      </w:r>
      <w:r w:rsidR="002B372D" w:rsidRPr="00AC25BD">
        <w:rPr>
          <w:rFonts w:ascii="GHEA Grapalat" w:hAnsi="GHEA Grapalat"/>
        </w:rPr>
        <w:t xml:space="preserve"> представляется в форме банковской гарантии, </w:t>
      </w:r>
      <w:r w:rsidR="00C7261B" w:rsidRPr="00AC25BD">
        <w:rPr>
          <w:rFonts w:ascii="GHEA Grapalat" w:hAnsi="GHEA Grapalat"/>
        </w:rPr>
        <w:t xml:space="preserve">то в случае организации процедуры закупки электронным способом представляется </w:t>
      </w:r>
      <w:r w:rsidR="00CC3BAC" w:rsidRPr="00AC25BD">
        <w:rPr>
          <w:rFonts w:ascii="GHEA Grapalat" w:hAnsi="GHEA Grapalat"/>
        </w:rPr>
        <w:t>воспроизведенный</w:t>
      </w:r>
      <w:r w:rsidR="00C7261B" w:rsidRPr="00AC25BD">
        <w:rPr>
          <w:rFonts w:ascii="GHEA Grapalat" w:hAnsi="GHEA Grapalat"/>
        </w:rPr>
        <w:t xml:space="preserve"> (отсканированный) с оригинала документа</w:t>
      </w:r>
      <w:r w:rsidR="009B127B" w:rsidRPr="00AC25BD">
        <w:rPr>
          <w:rFonts w:ascii="GHEA Grapalat" w:hAnsi="GHEA Grapalat"/>
        </w:rPr>
        <w:t xml:space="preserve"> </w:t>
      </w:r>
      <w:r w:rsidR="00C7261B" w:rsidRPr="00AC25BD">
        <w:rPr>
          <w:rFonts w:ascii="GHEA Grapalat" w:hAnsi="GHEA Grapalat"/>
        </w:rPr>
        <w:t xml:space="preserve"> вариант, при условии, что участник представ</w:t>
      </w:r>
      <w:r w:rsidR="00F12D9A" w:rsidRPr="00AC25BD">
        <w:rPr>
          <w:rFonts w:ascii="GHEA Grapalat" w:hAnsi="GHEA Grapalat"/>
        </w:rPr>
        <w:t>и</w:t>
      </w:r>
      <w:r w:rsidR="00C7261B" w:rsidRPr="00AC25BD">
        <w:rPr>
          <w:rFonts w:ascii="GHEA Grapalat" w:hAnsi="GHEA Grapalat"/>
        </w:rPr>
        <w:t xml:space="preserve">т в </w:t>
      </w:r>
      <w:r w:rsidR="00F12D9A" w:rsidRPr="00AC25BD">
        <w:rPr>
          <w:rFonts w:ascii="GHEA Grapalat" w:hAnsi="GHEA Grapalat"/>
        </w:rPr>
        <w:t xml:space="preserve">оценочную </w:t>
      </w:r>
      <w:r w:rsidR="00C7261B" w:rsidRPr="00AC25BD">
        <w:rPr>
          <w:rFonts w:ascii="GHEA Grapalat" w:hAnsi="GHEA Grapalat"/>
        </w:rPr>
        <w:t xml:space="preserve">комиссию ее оригинал до 17:00 по ереванскому времени рабочего дня, следующего за истечением </w:t>
      </w:r>
      <w:r w:rsidR="009B127B" w:rsidRPr="00AC25BD">
        <w:rPr>
          <w:rFonts w:ascii="GHEA Grapalat" w:hAnsi="GHEA Grapalat"/>
        </w:rPr>
        <w:t xml:space="preserve">окончательного </w:t>
      </w:r>
      <w:r w:rsidR="00C7261B" w:rsidRPr="00AC25BD">
        <w:rPr>
          <w:rFonts w:ascii="GHEA Grapalat" w:hAnsi="GHEA Grapalat"/>
        </w:rPr>
        <w:t>срока подачи заявок</w:t>
      </w:r>
      <w:r w:rsidR="009B127B" w:rsidRPr="00AC25BD">
        <w:rPr>
          <w:rFonts w:ascii="GHEA Grapalat" w:hAnsi="GHEA Grapalat"/>
        </w:rPr>
        <w:t>, с сопроводительным письмом</w:t>
      </w:r>
      <w:r w:rsidR="00E326DD" w:rsidRPr="00AC25BD">
        <w:rPr>
          <w:rFonts w:ascii="GHEA Grapalat" w:hAnsi="GHEA Grapalat"/>
        </w:rPr>
        <w:t>.</w:t>
      </w:r>
      <w:r w:rsidR="00D10298" w:rsidRPr="00AC25BD">
        <w:rPr>
          <w:rStyle w:val="FootnoteReference"/>
          <w:rFonts w:ascii="GHEA Grapalat" w:hAnsi="GHEA Grapalat"/>
        </w:rPr>
        <w:footnoteReference w:customMarkFollows="1" w:id="5"/>
        <w:t>9</w:t>
      </w:r>
    </w:p>
    <w:p w:rsidR="000845F6" w:rsidRPr="00AC25BD"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AC25BD">
        <w:rPr>
          <w:rFonts w:ascii="GHEA Grapalat" w:hAnsi="GHEA Grapalat"/>
          <w:sz w:val="24"/>
          <w:szCs w:val="24"/>
        </w:rPr>
        <w:t>5</w:t>
      </w:r>
      <w:r w:rsidR="003E3FD0" w:rsidRPr="00AC25BD">
        <w:rPr>
          <w:rFonts w:ascii="GHEA Grapalat" w:hAnsi="GHEA Grapalat"/>
          <w:sz w:val="24"/>
          <w:szCs w:val="24"/>
        </w:rPr>
        <w:t>)</w:t>
      </w:r>
      <w:r w:rsidR="00333B85" w:rsidRPr="00AC25BD">
        <w:rPr>
          <w:rFonts w:ascii="GHEA Grapalat" w:hAnsi="GHEA Grapalat"/>
          <w:sz w:val="24"/>
          <w:szCs w:val="24"/>
        </w:rPr>
        <w:tab/>
      </w:r>
      <w:r w:rsidR="003E3FD0" w:rsidRPr="00AC25BD">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AC25BD" w:rsidRDefault="005F25EF" w:rsidP="00B46D58">
      <w:pPr>
        <w:pStyle w:val="norm"/>
        <w:widowControl w:val="0"/>
        <w:tabs>
          <w:tab w:val="left" w:pos="1134"/>
        </w:tabs>
        <w:spacing w:after="160" w:line="240" w:lineRule="auto"/>
        <w:ind w:firstLine="567"/>
        <w:rPr>
          <w:rFonts w:ascii="GHEA Grapalat" w:hAnsi="GHEA Grapalat"/>
          <w:sz w:val="24"/>
          <w:szCs w:val="24"/>
        </w:rPr>
      </w:pPr>
      <w:r w:rsidRPr="00AC25BD">
        <w:rPr>
          <w:rFonts w:ascii="GHEA Grapalat" w:hAnsi="GHEA Grapalat"/>
          <w:sz w:val="24"/>
          <w:szCs w:val="24"/>
        </w:rPr>
        <w:t>6</w:t>
      </w:r>
      <w:r w:rsidR="003E3FD0" w:rsidRPr="00AC25BD">
        <w:rPr>
          <w:rFonts w:ascii="GHEA Grapalat" w:hAnsi="GHEA Grapalat"/>
          <w:sz w:val="24"/>
          <w:szCs w:val="24"/>
        </w:rPr>
        <w:t>)</w:t>
      </w:r>
      <w:r w:rsidR="00333B85" w:rsidRPr="00AC25BD">
        <w:rPr>
          <w:rFonts w:ascii="GHEA Grapalat" w:hAnsi="GHEA Grapalat"/>
          <w:sz w:val="24"/>
          <w:szCs w:val="24"/>
        </w:rPr>
        <w:tab/>
      </w:r>
      <w:r w:rsidR="003E3FD0" w:rsidRPr="00AC25BD">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AC25BD" w:rsidRDefault="00721677" w:rsidP="00B46D58">
      <w:pPr>
        <w:jc w:val="both"/>
        <w:rPr>
          <w:rFonts w:ascii="GHEA Grapalat" w:hAnsi="GHEA Grapalat" w:cs="Sylfaen"/>
        </w:rPr>
      </w:pPr>
      <w:r w:rsidRPr="00AC25BD">
        <w:rPr>
          <w:rFonts w:ascii="GHEA Grapalat" w:hAnsi="GHEA Grapalat" w:cs="Sylfaen"/>
        </w:rPr>
        <w:t>При этом в случае участия в настоящей процедуре в порядке совместной деятельности (консорциумом)</w:t>
      </w:r>
      <w:r w:rsidR="00D76F48" w:rsidRPr="00AC25BD">
        <w:rPr>
          <w:rFonts w:ascii="GHEA Grapalat" w:hAnsi="GHEA Grapalat" w:cs="Sylfaen"/>
        </w:rPr>
        <w:t>:</w:t>
      </w:r>
      <w:r w:rsidRPr="00AC25BD">
        <w:rPr>
          <w:rFonts w:ascii="GHEA Grapalat" w:hAnsi="GHEA Grapalat" w:cs="Sylfaen"/>
        </w:rPr>
        <w:t xml:space="preserve"> </w:t>
      </w:r>
    </w:p>
    <w:p w:rsidR="00721677" w:rsidRPr="00AC25BD" w:rsidRDefault="00721677" w:rsidP="00B46D58">
      <w:pPr>
        <w:jc w:val="both"/>
        <w:rPr>
          <w:rFonts w:ascii="GHEA Grapalat" w:hAnsi="GHEA Grapalat" w:cs="Sylfaen"/>
        </w:rPr>
      </w:pPr>
      <w:r w:rsidRPr="00AC25BD">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AC25BD">
        <w:rPr>
          <w:rFonts w:ascii="GHEA Grapalat" w:hAnsi="GHEA Grapalat" w:cs="Sylfaen"/>
        </w:rPr>
        <w:t xml:space="preserve"> (на один и тот же лот)</w:t>
      </w:r>
      <w:r w:rsidRPr="00AC25BD">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AC25BD" w:rsidRDefault="00721677" w:rsidP="00B46D58">
      <w:pPr>
        <w:pStyle w:val="norm"/>
        <w:widowControl w:val="0"/>
        <w:spacing w:after="120" w:line="240" w:lineRule="auto"/>
        <w:ind w:firstLine="0"/>
        <w:rPr>
          <w:rFonts w:ascii="GHEA Grapalat" w:hAnsi="GHEA Grapalat" w:cs="Sylfaen"/>
          <w:sz w:val="24"/>
          <w:szCs w:val="24"/>
        </w:rPr>
      </w:pPr>
      <w:r w:rsidRPr="00AC25BD">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w:t>
      </w:r>
      <w:r w:rsidRPr="00AC25BD">
        <w:rPr>
          <w:rFonts w:ascii="GHEA Grapalat" w:hAnsi="GHEA Grapalat" w:cs="Sylfaen"/>
          <w:sz w:val="24"/>
          <w:szCs w:val="24"/>
        </w:rPr>
        <w:lastRenderedPageBreak/>
        <w:t>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AC25BD"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49655D" w:rsidRPr="00AC25BD" w:rsidRDefault="0049655D">
      <w:pPr>
        <w:rPr>
          <w:rFonts w:ascii="GHEA Grapalat" w:hAnsi="GHEA Grapalat"/>
          <w:b/>
        </w:rPr>
      </w:pPr>
    </w:p>
    <w:p w:rsidR="00A45946" w:rsidRPr="00AC25BD" w:rsidRDefault="00333B85" w:rsidP="00B46D58">
      <w:pPr>
        <w:widowControl w:val="0"/>
        <w:spacing w:after="160"/>
        <w:jc w:val="center"/>
        <w:rPr>
          <w:rFonts w:ascii="GHEA Grapalat" w:hAnsi="GHEA Grapalat" w:cs="Arial"/>
          <w:b/>
        </w:rPr>
      </w:pPr>
      <w:r w:rsidRPr="00AC25BD">
        <w:rPr>
          <w:rFonts w:ascii="GHEA Grapalat" w:hAnsi="GHEA Grapalat"/>
          <w:b/>
        </w:rPr>
        <w:t>5.</w:t>
      </w:r>
      <w:r w:rsidR="00C8055A" w:rsidRPr="00AC25BD">
        <w:rPr>
          <w:rFonts w:ascii="GHEA Grapalat" w:hAnsi="GHEA Grapalat"/>
          <w:b/>
        </w:rPr>
        <w:t xml:space="preserve">ЦЕНОВОЕ ПРЕДЛОЖЕНИЕ ЗАЯВКИ </w:t>
      </w:r>
    </w:p>
    <w:p w:rsidR="00A45946" w:rsidRPr="00AC25BD" w:rsidRDefault="00C8055A" w:rsidP="00B46D58">
      <w:pPr>
        <w:widowControl w:val="0"/>
        <w:tabs>
          <w:tab w:val="left" w:pos="1134"/>
        </w:tabs>
        <w:spacing w:after="160"/>
        <w:ind w:firstLine="567"/>
        <w:jc w:val="both"/>
        <w:rPr>
          <w:rFonts w:ascii="GHEA Grapalat" w:hAnsi="GHEA Grapalat"/>
        </w:rPr>
      </w:pPr>
      <w:r w:rsidRPr="00AC25BD">
        <w:rPr>
          <w:rFonts w:ascii="GHEA Grapalat" w:hAnsi="GHEA Grapalat"/>
        </w:rPr>
        <w:t>5.1</w:t>
      </w:r>
      <w:r w:rsidR="00A34DFE" w:rsidRPr="00AC25BD">
        <w:rPr>
          <w:rFonts w:ascii="GHEA Grapalat" w:hAnsi="GHEA Grapalat"/>
        </w:rPr>
        <w:t>.</w:t>
      </w:r>
      <w:r w:rsidR="00333B85" w:rsidRPr="00AC25BD">
        <w:rPr>
          <w:rFonts w:ascii="GHEA Grapalat" w:hAnsi="GHEA Grapalat"/>
        </w:rPr>
        <w:tab/>
      </w:r>
      <w:r w:rsidRPr="00AC25BD">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rsidR="00B95FE0" w:rsidRPr="00AC25BD"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AC25BD">
        <w:rPr>
          <w:rFonts w:ascii="GHEA Grapalat" w:hAnsi="GHEA Grapalat"/>
          <w:sz w:val="24"/>
          <w:szCs w:val="24"/>
        </w:rPr>
        <w:t>5.2.</w:t>
      </w:r>
      <w:r w:rsidR="00333B85" w:rsidRPr="00AC25BD">
        <w:rPr>
          <w:rFonts w:ascii="GHEA Grapalat" w:hAnsi="GHEA Grapalat"/>
          <w:sz w:val="24"/>
          <w:szCs w:val="24"/>
        </w:rPr>
        <w:tab/>
      </w:r>
      <w:r w:rsidRPr="00AC25BD">
        <w:rPr>
          <w:rFonts w:ascii="GHEA Grapalat" w:hAnsi="GHEA Grapalat"/>
          <w:sz w:val="24"/>
          <w:szCs w:val="24"/>
        </w:rPr>
        <w:t xml:space="preserve">Участник представляет ценовое предложение в форме расчета, состоящего из обобщенных компонентов </w:t>
      </w:r>
      <w:r w:rsidR="00F2029C" w:rsidRPr="00AC25BD">
        <w:rPr>
          <w:rFonts w:ascii="GHEA Grapalat" w:hAnsi="GHEA Grapalat"/>
          <w:sz w:val="24"/>
          <w:szCs w:val="24"/>
        </w:rPr>
        <w:t>-</w:t>
      </w:r>
      <w:r w:rsidR="00492C56" w:rsidRPr="00AC25BD">
        <w:rPr>
          <w:rFonts w:ascii="GHEA Grapalat" w:hAnsi="GHEA Grapalat"/>
          <w:sz w:val="24"/>
          <w:szCs w:val="24"/>
        </w:rPr>
        <w:t xml:space="preserve"> </w:t>
      </w:r>
      <w:r w:rsidR="00F2029C" w:rsidRPr="00AC25BD">
        <w:rPr>
          <w:rFonts w:ascii="GHEA Grapalat" w:hAnsi="GHEA Grapalat"/>
          <w:sz w:val="24"/>
          <w:szCs w:val="24"/>
        </w:rPr>
        <w:t>стоимость (</w:t>
      </w:r>
      <w:r w:rsidR="00864470" w:rsidRPr="00AC25BD">
        <w:rPr>
          <w:rFonts w:ascii="GHEA Grapalat" w:hAnsi="GHEA Grapalat"/>
          <w:sz w:val="24"/>
          <w:szCs w:val="24"/>
        </w:rPr>
        <w:t>совокупность себестоимости и прогнозируемой прибыли</w:t>
      </w:r>
      <w:r w:rsidR="00F2029C" w:rsidRPr="00AC25BD">
        <w:rPr>
          <w:rFonts w:ascii="GHEA Grapalat" w:hAnsi="GHEA Grapalat"/>
          <w:sz w:val="24"/>
          <w:szCs w:val="24"/>
        </w:rPr>
        <w:t>)</w:t>
      </w:r>
      <w:r w:rsidRPr="00AC25BD">
        <w:rPr>
          <w:rFonts w:ascii="GHEA Grapalat" w:hAnsi="GHEA Grapalat"/>
          <w:sz w:val="24"/>
          <w:szCs w:val="24"/>
        </w:rPr>
        <w:t xml:space="preserve"> и налог на добавленную стоимость. Расчет компонентов стоимости — разбивка или другие детали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AC25BD" w:rsidRDefault="00B95FE0" w:rsidP="00B46D58">
      <w:pPr>
        <w:pStyle w:val="norm"/>
        <w:widowControl w:val="0"/>
        <w:spacing w:after="160" w:line="240" w:lineRule="auto"/>
        <w:ind w:firstLine="567"/>
        <w:rPr>
          <w:rFonts w:ascii="GHEA Grapalat" w:hAnsi="GHEA Grapalat" w:cs="Sylfaen"/>
          <w:sz w:val="24"/>
          <w:szCs w:val="24"/>
        </w:rPr>
      </w:pPr>
      <w:r w:rsidRPr="00AC25BD">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AC25BD"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AC25BD">
        <w:rPr>
          <w:rFonts w:ascii="GHEA Grapalat" w:hAnsi="GHEA Grapalat"/>
          <w:sz w:val="24"/>
          <w:szCs w:val="24"/>
        </w:rPr>
        <w:t>а.</w:t>
      </w:r>
      <w:r w:rsidR="00333B85" w:rsidRPr="00AC25BD">
        <w:rPr>
          <w:rFonts w:ascii="GHEA Grapalat" w:hAnsi="GHEA Grapalat"/>
          <w:sz w:val="24"/>
          <w:szCs w:val="24"/>
        </w:rPr>
        <w:tab/>
      </w:r>
      <w:r w:rsidRPr="00AC25BD">
        <w:rPr>
          <w:rFonts w:ascii="GHEA Grapalat" w:hAnsi="GHEA Grapalat"/>
          <w:sz w:val="24"/>
          <w:szCs w:val="24"/>
        </w:rPr>
        <w:t>графы "стоимость</w:t>
      </w:r>
      <w:r w:rsidR="00DF3688" w:rsidRPr="00AC25BD">
        <w:rPr>
          <w:rFonts w:ascii="GHEA Grapalat" w:hAnsi="GHEA Grapalat"/>
          <w:sz w:val="24"/>
          <w:szCs w:val="24"/>
        </w:rPr>
        <w:t>"</w:t>
      </w:r>
      <w:r w:rsidR="00830AD3" w:rsidRPr="00AC25BD">
        <w:rPr>
          <w:rFonts w:ascii="GHEA Grapalat" w:hAnsi="GHEA Grapalat"/>
          <w:sz w:val="24"/>
          <w:szCs w:val="24"/>
        </w:rPr>
        <w:t xml:space="preserve"> </w:t>
      </w:r>
      <w:r w:rsidRPr="00AC25BD">
        <w:rPr>
          <w:rFonts w:ascii="GHEA Grapalat" w:hAnsi="GHEA Grapalat"/>
          <w:sz w:val="24"/>
          <w:szCs w:val="24"/>
        </w:rPr>
        <w:t xml:space="preserve">и "налог на добавленную стоимость" </w:t>
      </w:r>
      <w:r w:rsidR="007E13DB" w:rsidRPr="00AC25BD">
        <w:rPr>
          <w:rFonts w:ascii="GHEA Grapalat" w:hAnsi="GHEA Grapalat"/>
          <w:sz w:val="24"/>
          <w:szCs w:val="24"/>
        </w:rPr>
        <w:t xml:space="preserve">ценового предложения </w:t>
      </w:r>
      <w:r w:rsidR="00492C56" w:rsidRPr="00AC25BD">
        <w:rPr>
          <w:rFonts w:ascii="GHEA Grapalat" w:hAnsi="GHEA Grapalat"/>
          <w:sz w:val="24"/>
          <w:szCs w:val="24"/>
        </w:rPr>
        <w:t xml:space="preserve"> </w:t>
      </w:r>
      <w:r w:rsidRPr="00AC25BD">
        <w:rPr>
          <w:rFonts w:ascii="GHEA Grapalat" w:hAnsi="GHEA Grapalat"/>
          <w:sz w:val="24"/>
          <w:szCs w:val="24"/>
        </w:rPr>
        <w:t>заполнены только цифрами, а графа "общая цена" — и прописью, и цифрами или только прописью</w:t>
      </w:r>
      <w:r w:rsidR="00FB7855" w:rsidRPr="00AC25BD">
        <w:rPr>
          <w:rFonts w:ascii="GHEA Grapalat" w:hAnsi="GHEA Grapalat"/>
          <w:sz w:val="24"/>
          <w:szCs w:val="24"/>
        </w:rPr>
        <w:t>;</w:t>
      </w:r>
    </w:p>
    <w:p w:rsidR="00B95FE0" w:rsidRPr="00AC25BD"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AC25BD">
        <w:rPr>
          <w:rFonts w:ascii="GHEA Grapalat" w:hAnsi="GHEA Grapalat"/>
          <w:sz w:val="24"/>
          <w:szCs w:val="24"/>
        </w:rPr>
        <w:t>б.</w:t>
      </w:r>
      <w:r w:rsidR="00333B85" w:rsidRPr="00AC25BD">
        <w:rPr>
          <w:rFonts w:ascii="GHEA Grapalat" w:hAnsi="GHEA Grapalat"/>
          <w:sz w:val="24"/>
          <w:szCs w:val="24"/>
        </w:rPr>
        <w:tab/>
      </w:r>
      <w:r w:rsidRPr="00AC25BD">
        <w:rPr>
          <w:rFonts w:ascii="GHEA Grapalat" w:hAnsi="GHEA Grapalat"/>
          <w:sz w:val="24"/>
          <w:szCs w:val="24"/>
        </w:rPr>
        <w:t xml:space="preserve">между суммами, указанными прописью или цифрами в графах </w:t>
      </w:r>
      <w:r w:rsidR="00A60D60" w:rsidRPr="00AC25BD">
        <w:rPr>
          <w:rFonts w:ascii="GHEA Grapalat" w:hAnsi="GHEA Grapalat"/>
          <w:sz w:val="24"/>
          <w:szCs w:val="24"/>
        </w:rPr>
        <w:t xml:space="preserve">"стоимость" </w:t>
      </w:r>
      <w:r w:rsidRPr="00AC25BD">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AC25BD" w:rsidRDefault="00B95FE0" w:rsidP="00B46D58">
      <w:pPr>
        <w:pStyle w:val="norm"/>
        <w:widowControl w:val="0"/>
        <w:tabs>
          <w:tab w:val="left" w:pos="1134"/>
        </w:tabs>
        <w:spacing w:after="160" w:line="240" w:lineRule="auto"/>
        <w:ind w:firstLine="567"/>
        <w:rPr>
          <w:rFonts w:ascii="GHEA Grapalat" w:hAnsi="GHEA Grapalat"/>
          <w:sz w:val="24"/>
          <w:szCs w:val="24"/>
        </w:rPr>
      </w:pPr>
      <w:r w:rsidRPr="00AC25BD">
        <w:rPr>
          <w:rFonts w:ascii="GHEA Grapalat" w:hAnsi="GHEA Grapalat"/>
          <w:sz w:val="24"/>
          <w:szCs w:val="24"/>
        </w:rPr>
        <w:t>в.</w:t>
      </w:r>
      <w:r w:rsidR="00333B85" w:rsidRPr="00AC25BD">
        <w:rPr>
          <w:rFonts w:ascii="GHEA Grapalat" w:hAnsi="GHEA Grapalat"/>
          <w:sz w:val="24"/>
          <w:szCs w:val="24"/>
        </w:rPr>
        <w:tab/>
      </w:r>
      <w:r w:rsidRPr="00AC25BD">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FB7855" w:rsidRPr="00AC25BD">
        <w:rPr>
          <w:rFonts w:ascii="GHEA Grapalat" w:hAnsi="GHEA Grapalat"/>
          <w:sz w:val="24"/>
          <w:szCs w:val="24"/>
        </w:rPr>
        <w:t>;</w:t>
      </w:r>
    </w:p>
    <w:p w:rsidR="00B9778A" w:rsidRPr="00AC25BD" w:rsidRDefault="00B9778A" w:rsidP="00B46D58">
      <w:pPr>
        <w:pStyle w:val="norm"/>
        <w:widowControl w:val="0"/>
        <w:tabs>
          <w:tab w:val="left" w:pos="1134"/>
        </w:tabs>
        <w:spacing w:after="160" w:line="240" w:lineRule="auto"/>
        <w:ind w:firstLine="567"/>
        <w:rPr>
          <w:rFonts w:ascii="GHEA Grapalat" w:hAnsi="GHEA Grapalat"/>
          <w:sz w:val="24"/>
          <w:szCs w:val="24"/>
        </w:rPr>
      </w:pPr>
      <w:r w:rsidRPr="00AC25BD">
        <w:rPr>
          <w:rFonts w:ascii="GHEA Grapalat" w:hAnsi="GHEA Grapalat"/>
          <w:sz w:val="24"/>
          <w:szCs w:val="24"/>
        </w:rPr>
        <w:t>г.</w:t>
      </w:r>
      <w:r w:rsidRPr="00AC25BD">
        <w:t xml:space="preserve"> </w:t>
      </w:r>
      <w:r w:rsidRPr="00AC25BD">
        <w:rPr>
          <w:rFonts w:ascii="GHEA Grapalat" w:hAnsi="GHEA Grapalat"/>
          <w:sz w:val="24"/>
          <w:szCs w:val="24"/>
        </w:rPr>
        <w:t>стоимость, налог на добавленную стоимость и общая сумма</w:t>
      </w:r>
      <w:r w:rsidR="00910938" w:rsidRPr="00AC25BD">
        <w:rPr>
          <w:rFonts w:ascii="GHEA Grapalat" w:hAnsi="GHEA Grapalat"/>
          <w:sz w:val="24"/>
          <w:szCs w:val="24"/>
        </w:rPr>
        <w:t xml:space="preserve"> ценового предложения</w:t>
      </w:r>
      <w:r w:rsidRPr="00AC25BD">
        <w:rPr>
          <w:rFonts w:ascii="GHEA Grapalat" w:hAnsi="GHEA Grapalat"/>
          <w:sz w:val="24"/>
          <w:szCs w:val="24"/>
        </w:rPr>
        <w:t xml:space="preserve">, указанные в графах </w:t>
      </w:r>
      <w:r w:rsidR="00207490" w:rsidRPr="00AC25BD">
        <w:rPr>
          <w:rFonts w:ascii="GHEA Grapalat" w:hAnsi="GHEA Grapalat"/>
          <w:sz w:val="24"/>
          <w:szCs w:val="24"/>
        </w:rPr>
        <w:t>прописью</w:t>
      </w:r>
      <w:r w:rsidRPr="00AC25BD">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FB7855" w:rsidRPr="00AC25BD">
        <w:rPr>
          <w:rFonts w:ascii="GHEA Grapalat" w:hAnsi="GHEA Grapalat"/>
          <w:sz w:val="24"/>
          <w:szCs w:val="24"/>
        </w:rPr>
        <w:t>;</w:t>
      </w:r>
      <w:r w:rsidR="00A14685" w:rsidRPr="00AC25BD">
        <w:rPr>
          <w:rFonts w:ascii="GHEA Grapalat" w:hAnsi="GHEA Grapalat"/>
          <w:sz w:val="24"/>
          <w:szCs w:val="24"/>
        </w:rPr>
        <w:t xml:space="preserve"> </w:t>
      </w:r>
    </w:p>
    <w:p w:rsidR="00F009F9" w:rsidRPr="00AC25BD" w:rsidRDefault="00A14685" w:rsidP="00F009F9">
      <w:pPr>
        <w:pStyle w:val="norm"/>
        <w:widowControl w:val="0"/>
        <w:tabs>
          <w:tab w:val="left" w:pos="1134"/>
        </w:tabs>
        <w:spacing w:after="160" w:line="240" w:lineRule="auto"/>
        <w:ind w:firstLine="567"/>
        <w:rPr>
          <w:rFonts w:ascii="GHEA Grapalat" w:hAnsi="GHEA Grapalat"/>
          <w:sz w:val="24"/>
          <w:szCs w:val="24"/>
        </w:rPr>
      </w:pPr>
      <w:r w:rsidRPr="00AC25BD">
        <w:rPr>
          <w:rFonts w:ascii="GHEA Grapalat" w:hAnsi="GHEA Grapalat"/>
          <w:sz w:val="24"/>
          <w:szCs w:val="24"/>
        </w:rPr>
        <w:t>д.</w:t>
      </w:r>
      <w:r w:rsidRPr="00AC25BD">
        <w:t xml:space="preserve"> </w:t>
      </w:r>
      <w:r w:rsidR="00B1608E" w:rsidRPr="00AC25BD">
        <w:rPr>
          <w:rFonts w:ascii="GHEA Grapalat" w:hAnsi="GHEA Grapalat"/>
          <w:sz w:val="24"/>
          <w:szCs w:val="24"/>
        </w:rPr>
        <w:t xml:space="preserve">"стоимость" и "налог на добавленную стоимость" </w:t>
      </w:r>
      <w:r w:rsidR="008730A8" w:rsidRPr="00AC25BD">
        <w:rPr>
          <w:rFonts w:ascii="GHEA Grapalat" w:hAnsi="GHEA Grapalat"/>
          <w:sz w:val="24"/>
          <w:szCs w:val="24"/>
        </w:rPr>
        <w:t xml:space="preserve">ценового предложения </w:t>
      </w:r>
      <w:r w:rsidRPr="00AC25BD">
        <w:rPr>
          <w:rFonts w:ascii="GHEA Grapalat" w:hAnsi="GHEA Grapalat"/>
          <w:sz w:val="24"/>
          <w:szCs w:val="24"/>
        </w:rPr>
        <w:t xml:space="preserve">суммы заполнены как цифрами, так и </w:t>
      </w:r>
      <w:r w:rsidR="008730A8" w:rsidRPr="00AC25BD">
        <w:rPr>
          <w:rFonts w:ascii="GHEA Grapalat" w:hAnsi="GHEA Grapalat"/>
          <w:sz w:val="24"/>
          <w:szCs w:val="24"/>
        </w:rPr>
        <w:t>прописью</w:t>
      </w:r>
      <w:r w:rsidRPr="00AC25BD">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F009F9" w:rsidRPr="00AC25BD">
        <w:rPr>
          <w:rFonts w:ascii="GHEA Grapalat" w:hAnsi="GHEA Grapalat"/>
          <w:sz w:val="24"/>
          <w:szCs w:val="24"/>
        </w:rPr>
        <w:t xml:space="preserve"> При этом в случае, указанном в </w:t>
      </w:r>
      <w:r w:rsidR="00F009F9" w:rsidRPr="00AC25BD">
        <w:rPr>
          <w:rFonts w:ascii="GHEA Grapalat" w:hAnsi="GHEA Grapalat"/>
          <w:sz w:val="24"/>
          <w:szCs w:val="24"/>
        </w:rPr>
        <w:lastRenderedPageBreak/>
        <w:t>настоящем абзаце, оценочная комиссия при оценке заявки принимает за основу совокупность сумм, заполненных прописью в графах "стоимость" и "налог на добавленную стоимость"</w:t>
      </w:r>
      <w:r w:rsidR="00FB7855" w:rsidRPr="00AC25BD">
        <w:rPr>
          <w:rFonts w:ascii="GHEA Grapalat" w:hAnsi="GHEA Grapalat"/>
          <w:sz w:val="24"/>
          <w:szCs w:val="24"/>
        </w:rPr>
        <w:t>;</w:t>
      </w:r>
    </w:p>
    <w:p w:rsidR="0048059F" w:rsidRPr="00AC25BD" w:rsidRDefault="0048059F" w:rsidP="00B46D58">
      <w:pPr>
        <w:pStyle w:val="norm"/>
        <w:widowControl w:val="0"/>
        <w:tabs>
          <w:tab w:val="left" w:pos="1134"/>
        </w:tabs>
        <w:spacing w:after="160" w:line="240" w:lineRule="auto"/>
        <w:ind w:firstLine="567"/>
        <w:rPr>
          <w:rFonts w:ascii="GHEA Grapalat" w:hAnsi="GHEA Grapalat" w:cs="Sylfaen"/>
          <w:sz w:val="24"/>
          <w:szCs w:val="24"/>
        </w:rPr>
      </w:pPr>
      <w:r w:rsidRPr="00AC25BD">
        <w:rPr>
          <w:rFonts w:ascii="GHEA Grapalat" w:hAnsi="GHEA Grapalat"/>
          <w:sz w:val="24"/>
          <w:szCs w:val="24"/>
        </w:rPr>
        <w:t>е.</w:t>
      </w:r>
      <w:r w:rsidRPr="00AC25BD">
        <w:t xml:space="preserve"> </w:t>
      </w:r>
      <w:r w:rsidRPr="00AC25BD">
        <w:rPr>
          <w:rFonts w:ascii="GHEA Grapalat" w:hAnsi="GHEA Grapalat"/>
          <w:sz w:val="24"/>
          <w:szCs w:val="24"/>
        </w:rPr>
        <w:t>в суммах, заполненных буквами в графах ценового пред</w:t>
      </w:r>
      <w:r w:rsidR="00413595" w:rsidRPr="00AC25BD">
        <w:rPr>
          <w:rFonts w:ascii="GHEA Grapalat" w:hAnsi="GHEA Grapalat"/>
          <w:sz w:val="24"/>
          <w:szCs w:val="24"/>
        </w:rPr>
        <w:t>ложения, лумы указаны в цифрах.</w:t>
      </w:r>
    </w:p>
    <w:p w:rsidR="00A45946" w:rsidRPr="00AC25BD" w:rsidRDefault="00C8055A" w:rsidP="00B46D58">
      <w:pPr>
        <w:pStyle w:val="norm"/>
        <w:widowControl w:val="0"/>
        <w:tabs>
          <w:tab w:val="left" w:pos="1134"/>
        </w:tabs>
        <w:spacing w:after="160" w:line="240" w:lineRule="auto"/>
        <w:ind w:firstLine="567"/>
        <w:rPr>
          <w:rFonts w:ascii="GHEA Grapalat" w:hAnsi="GHEA Grapalat"/>
          <w:sz w:val="24"/>
          <w:szCs w:val="24"/>
        </w:rPr>
      </w:pPr>
      <w:r w:rsidRPr="00AC25BD">
        <w:rPr>
          <w:rFonts w:ascii="GHEA Grapalat" w:hAnsi="GHEA Grapalat"/>
          <w:sz w:val="24"/>
          <w:szCs w:val="24"/>
        </w:rPr>
        <w:t>5.3</w:t>
      </w:r>
      <w:r w:rsidR="00A34DFE" w:rsidRPr="00AC25BD">
        <w:rPr>
          <w:rFonts w:ascii="GHEA Grapalat" w:hAnsi="GHEA Grapalat"/>
          <w:sz w:val="24"/>
          <w:szCs w:val="24"/>
        </w:rPr>
        <w:t>.</w:t>
      </w:r>
      <w:r w:rsidR="00333B85" w:rsidRPr="00AC25BD">
        <w:rPr>
          <w:rFonts w:ascii="GHEA Grapalat" w:hAnsi="GHEA Grapalat"/>
          <w:sz w:val="24"/>
          <w:szCs w:val="24"/>
        </w:rPr>
        <w:tab/>
      </w:r>
      <w:r w:rsidRPr="00AC25BD">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sidRPr="00AC25BD">
        <w:rPr>
          <w:rFonts w:ascii="Courier New" w:hAnsi="Courier New" w:cs="Courier New"/>
          <w:sz w:val="24"/>
          <w:szCs w:val="24"/>
          <w:lang w:val="en-US"/>
        </w:rPr>
        <w:t> </w:t>
      </w:r>
      <w:r w:rsidRPr="00AC25BD">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AC25BD" w:rsidRDefault="00096865" w:rsidP="00B46D58">
      <w:pPr>
        <w:pStyle w:val="BodyTextIndent2"/>
        <w:widowControl w:val="0"/>
        <w:spacing w:after="160" w:line="240" w:lineRule="auto"/>
        <w:ind w:firstLine="567"/>
        <w:rPr>
          <w:rFonts w:ascii="GHEA Grapalat" w:hAnsi="GHEA Grapalat"/>
          <w:sz w:val="24"/>
          <w:szCs w:val="24"/>
        </w:rPr>
      </w:pPr>
    </w:p>
    <w:p w:rsidR="00096865" w:rsidRPr="00AC25BD" w:rsidRDefault="00220C7C" w:rsidP="00B46D58">
      <w:pPr>
        <w:widowControl w:val="0"/>
        <w:spacing w:after="160"/>
        <w:ind w:left="567" w:right="565"/>
        <w:jc w:val="center"/>
        <w:rPr>
          <w:rFonts w:ascii="GHEA Grapalat" w:hAnsi="GHEA Grapalat"/>
          <w:b/>
        </w:rPr>
      </w:pPr>
      <w:r w:rsidRPr="00AC25BD">
        <w:rPr>
          <w:rFonts w:ascii="GHEA Grapalat" w:hAnsi="GHEA Grapalat"/>
          <w:b/>
        </w:rPr>
        <w:t xml:space="preserve">6. СРОК ДЕЙСТВИЯ ЗАЯВКИ, </w:t>
      </w:r>
      <w:r w:rsidR="00294F67" w:rsidRPr="00AC25BD">
        <w:rPr>
          <w:rFonts w:ascii="GHEA Grapalat" w:hAnsi="GHEA Grapalat"/>
          <w:b/>
        </w:rPr>
        <w:br/>
      </w:r>
      <w:r w:rsidRPr="00AC25BD">
        <w:rPr>
          <w:rFonts w:ascii="GHEA Grapalat" w:hAnsi="GHEA Grapalat"/>
          <w:b/>
        </w:rPr>
        <w:t>ПОРЯДОК ВНЕСЕНИЯ ИЗМЕНЕНИЙ В ЗАЯВКИ</w:t>
      </w:r>
      <w:r w:rsidR="002626F7" w:rsidRPr="00AC25BD">
        <w:rPr>
          <w:rFonts w:ascii="GHEA Grapalat" w:hAnsi="GHEA Grapalat"/>
          <w:b/>
        </w:rPr>
        <w:t xml:space="preserve"> </w:t>
      </w:r>
      <w:r w:rsidR="00955A1E" w:rsidRPr="00AC25BD">
        <w:rPr>
          <w:rFonts w:ascii="GHEA Grapalat" w:hAnsi="GHEA Grapalat"/>
          <w:b/>
        </w:rPr>
        <w:t>И ИХ ОТЗЫВА</w:t>
      </w:r>
    </w:p>
    <w:p w:rsidR="00096865" w:rsidRPr="00AC25BD"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AC25BD">
        <w:rPr>
          <w:rFonts w:ascii="GHEA Grapalat" w:hAnsi="GHEA Grapalat"/>
          <w:i w:val="0"/>
          <w:sz w:val="24"/>
          <w:szCs w:val="24"/>
        </w:rPr>
        <w:t>6.1</w:t>
      </w:r>
      <w:r w:rsidR="00A34DFE" w:rsidRPr="00AC25BD">
        <w:rPr>
          <w:rFonts w:ascii="GHEA Grapalat" w:hAnsi="GHEA Grapalat"/>
          <w:i w:val="0"/>
          <w:sz w:val="24"/>
          <w:szCs w:val="24"/>
        </w:rPr>
        <w:t>.</w:t>
      </w:r>
      <w:r w:rsidR="00294F67" w:rsidRPr="00AC25BD">
        <w:rPr>
          <w:rFonts w:ascii="GHEA Grapalat" w:hAnsi="GHEA Grapalat"/>
          <w:i w:val="0"/>
          <w:sz w:val="24"/>
          <w:szCs w:val="24"/>
        </w:rPr>
        <w:tab/>
      </w:r>
      <w:r w:rsidRPr="00AC25BD">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AC25BD"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AC25BD">
        <w:rPr>
          <w:rFonts w:ascii="GHEA Grapalat" w:hAnsi="GHEA Grapalat"/>
          <w:i w:val="0"/>
          <w:sz w:val="24"/>
          <w:szCs w:val="24"/>
        </w:rPr>
        <w:t>6.2</w:t>
      </w:r>
      <w:r w:rsidR="00A34DFE" w:rsidRPr="00AC25BD">
        <w:rPr>
          <w:rFonts w:ascii="GHEA Grapalat" w:hAnsi="GHEA Grapalat"/>
          <w:i w:val="0"/>
          <w:sz w:val="24"/>
          <w:szCs w:val="24"/>
        </w:rPr>
        <w:t>.</w:t>
      </w:r>
      <w:r w:rsidR="008E6E51" w:rsidRPr="00AC25BD">
        <w:rPr>
          <w:rFonts w:ascii="GHEA Grapalat" w:hAnsi="GHEA Grapalat"/>
          <w:i w:val="0"/>
          <w:sz w:val="24"/>
          <w:szCs w:val="24"/>
        </w:rPr>
        <w:tab/>
      </w:r>
      <w:r w:rsidRPr="00AC25BD">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AC25BD" w:rsidRDefault="00FA0E41" w:rsidP="00B46D58">
      <w:pPr>
        <w:widowControl w:val="0"/>
        <w:spacing w:after="160"/>
        <w:ind w:firstLine="567"/>
        <w:jc w:val="center"/>
        <w:rPr>
          <w:rFonts w:ascii="GHEA Grapalat" w:hAnsi="GHEA Grapalat"/>
          <w:b/>
        </w:rPr>
      </w:pPr>
    </w:p>
    <w:p w:rsidR="002626F7" w:rsidRPr="00AC25BD" w:rsidRDefault="002626F7" w:rsidP="00B46D58">
      <w:pPr>
        <w:rPr>
          <w:rFonts w:ascii="GHEA Grapalat" w:hAnsi="GHEA Grapalat" w:cs="Sylfaen"/>
        </w:rPr>
      </w:pPr>
    </w:p>
    <w:p w:rsidR="00096865" w:rsidRPr="00AC25BD" w:rsidRDefault="00E70FC4" w:rsidP="00B46D58">
      <w:pPr>
        <w:widowControl w:val="0"/>
        <w:spacing w:after="160"/>
        <w:jc w:val="center"/>
        <w:rPr>
          <w:rFonts w:ascii="GHEA Grapalat" w:hAnsi="GHEA Grapalat"/>
          <w:b/>
        </w:rPr>
      </w:pPr>
      <w:r w:rsidRPr="00AC25BD">
        <w:rPr>
          <w:rFonts w:ascii="GHEA Grapalat" w:hAnsi="GHEA Grapalat"/>
          <w:b/>
        </w:rPr>
        <w:t xml:space="preserve">8.ВСКРЫТИЕ, ОЦЕНКА ЗАЯВОК И </w:t>
      </w:r>
      <w:r w:rsidR="008E3C53" w:rsidRPr="00AC25BD">
        <w:rPr>
          <w:rFonts w:ascii="GHEA Grapalat" w:hAnsi="GHEA Grapalat"/>
          <w:b/>
        </w:rPr>
        <w:br/>
      </w:r>
      <w:r w:rsidR="00807178" w:rsidRPr="00AC25BD">
        <w:rPr>
          <w:rFonts w:ascii="GHEA Grapalat" w:hAnsi="GHEA Grapalat"/>
          <w:b/>
        </w:rPr>
        <w:t xml:space="preserve">ПОДВЕДЕНИЕ ИТОГОВ </w:t>
      </w:r>
    </w:p>
    <w:p w:rsidR="00585758" w:rsidRPr="00AC25BD" w:rsidRDefault="00585758" w:rsidP="00B46D58">
      <w:pPr>
        <w:widowControl w:val="0"/>
        <w:spacing w:after="160"/>
        <w:jc w:val="center"/>
        <w:rPr>
          <w:rFonts w:ascii="GHEA Grapalat" w:hAnsi="GHEA Grapalat"/>
          <w:b/>
        </w:rPr>
      </w:pPr>
    </w:p>
    <w:p w:rsidR="00096865" w:rsidRPr="00AC25BD"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AC25BD">
        <w:rPr>
          <w:rFonts w:ascii="GHEA Grapalat" w:hAnsi="GHEA Grapalat"/>
          <w:sz w:val="24"/>
          <w:szCs w:val="24"/>
        </w:rPr>
        <w:t>8.1</w:t>
      </w:r>
      <w:r w:rsidR="00D07367" w:rsidRPr="00AC25BD">
        <w:rPr>
          <w:rFonts w:ascii="GHEA Grapalat" w:hAnsi="GHEA Grapalat"/>
          <w:sz w:val="24"/>
          <w:szCs w:val="24"/>
        </w:rPr>
        <w:t>.</w:t>
      </w:r>
      <w:r w:rsidR="00D07367" w:rsidRPr="00AC25BD">
        <w:rPr>
          <w:rFonts w:ascii="GHEA Grapalat" w:hAnsi="GHEA Grapalat"/>
          <w:sz w:val="24"/>
          <w:szCs w:val="24"/>
        </w:rPr>
        <w:tab/>
      </w:r>
      <w:r w:rsidRPr="00AC25BD">
        <w:rPr>
          <w:rFonts w:ascii="GHEA Grapalat" w:hAnsi="GHEA Grapalat"/>
          <w:sz w:val="24"/>
          <w:szCs w:val="24"/>
        </w:rPr>
        <w:t xml:space="preserve">Вскрытие заявок произойдет посредством системы на </w:t>
      </w:r>
      <w:r w:rsidR="00EB71F5" w:rsidRPr="00AC25BD">
        <w:rPr>
          <w:rFonts w:ascii="GHEA Grapalat" w:hAnsi="GHEA Grapalat"/>
          <w:i/>
          <w:sz w:val="22"/>
          <w:szCs w:val="22"/>
          <w:lang w:val="af-ZA"/>
        </w:rPr>
        <w:t>0</w:t>
      </w:r>
      <w:r w:rsidR="00EB71F5" w:rsidRPr="00AC25BD">
        <w:rPr>
          <w:rFonts w:ascii="GHEA Grapalat" w:hAnsi="GHEA Grapalat"/>
          <w:i/>
          <w:sz w:val="22"/>
          <w:szCs w:val="22"/>
          <w:lang w:val="hy-AM"/>
        </w:rPr>
        <w:t>5</w:t>
      </w:r>
      <w:r w:rsidR="00EB71F5" w:rsidRPr="00AC25BD">
        <w:rPr>
          <w:rFonts w:ascii="GHEA Grapalat" w:hAnsi="GHEA Grapalat"/>
          <w:i/>
          <w:sz w:val="22"/>
          <w:szCs w:val="22"/>
          <w:lang w:val="af-ZA"/>
        </w:rPr>
        <w:t>.02.2021</w:t>
      </w:r>
      <w:r w:rsidR="00486A60" w:rsidRPr="00AC25BD">
        <w:rPr>
          <w:rFonts w:ascii="GHEA Grapalat" w:hAnsi="GHEA Grapalat"/>
          <w:sz w:val="22"/>
          <w:szCs w:val="22"/>
        </w:rPr>
        <w:t>г</w:t>
      </w:r>
      <w:r w:rsidR="00304B1A">
        <w:rPr>
          <w:rFonts w:ascii="GHEA Grapalat" w:hAnsi="GHEA Grapalat"/>
          <w:sz w:val="24"/>
          <w:szCs w:val="24"/>
        </w:rPr>
        <w:t>. 16:3</w:t>
      </w:r>
      <w:r w:rsidR="00486A60" w:rsidRPr="00AC25BD">
        <w:rPr>
          <w:rFonts w:ascii="GHEA Grapalat" w:hAnsi="GHEA Grapalat"/>
          <w:sz w:val="24"/>
          <w:szCs w:val="24"/>
        </w:rPr>
        <w:t>0</w:t>
      </w:r>
      <w:r w:rsidRPr="00AC25BD">
        <w:rPr>
          <w:rFonts w:ascii="GHEA Grapalat" w:hAnsi="GHEA Grapalat"/>
          <w:sz w:val="24"/>
          <w:szCs w:val="24"/>
        </w:rPr>
        <w:t xml:space="preserve">. </w:t>
      </w:r>
    </w:p>
    <w:p w:rsidR="00ED6836" w:rsidRPr="00AC25BD" w:rsidRDefault="009B6D58" w:rsidP="00B46D58">
      <w:pPr>
        <w:widowControl w:val="0"/>
        <w:spacing w:after="160"/>
        <w:ind w:firstLine="567"/>
        <w:jc w:val="both"/>
        <w:rPr>
          <w:rFonts w:ascii="GHEA Grapalat" w:hAnsi="GHEA Grapalat" w:cs="Sylfaen"/>
        </w:rPr>
      </w:pPr>
      <w:r w:rsidRPr="00AC25BD">
        <w:rPr>
          <w:rFonts w:ascii="GHEA Grapalat" w:hAnsi="GHEA Grapalat"/>
        </w:rPr>
        <w:t>На заседании по вскрытию</w:t>
      </w:r>
      <w:r w:rsidR="001F2926" w:rsidRPr="00AC25BD">
        <w:rPr>
          <w:rFonts w:ascii="GHEA Grapalat" w:hAnsi="GHEA Grapalat"/>
        </w:rPr>
        <w:t xml:space="preserve"> и оценке</w:t>
      </w:r>
      <w:r w:rsidRPr="00AC25BD">
        <w:rPr>
          <w:rFonts w:ascii="GHEA Grapalat" w:hAnsi="GHEA Grapalat"/>
        </w:rPr>
        <w:t xml:space="preserve"> заявок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p>
    <w:p w:rsidR="003B60D5" w:rsidRPr="00AC25BD" w:rsidRDefault="00ED6836" w:rsidP="00B46D58">
      <w:pPr>
        <w:widowControl w:val="0"/>
        <w:spacing w:after="160"/>
        <w:ind w:firstLine="567"/>
        <w:jc w:val="both"/>
        <w:rPr>
          <w:rFonts w:ascii="GHEA Grapalat" w:hAnsi="GHEA Grapalat" w:cs="Sylfaen"/>
        </w:rPr>
      </w:pPr>
      <w:r w:rsidRPr="00AC25BD">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w:t>
      </w:r>
      <w:r w:rsidRPr="00AC25BD">
        <w:rPr>
          <w:rFonts w:ascii="GHEA Grapalat" w:hAnsi="GHEA Grapalat"/>
        </w:rPr>
        <w:lastRenderedPageBreak/>
        <w:t xml:space="preserve">поданных ему заявок. После утверждения загружается протокол о вскрытии заявок (в системе </w:t>
      </w:r>
      <w:r w:rsidR="009F10E4" w:rsidRPr="00AC25BD">
        <w:rPr>
          <w:rFonts w:ascii="GHEA Grapalat" w:hAnsi="GHEA Grapalat"/>
        </w:rPr>
        <w:t>—</w:t>
      </w:r>
      <w:r w:rsidRPr="00AC25BD">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rsidR="009A796C" w:rsidRPr="00AC25BD" w:rsidRDefault="00FD2748" w:rsidP="00B46D58">
      <w:pPr>
        <w:widowControl w:val="0"/>
        <w:tabs>
          <w:tab w:val="left" w:pos="1134"/>
        </w:tabs>
        <w:spacing w:after="160"/>
        <w:ind w:firstLine="567"/>
        <w:jc w:val="both"/>
        <w:rPr>
          <w:rFonts w:ascii="GHEA Grapalat" w:hAnsi="GHEA Grapalat" w:cs="Sylfaen"/>
        </w:rPr>
      </w:pPr>
      <w:r w:rsidRPr="00AC25BD">
        <w:rPr>
          <w:rFonts w:ascii="GHEA Grapalat" w:hAnsi="GHEA Grapalat"/>
        </w:rPr>
        <w:t>8.2.</w:t>
      </w:r>
      <w:r w:rsidR="00D07367" w:rsidRPr="00AC25BD">
        <w:rPr>
          <w:rFonts w:ascii="GHEA Grapalat" w:hAnsi="GHEA Grapalat"/>
        </w:rPr>
        <w:tab/>
      </w:r>
      <w:r w:rsidRPr="00AC25BD">
        <w:rPr>
          <w:rFonts w:ascii="GHEA Grapalat" w:hAnsi="GHEA Grapalat"/>
        </w:rPr>
        <w:t xml:space="preserve">Заявки оцениваются в порядке, установленном настоящим приглашением. </w:t>
      </w:r>
    </w:p>
    <w:p w:rsidR="002A665D" w:rsidRPr="00AC25BD" w:rsidRDefault="00CF34DE" w:rsidP="00B46D58">
      <w:pPr>
        <w:widowControl w:val="0"/>
        <w:spacing w:after="160"/>
        <w:ind w:firstLine="567"/>
        <w:jc w:val="both"/>
      </w:pPr>
      <w:r w:rsidRPr="00AC25BD">
        <w:rPr>
          <w:rFonts w:ascii="GHEA Grapalat" w:hAnsi="GHEA Grapalat"/>
        </w:rPr>
        <w:t>Е</w:t>
      </w:r>
      <w:r w:rsidR="00CA7C54" w:rsidRPr="00AC25BD">
        <w:rPr>
          <w:rFonts w:ascii="GHEA Grapalat" w:hAnsi="GHEA Grapalat"/>
        </w:rPr>
        <w:t xml:space="preserve">сли количество лотов </w:t>
      </w:r>
      <w:r w:rsidR="00D42D33" w:rsidRPr="00AC25BD">
        <w:rPr>
          <w:rFonts w:ascii="GHEA Grapalat" w:hAnsi="GHEA Grapalat"/>
        </w:rPr>
        <w:t xml:space="preserve">в </w:t>
      </w:r>
      <w:r w:rsidR="00CA7C54" w:rsidRPr="00AC25BD">
        <w:rPr>
          <w:rFonts w:ascii="GHEA Grapalat" w:hAnsi="GHEA Grapalat"/>
        </w:rPr>
        <w:t>процедур</w:t>
      </w:r>
      <w:r w:rsidR="00D42D33" w:rsidRPr="00AC25BD">
        <w:rPr>
          <w:rFonts w:ascii="GHEA Grapalat" w:hAnsi="GHEA Grapalat"/>
        </w:rPr>
        <w:t>е</w:t>
      </w:r>
      <w:r w:rsidR="00CA7C54" w:rsidRPr="00AC25BD">
        <w:rPr>
          <w:rFonts w:ascii="GHEA Grapalat" w:hAnsi="GHEA Grapalat"/>
        </w:rPr>
        <w:t xml:space="preserve"> закупок не превышает семдесять пять</w:t>
      </w:r>
      <w:r w:rsidRPr="00AC25BD">
        <w:rPr>
          <w:rFonts w:ascii="GHEA Grapalat" w:hAnsi="GHEA Grapalat"/>
        </w:rPr>
        <w:t xml:space="preserve"> лотов</w:t>
      </w:r>
      <w:r w:rsidR="00CA7C54" w:rsidRPr="00AC25BD">
        <w:rPr>
          <w:rFonts w:ascii="GHEA Grapalat" w:hAnsi="GHEA Grapalat"/>
        </w:rPr>
        <w:t xml:space="preserve">- оценка </w:t>
      </w:r>
      <w:r w:rsidR="009A796C" w:rsidRPr="00AC25BD">
        <w:rPr>
          <w:rFonts w:ascii="GHEA Grapalat" w:hAnsi="GHEA Grapalat"/>
        </w:rPr>
        <w:t xml:space="preserve">заявок осуществляется в течение </w:t>
      </w:r>
      <w:r w:rsidR="00CA7C54" w:rsidRPr="00AC25BD">
        <w:rPr>
          <w:rFonts w:ascii="GHEA Grapalat" w:hAnsi="GHEA Grapalat"/>
        </w:rPr>
        <w:t xml:space="preserve">десяти </w:t>
      </w:r>
      <w:r w:rsidR="009A796C" w:rsidRPr="00AC25BD">
        <w:rPr>
          <w:rFonts w:ascii="GHEA Grapalat" w:hAnsi="GHEA Grapalat"/>
        </w:rPr>
        <w:t>рабочих дней со дня истечения окончательного срока их подачи, а</w:t>
      </w:r>
      <w:r w:rsidR="00CA7C54" w:rsidRPr="00AC25BD">
        <w:rPr>
          <w:rFonts w:ascii="GHEA Grapalat" w:hAnsi="GHEA Grapalat"/>
        </w:rPr>
        <w:t xml:space="preserve"> при превышении-</w:t>
      </w:r>
      <w:r w:rsidR="009A796C" w:rsidRPr="00AC25BD">
        <w:rPr>
          <w:rFonts w:ascii="GHEA Grapalat" w:hAnsi="GHEA Grapalat"/>
        </w:rPr>
        <w:t xml:space="preserve"> в течение </w:t>
      </w:r>
      <w:r w:rsidR="00CA7C54" w:rsidRPr="00AC25BD">
        <w:rPr>
          <w:rFonts w:ascii="GHEA Grapalat" w:hAnsi="GHEA Grapalat"/>
        </w:rPr>
        <w:t xml:space="preserve">пятнадцати </w:t>
      </w:r>
      <w:r w:rsidR="009A796C" w:rsidRPr="00AC25BD">
        <w:rPr>
          <w:rFonts w:ascii="GHEA Grapalat" w:hAnsi="GHEA Grapalat"/>
        </w:rPr>
        <w:t>рабочих дней.</w:t>
      </w:r>
    </w:p>
    <w:p w:rsidR="00ED6836" w:rsidRPr="00AC25BD" w:rsidRDefault="00745561" w:rsidP="00B46D58">
      <w:pPr>
        <w:widowControl w:val="0"/>
        <w:spacing w:after="160"/>
        <w:ind w:firstLine="567"/>
        <w:jc w:val="both"/>
        <w:rPr>
          <w:rFonts w:ascii="GHEA Grapalat" w:hAnsi="GHEA Grapalat" w:cs="Sylfaen"/>
        </w:rPr>
      </w:pPr>
      <w:r w:rsidRPr="00AC25BD">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AC25BD">
        <w:rPr>
          <w:rFonts w:ascii="GHEA Grapalat" w:hAnsi="GHEA Grapalat"/>
        </w:rPr>
        <w:t xml:space="preserve"> и оценке </w:t>
      </w:r>
      <w:r w:rsidRPr="00AC25BD">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sidRPr="00AC25BD">
        <w:rPr>
          <w:rFonts w:ascii="GHEA Grapalat" w:hAnsi="GHEA Grapalat"/>
        </w:rPr>
        <w:t>, за исключением случая, установленного пунктом 8.9 части 1 настоящего приглашения</w:t>
      </w:r>
      <w:r w:rsidRPr="00AC25BD">
        <w:rPr>
          <w:rFonts w:ascii="GHEA Grapalat" w:hAnsi="GHEA Grapalat"/>
        </w:rPr>
        <w:t>.</w:t>
      </w:r>
    </w:p>
    <w:p w:rsidR="00096865" w:rsidRPr="00AC25BD"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AC25BD">
        <w:rPr>
          <w:rFonts w:ascii="GHEA Grapalat" w:hAnsi="GHEA Grapalat"/>
          <w:sz w:val="24"/>
          <w:szCs w:val="24"/>
        </w:rPr>
        <w:t>8.3.</w:t>
      </w:r>
      <w:r w:rsidR="00D07367" w:rsidRPr="00AC25BD">
        <w:rPr>
          <w:rFonts w:ascii="GHEA Grapalat" w:hAnsi="GHEA Grapalat"/>
          <w:sz w:val="24"/>
          <w:szCs w:val="24"/>
        </w:rPr>
        <w:tab/>
      </w:r>
      <w:r w:rsidRPr="00AC25BD">
        <w:rPr>
          <w:rFonts w:ascii="GHEA Grapalat" w:hAnsi="GHEA Grapalat"/>
          <w:sz w:val="24"/>
          <w:szCs w:val="24"/>
        </w:rPr>
        <w:t xml:space="preserve">С целью определения </w:t>
      </w:r>
      <w:r w:rsidR="00D22CBB" w:rsidRPr="00AC25BD">
        <w:rPr>
          <w:rFonts w:ascii="GHEA Grapalat" w:hAnsi="GHEA Grapalat"/>
          <w:sz w:val="24"/>
          <w:szCs w:val="24"/>
        </w:rPr>
        <w:t xml:space="preserve">отобранного и </w:t>
      </w:r>
      <w:r w:rsidRPr="00AC25BD">
        <w:rPr>
          <w:rFonts w:ascii="GHEA Grapalat" w:hAnsi="GHEA Grapalat"/>
          <w:sz w:val="24"/>
          <w:szCs w:val="24"/>
        </w:rPr>
        <w:t>занявших последующие места</w:t>
      </w:r>
      <w:r w:rsidR="00D42D33" w:rsidRPr="00AC25BD">
        <w:rPr>
          <w:rFonts w:ascii="GHEA Grapalat" w:hAnsi="GHEA Grapalat"/>
          <w:sz w:val="24"/>
          <w:szCs w:val="24"/>
        </w:rPr>
        <w:t xml:space="preserve"> участников</w:t>
      </w:r>
      <w:r w:rsidRPr="00AC25BD">
        <w:rPr>
          <w:rFonts w:ascii="GHEA Grapalat" w:hAnsi="GHEA Grapalat"/>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rsidR="00B514E8" w:rsidRPr="00AC25BD"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AC25BD">
        <w:rPr>
          <w:rFonts w:ascii="GHEA Grapalat" w:hAnsi="GHEA Grapalat"/>
          <w:sz w:val="24"/>
          <w:szCs w:val="24"/>
        </w:rPr>
        <w:t>8.4</w:t>
      </w:r>
      <w:r w:rsidR="00D07367" w:rsidRPr="00AC25BD">
        <w:rPr>
          <w:rFonts w:ascii="GHEA Grapalat" w:hAnsi="GHEA Grapalat"/>
          <w:sz w:val="24"/>
          <w:szCs w:val="24"/>
        </w:rPr>
        <w:t>.</w:t>
      </w:r>
      <w:r w:rsidR="00D07367" w:rsidRPr="00AC25BD">
        <w:rPr>
          <w:rFonts w:ascii="GHEA Grapalat" w:hAnsi="GHEA Grapalat"/>
          <w:sz w:val="24"/>
          <w:szCs w:val="24"/>
        </w:rPr>
        <w:tab/>
      </w:r>
      <w:r w:rsidR="00D22CBB" w:rsidRPr="00AC25BD">
        <w:rPr>
          <w:rFonts w:ascii="GHEA Grapalat" w:hAnsi="GHEA Grapalat"/>
          <w:sz w:val="24"/>
          <w:szCs w:val="24"/>
        </w:rPr>
        <w:t>Отобранный у</w:t>
      </w:r>
      <w:r w:rsidRPr="00AC25BD">
        <w:rPr>
          <w:rFonts w:ascii="GHEA Grapalat" w:hAnsi="GHEA Grapalat"/>
          <w:sz w:val="24"/>
          <w:szCs w:val="24"/>
        </w:rPr>
        <w:t>частник</w:t>
      </w:r>
      <w:r w:rsidR="00565DE1" w:rsidRPr="00AC25BD">
        <w:rPr>
          <w:rFonts w:ascii="GHEA Grapalat" w:hAnsi="GHEA Grapalat"/>
          <w:sz w:val="24"/>
          <w:szCs w:val="24"/>
        </w:rPr>
        <w:t xml:space="preserve"> </w:t>
      </w:r>
      <w:r w:rsidRPr="00AC25BD">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AC25BD">
        <w:rPr>
          <w:rFonts w:ascii="GHEA Grapalat" w:hAnsi="GHEA Grapalat"/>
          <w:sz w:val="24"/>
          <w:szCs w:val="24"/>
        </w:rPr>
        <w:t>отобранного</w:t>
      </w:r>
      <w:r w:rsidR="0066621D" w:rsidRPr="00AC25BD">
        <w:rPr>
          <w:rFonts w:ascii="GHEA Grapalat" w:hAnsi="GHEA Grapalat"/>
          <w:sz w:val="24"/>
          <w:szCs w:val="24"/>
        </w:rPr>
        <w:t xml:space="preserve"> участника</w:t>
      </w:r>
      <w:r w:rsidR="009A0BDF" w:rsidRPr="00AC25BD">
        <w:rPr>
          <w:rFonts w:ascii="GHEA Grapalat" w:hAnsi="GHEA Grapalat"/>
          <w:sz w:val="24"/>
          <w:szCs w:val="24"/>
        </w:rPr>
        <w:t xml:space="preserve"> и </w:t>
      </w:r>
      <w:r w:rsidRPr="00AC25BD">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rsidR="00096865" w:rsidRPr="00AC25BD"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AC25BD">
        <w:rPr>
          <w:rFonts w:ascii="GHEA Grapalat" w:hAnsi="GHEA Grapalat"/>
          <w:i w:val="0"/>
          <w:sz w:val="24"/>
          <w:szCs w:val="24"/>
        </w:rPr>
        <w:t>8.5</w:t>
      </w:r>
      <w:r w:rsidR="00644850" w:rsidRPr="00AC25BD">
        <w:rPr>
          <w:rFonts w:ascii="GHEA Grapalat" w:hAnsi="GHEA Grapalat"/>
          <w:i w:val="0"/>
          <w:sz w:val="24"/>
          <w:szCs w:val="24"/>
        </w:rPr>
        <w:t>.</w:t>
      </w:r>
      <w:r w:rsidR="00644850" w:rsidRPr="00AC25BD">
        <w:rPr>
          <w:rFonts w:ascii="GHEA Grapalat" w:hAnsi="GHEA Grapalat"/>
          <w:i w:val="0"/>
          <w:sz w:val="24"/>
          <w:szCs w:val="24"/>
        </w:rPr>
        <w:tab/>
      </w:r>
      <w:r w:rsidRPr="00AC25BD">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486A60" w:rsidRPr="00AC25BD">
        <w:rPr>
          <w:rFonts w:ascii="GHEA Grapalat" w:hAnsi="GHEA Grapalat"/>
          <w:i w:val="0"/>
          <w:sz w:val="24"/>
          <w:szCs w:val="24"/>
        </w:rPr>
        <w:t>дня Центрального банка</w:t>
      </w:r>
      <w:r w:rsidR="00486A60" w:rsidRPr="00AC25BD">
        <w:rPr>
          <w:rStyle w:val="FootnoteReference"/>
          <w:rFonts w:ascii="GHEA Grapalat" w:hAnsi="GHEA Grapalat"/>
          <w:i w:val="0"/>
          <w:sz w:val="24"/>
          <w:szCs w:val="24"/>
        </w:rPr>
        <w:t xml:space="preserve"> </w:t>
      </w:r>
      <w:r w:rsidR="00D42D33" w:rsidRPr="00AC25BD">
        <w:rPr>
          <w:rStyle w:val="FootnoteReference"/>
          <w:rFonts w:ascii="GHEA Grapalat" w:hAnsi="GHEA Grapalat"/>
          <w:i w:val="0"/>
          <w:sz w:val="24"/>
          <w:szCs w:val="24"/>
        </w:rPr>
        <w:footnoteReference w:customMarkFollows="1" w:id="6"/>
        <w:t>11</w:t>
      </w:r>
      <w:r w:rsidR="00A01157" w:rsidRPr="00AC25BD">
        <w:rPr>
          <w:rFonts w:ascii="GHEA Grapalat" w:hAnsi="GHEA Grapalat"/>
          <w:i w:val="0"/>
          <w:sz w:val="24"/>
          <w:szCs w:val="24"/>
        </w:rPr>
        <w:t>.</w:t>
      </w:r>
    </w:p>
    <w:p w:rsidR="00096865" w:rsidRPr="00AC25BD"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AC25BD">
        <w:rPr>
          <w:rFonts w:ascii="GHEA Grapalat" w:hAnsi="GHEA Grapalat"/>
          <w:i w:val="0"/>
          <w:sz w:val="24"/>
          <w:szCs w:val="24"/>
        </w:rPr>
        <w:t>8.6.</w:t>
      </w:r>
      <w:r w:rsidR="00644850" w:rsidRPr="00AC25BD">
        <w:rPr>
          <w:rFonts w:ascii="GHEA Grapalat" w:hAnsi="GHEA Grapalat"/>
          <w:i w:val="0"/>
          <w:sz w:val="24"/>
          <w:szCs w:val="24"/>
        </w:rPr>
        <w:tab/>
      </w:r>
      <w:r w:rsidRPr="00AC25BD">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AC25BD" w:rsidRDefault="00096865"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AC25BD">
        <w:rPr>
          <w:rFonts w:ascii="GHEA Grapalat" w:hAnsi="GHEA Grapalat"/>
          <w:i w:val="0"/>
          <w:sz w:val="24"/>
          <w:szCs w:val="24"/>
        </w:rPr>
        <w:t>1)</w:t>
      </w:r>
      <w:r w:rsidR="00644850" w:rsidRPr="00AC25BD">
        <w:rPr>
          <w:rFonts w:ascii="GHEA Grapalat" w:hAnsi="GHEA Grapalat"/>
          <w:i w:val="0"/>
          <w:sz w:val="24"/>
          <w:szCs w:val="24"/>
        </w:rPr>
        <w:tab/>
      </w:r>
      <w:r w:rsidRPr="00AC25BD">
        <w:rPr>
          <w:rFonts w:ascii="GHEA Grapalat" w:hAnsi="GHEA Grapalat"/>
          <w:i w:val="0"/>
          <w:sz w:val="24"/>
          <w:szCs w:val="24"/>
        </w:rPr>
        <w:t xml:space="preserve">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w:t>
      </w:r>
      <w:r w:rsidRPr="00AC25BD">
        <w:rPr>
          <w:rFonts w:ascii="GHEA Grapalat" w:hAnsi="GHEA Grapalat"/>
          <w:i w:val="0"/>
          <w:sz w:val="24"/>
          <w:szCs w:val="24"/>
        </w:rPr>
        <w:lastRenderedPageBreak/>
        <w:t>средства, предусмотренные абзацем 2 пункта 8.1. части</w:t>
      </w:r>
      <w:r w:rsidR="008013BF" w:rsidRPr="00AC25BD">
        <w:rPr>
          <w:rFonts w:ascii="Courier New" w:hAnsi="Courier New" w:cs="Courier New"/>
          <w:i w:val="0"/>
          <w:sz w:val="24"/>
          <w:szCs w:val="24"/>
          <w:lang w:val="en-US"/>
        </w:rPr>
        <w:t> </w:t>
      </w:r>
      <w:r w:rsidRPr="00AC25BD">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sidRPr="00AC25BD">
        <w:rPr>
          <w:rFonts w:ascii="GHEA Grapalat" w:hAnsi="GHEA Grapalat"/>
          <w:i w:val="0"/>
          <w:sz w:val="24"/>
          <w:szCs w:val="24"/>
        </w:rPr>
        <w:t xml:space="preserve"> </w:t>
      </w:r>
      <w:r w:rsidRPr="00AC25BD">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AC25BD" w:rsidDel="00992C40"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AC25BD">
        <w:rPr>
          <w:rFonts w:ascii="GHEA Grapalat" w:hAnsi="GHEA Grapalat"/>
          <w:sz w:val="24"/>
          <w:szCs w:val="24"/>
        </w:rPr>
        <w:t>2)</w:t>
      </w:r>
      <w:r w:rsidR="00644850" w:rsidRPr="00AC25BD">
        <w:rPr>
          <w:rFonts w:ascii="GHEA Grapalat" w:hAnsi="GHEA Grapalat"/>
          <w:sz w:val="24"/>
          <w:szCs w:val="24"/>
        </w:rPr>
        <w:tab/>
      </w:r>
      <w:r w:rsidRPr="00AC25BD">
        <w:rPr>
          <w:rFonts w:ascii="GHEA Grapalat" w:hAnsi="GHEA Grapalat"/>
          <w:sz w:val="24"/>
          <w:szCs w:val="24"/>
        </w:rPr>
        <w:t>иных случаев, предусмотренных Законом.</w:t>
      </w:r>
    </w:p>
    <w:p w:rsidR="009B6D58" w:rsidRPr="00AC25BD"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AC25BD">
        <w:rPr>
          <w:rFonts w:ascii="GHEA Grapalat" w:hAnsi="GHEA Grapalat"/>
          <w:sz w:val="24"/>
          <w:szCs w:val="24"/>
        </w:rPr>
        <w:t>8.7.</w:t>
      </w:r>
      <w:r w:rsidR="00644850" w:rsidRPr="00AC25BD">
        <w:rPr>
          <w:rFonts w:ascii="GHEA Grapalat" w:hAnsi="GHEA Grapalat"/>
          <w:sz w:val="24"/>
          <w:szCs w:val="24"/>
        </w:rPr>
        <w:tab/>
      </w:r>
      <w:r w:rsidRPr="00AC25BD">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AC25BD">
        <w:rPr>
          <w:rFonts w:ascii="GHEA Grapalat" w:hAnsi="GHEA Grapalat"/>
          <w:sz w:val="24"/>
          <w:szCs w:val="24"/>
        </w:rPr>
        <w:t>отобранного</w:t>
      </w:r>
      <w:r w:rsidR="00970000" w:rsidRPr="00AC25BD">
        <w:rPr>
          <w:rFonts w:ascii="GHEA Grapalat" w:hAnsi="GHEA Grapalat"/>
          <w:sz w:val="24"/>
          <w:szCs w:val="24"/>
        </w:rPr>
        <w:t xml:space="preserve"> участника</w:t>
      </w:r>
      <w:r w:rsidR="00A00A1F" w:rsidRPr="00AC25BD">
        <w:rPr>
          <w:rFonts w:ascii="GHEA Grapalat" w:hAnsi="GHEA Grapalat"/>
          <w:sz w:val="24"/>
          <w:szCs w:val="24"/>
        </w:rPr>
        <w:t xml:space="preserve"> и </w:t>
      </w:r>
      <w:r w:rsidRPr="00AC25BD">
        <w:rPr>
          <w:rFonts w:ascii="GHEA Grapalat" w:hAnsi="GHEA Grapalat"/>
          <w:sz w:val="24"/>
          <w:szCs w:val="24"/>
        </w:rPr>
        <w:t xml:space="preserve">участников, </w:t>
      </w:r>
      <w:r w:rsidR="00A00A1F" w:rsidRPr="00AC25BD">
        <w:rPr>
          <w:rFonts w:ascii="GHEA Grapalat" w:hAnsi="GHEA Grapalat"/>
          <w:sz w:val="24"/>
          <w:szCs w:val="24"/>
        </w:rPr>
        <w:t xml:space="preserve"> занявших </w:t>
      </w:r>
      <w:r w:rsidRPr="00AC25BD">
        <w:rPr>
          <w:rFonts w:ascii="GHEA Grapalat" w:hAnsi="GHEA Grapalat"/>
          <w:sz w:val="24"/>
          <w:szCs w:val="24"/>
        </w:rPr>
        <w:t xml:space="preserve">последующие места. </w:t>
      </w:r>
      <w:r w:rsidR="002F2045" w:rsidRPr="00AC25BD">
        <w:rPr>
          <w:rFonts w:ascii="GHEA Grapalat" w:hAnsi="GHEA Grapalat"/>
          <w:sz w:val="24"/>
          <w:szCs w:val="24"/>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AC25BD">
        <w:rPr>
          <w:rFonts w:ascii="GHEA Grapalat" w:hAnsi="GHEA Grapalat"/>
          <w:sz w:val="24"/>
          <w:szCs w:val="24"/>
        </w:rPr>
        <w:t>.</w:t>
      </w:r>
      <w:r w:rsidRPr="00AC25BD">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sidRPr="00AC25BD">
        <w:rPr>
          <w:rFonts w:ascii="GHEA Grapalat" w:hAnsi="GHEA Grapalat"/>
          <w:sz w:val="24"/>
          <w:szCs w:val="24"/>
        </w:rPr>
        <w:t>ании части 6 статьи 15 Закона:</w:t>
      </w:r>
    </w:p>
    <w:p w:rsidR="009B6D58" w:rsidRPr="00AC25BD"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AC25BD">
        <w:rPr>
          <w:rFonts w:ascii="GHEA Grapalat" w:hAnsi="GHEA Grapalat"/>
          <w:sz w:val="24"/>
          <w:szCs w:val="24"/>
        </w:rPr>
        <w:t>а.</w:t>
      </w:r>
      <w:r w:rsidR="00186559" w:rsidRPr="00AC25BD">
        <w:rPr>
          <w:rFonts w:ascii="GHEA Grapalat" w:hAnsi="GHEA Grapalat"/>
          <w:sz w:val="24"/>
          <w:szCs w:val="24"/>
        </w:rPr>
        <w:tab/>
      </w:r>
      <w:r w:rsidRPr="00AC25BD">
        <w:rPr>
          <w:rFonts w:ascii="GHEA Grapalat" w:hAnsi="GHEA Grapalat"/>
          <w:sz w:val="24"/>
          <w:szCs w:val="24"/>
        </w:rPr>
        <w:t>для определения</w:t>
      </w:r>
      <w:r w:rsidR="005F09CE" w:rsidRPr="00AC25BD">
        <w:rPr>
          <w:rFonts w:ascii="GHEA Grapalat" w:hAnsi="GHEA Grapalat"/>
          <w:sz w:val="24"/>
          <w:szCs w:val="24"/>
        </w:rPr>
        <w:t xml:space="preserve"> отобранного</w:t>
      </w:r>
      <w:r w:rsidR="000C6E1C" w:rsidRPr="00AC25BD">
        <w:rPr>
          <w:rFonts w:ascii="GHEA Grapalat" w:hAnsi="GHEA Grapalat"/>
          <w:sz w:val="24"/>
          <w:szCs w:val="24"/>
        </w:rPr>
        <w:t xml:space="preserve"> участника</w:t>
      </w:r>
      <w:r w:rsidR="005F09CE" w:rsidRPr="00AC25BD">
        <w:rPr>
          <w:rFonts w:ascii="GHEA Grapalat" w:hAnsi="GHEA Grapalat"/>
          <w:sz w:val="24"/>
          <w:szCs w:val="24"/>
        </w:rPr>
        <w:t xml:space="preserve"> и</w:t>
      </w:r>
      <w:r w:rsidRPr="00AC25BD">
        <w:rPr>
          <w:rFonts w:ascii="GHEA Grapalat" w:hAnsi="GHEA Grapalat"/>
          <w:sz w:val="24"/>
          <w:szCs w:val="24"/>
        </w:rPr>
        <w:t xml:space="preserve"> участников, занявших последующие места, с</w:t>
      </w:r>
      <w:r w:rsidR="00A50C53" w:rsidRPr="00AC25BD">
        <w:rPr>
          <w:rFonts w:ascii="Courier New" w:hAnsi="Courier New" w:cs="Courier New"/>
          <w:sz w:val="24"/>
          <w:szCs w:val="24"/>
          <w:lang w:val="en-US"/>
        </w:rPr>
        <w:t> </w:t>
      </w:r>
      <w:r w:rsidRPr="00AC25BD">
        <w:rPr>
          <w:rFonts w:ascii="GHEA Grapalat" w:hAnsi="GHEA Grapalat"/>
          <w:sz w:val="24"/>
          <w:szCs w:val="24"/>
        </w:rPr>
        <w:t>целью сокращения предложенных на заседании комиссии цен, со всеми участниками,</w:t>
      </w:r>
      <w:r w:rsidR="00AA7117" w:rsidRPr="00AC25BD">
        <w:rPr>
          <w:rFonts w:ascii="GHEA Grapalat" w:hAnsi="GHEA Grapalat"/>
          <w:sz w:val="24"/>
          <w:szCs w:val="24"/>
        </w:rPr>
        <w:t xml:space="preserve"> </w:t>
      </w:r>
      <w:r w:rsidRPr="00AC25BD">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AC25BD"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AC25BD">
        <w:rPr>
          <w:rFonts w:ascii="GHEA Grapalat" w:hAnsi="GHEA Grapalat"/>
          <w:sz w:val="24"/>
          <w:szCs w:val="24"/>
        </w:rPr>
        <w:t>б.</w:t>
      </w:r>
      <w:r w:rsidR="00186559" w:rsidRPr="00AC25BD">
        <w:rPr>
          <w:rFonts w:ascii="GHEA Grapalat" w:hAnsi="GHEA Grapalat"/>
          <w:sz w:val="24"/>
          <w:szCs w:val="24"/>
        </w:rPr>
        <w:tab/>
      </w:r>
      <w:r w:rsidRPr="00AC25BD">
        <w:rPr>
          <w:rFonts w:ascii="GHEA Grapalat" w:hAnsi="GHEA Grapalat"/>
          <w:sz w:val="24"/>
          <w:szCs w:val="24"/>
        </w:rPr>
        <w:t>в противном случае заседание комиссии приостанавливается, и в течение одного рабочего дня секретарь комиссии посредством системы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C25BD"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AC25BD">
        <w:rPr>
          <w:rFonts w:ascii="GHEA Grapalat" w:hAnsi="GHEA Grapalat"/>
          <w:sz w:val="24"/>
          <w:szCs w:val="24"/>
        </w:rPr>
        <w:t>в.</w:t>
      </w:r>
      <w:r w:rsidR="00186559" w:rsidRPr="00AC25BD">
        <w:rPr>
          <w:rFonts w:ascii="GHEA Grapalat" w:hAnsi="GHEA Grapalat"/>
          <w:sz w:val="24"/>
          <w:szCs w:val="24"/>
        </w:rPr>
        <w:tab/>
      </w:r>
      <w:r w:rsidRPr="00AC25BD">
        <w:rPr>
          <w:rFonts w:ascii="GHEA Grapalat" w:hAnsi="GHEA Grapalat"/>
          <w:sz w:val="24"/>
          <w:szCs w:val="24"/>
        </w:rPr>
        <w:t xml:space="preserve">переговоры проводятся не раннее чем на второй и не позднее чем на </w:t>
      </w:r>
      <w:r w:rsidR="00996FDC" w:rsidRPr="00AC25BD">
        <w:rPr>
          <w:rFonts w:ascii="GHEA Grapalat" w:hAnsi="GHEA Grapalat"/>
          <w:sz w:val="24"/>
          <w:szCs w:val="24"/>
        </w:rPr>
        <w:t xml:space="preserve">пятый </w:t>
      </w:r>
      <w:r w:rsidRPr="00AC25BD">
        <w:rPr>
          <w:rFonts w:ascii="GHEA Grapalat" w:hAnsi="GHEA Grapalat"/>
          <w:sz w:val="24"/>
          <w:szCs w:val="24"/>
        </w:rPr>
        <w:t>рабочий день со дня отправки извещения</w:t>
      </w:r>
      <w:r w:rsidR="00A50C53" w:rsidRPr="00AC25BD">
        <w:rPr>
          <w:rFonts w:ascii="GHEA Grapalat" w:hAnsi="GHEA Grapalat"/>
          <w:sz w:val="24"/>
          <w:szCs w:val="24"/>
        </w:rPr>
        <w:t>,</w:t>
      </w:r>
    </w:p>
    <w:p w:rsidR="009B6D58" w:rsidRPr="00AC25BD"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AC25BD">
        <w:rPr>
          <w:rFonts w:ascii="GHEA Grapalat" w:hAnsi="GHEA Grapalat"/>
          <w:sz w:val="24"/>
          <w:szCs w:val="24"/>
        </w:rPr>
        <w:t>г.</w:t>
      </w:r>
      <w:r w:rsidR="00186559" w:rsidRPr="00AC25BD">
        <w:rPr>
          <w:rFonts w:ascii="GHEA Grapalat" w:hAnsi="GHEA Grapalat"/>
          <w:sz w:val="24"/>
          <w:szCs w:val="24"/>
        </w:rPr>
        <w:tab/>
      </w:r>
      <w:r w:rsidRPr="00AC25BD">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AC25BD"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AC25BD">
        <w:rPr>
          <w:rFonts w:ascii="GHEA Grapalat" w:hAnsi="GHEA Grapalat"/>
          <w:sz w:val="24"/>
          <w:szCs w:val="24"/>
        </w:rPr>
        <w:t>д.</w:t>
      </w:r>
      <w:r w:rsidR="00186559" w:rsidRPr="00AC25BD">
        <w:rPr>
          <w:rFonts w:ascii="GHEA Grapalat" w:hAnsi="GHEA Grapalat"/>
          <w:sz w:val="24"/>
          <w:szCs w:val="24"/>
        </w:rPr>
        <w:tab/>
      </w:r>
      <w:r w:rsidRPr="00AC25BD">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sidRPr="00AC25BD">
        <w:rPr>
          <w:rFonts w:ascii="GHEA Grapalat" w:hAnsi="GHEA Grapalat"/>
          <w:sz w:val="24"/>
          <w:szCs w:val="24"/>
        </w:rPr>
        <w:t xml:space="preserve">присутствующим на переговорах </w:t>
      </w:r>
      <w:r w:rsidRPr="00AC25BD">
        <w:rPr>
          <w:rFonts w:ascii="GHEA Grapalat" w:hAnsi="GHEA Grapalat"/>
          <w:sz w:val="24"/>
          <w:szCs w:val="24"/>
        </w:rPr>
        <w:t>участниками</w:t>
      </w:r>
      <w:r w:rsidR="001D129F" w:rsidRPr="00AC25BD">
        <w:rPr>
          <w:rFonts w:ascii="GHEA Grapalat" w:hAnsi="GHEA Grapalat"/>
          <w:sz w:val="24"/>
          <w:szCs w:val="24"/>
        </w:rPr>
        <w:t xml:space="preserve"> </w:t>
      </w:r>
      <w:r w:rsidRPr="00AC25BD">
        <w:rPr>
          <w:rFonts w:ascii="GHEA Grapalat" w:hAnsi="GHEA Grapalat"/>
          <w:sz w:val="24"/>
          <w:szCs w:val="24"/>
        </w:rPr>
        <w:t xml:space="preserve">ценам, </w:t>
      </w:r>
      <w:r w:rsidR="00927888" w:rsidRPr="00AC25BD">
        <w:rPr>
          <w:rFonts w:ascii="GHEA Grapalat" w:hAnsi="GHEA Grapalat"/>
          <w:sz w:val="24"/>
          <w:szCs w:val="24"/>
        </w:rPr>
        <w:t xml:space="preserve">которые </w:t>
      </w:r>
      <w:r w:rsidRPr="00AC25BD">
        <w:rPr>
          <w:rFonts w:ascii="GHEA Grapalat" w:hAnsi="GHEA Grapalat"/>
          <w:sz w:val="24"/>
          <w:szCs w:val="24"/>
        </w:rPr>
        <w:t xml:space="preserve">не </w:t>
      </w:r>
      <w:r w:rsidR="00927888" w:rsidRPr="00AC25BD">
        <w:rPr>
          <w:rFonts w:ascii="GHEA Grapalat" w:hAnsi="GHEA Grapalat"/>
          <w:sz w:val="24"/>
          <w:szCs w:val="24"/>
        </w:rPr>
        <w:t xml:space="preserve">превышают цену, установленную  заявкой на закупку  </w:t>
      </w:r>
      <w:r w:rsidRPr="00AC25BD">
        <w:rPr>
          <w:rFonts w:ascii="GHEA Grapalat" w:hAnsi="GHEA Grapalat"/>
          <w:sz w:val="24"/>
          <w:szCs w:val="24"/>
        </w:rPr>
        <w:t>, определяются и объявляются</w:t>
      </w:r>
      <w:r w:rsidR="00A134CC" w:rsidRPr="00AC25BD">
        <w:rPr>
          <w:rFonts w:ascii="GHEA Grapalat" w:hAnsi="GHEA Grapalat"/>
          <w:sz w:val="24"/>
          <w:szCs w:val="24"/>
        </w:rPr>
        <w:t xml:space="preserve"> отобранный участник и</w:t>
      </w:r>
      <w:r w:rsidRPr="00AC25BD">
        <w:rPr>
          <w:rFonts w:ascii="GHEA Grapalat" w:hAnsi="GHEA Grapalat"/>
          <w:sz w:val="24"/>
          <w:szCs w:val="24"/>
        </w:rPr>
        <w:t xml:space="preserve"> участники, занявшие последующие места,</w:t>
      </w:r>
    </w:p>
    <w:p w:rsidR="008F2148" w:rsidRPr="00AC25BD" w:rsidRDefault="009B6D58" w:rsidP="00B46D58">
      <w:pPr>
        <w:pStyle w:val="norm"/>
        <w:widowControl w:val="0"/>
        <w:tabs>
          <w:tab w:val="left" w:pos="1134"/>
        </w:tabs>
        <w:spacing w:after="160" w:line="240" w:lineRule="auto"/>
        <w:ind w:firstLine="567"/>
        <w:rPr>
          <w:rFonts w:ascii="GHEA Grapalat" w:hAnsi="GHEA Grapalat"/>
          <w:sz w:val="24"/>
          <w:szCs w:val="24"/>
        </w:rPr>
      </w:pPr>
      <w:r w:rsidRPr="00AC25BD">
        <w:rPr>
          <w:rFonts w:ascii="GHEA Grapalat" w:hAnsi="GHEA Grapalat"/>
          <w:sz w:val="24"/>
          <w:szCs w:val="24"/>
        </w:rPr>
        <w:t>е.</w:t>
      </w:r>
      <w:r w:rsidR="00C37724" w:rsidRPr="00AC25BD">
        <w:rPr>
          <w:rFonts w:ascii="GHEA Grapalat" w:hAnsi="GHEA Grapalat"/>
          <w:sz w:val="24"/>
          <w:szCs w:val="24"/>
        </w:rPr>
        <w:tab/>
      </w:r>
      <w:r w:rsidRPr="00AC25BD">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sidRPr="00AC25BD">
        <w:rPr>
          <w:rFonts w:ascii="GHEA Grapalat" w:hAnsi="GHEA Grapalat"/>
          <w:sz w:val="24"/>
          <w:szCs w:val="24"/>
        </w:rPr>
        <w:t xml:space="preserve">присутствующим на переговорах </w:t>
      </w:r>
      <w:r w:rsidRPr="00AC25BD">
        <w:rPr>
          <w:rFonts w:ascii="GHEA Grapalat" w:hAnsi="GHEA Grapalat"/>
          <w:sz w:val="24"/>
          <w:szCs w:val="24"/>
        </w:rPr>
        <w:t>участниками цены превышают цену, установленную заявкой на закупку,</w:t>
      </w:r>
      <w:r w:rsidR="008F2148" w:rsidRPr="00AC25BD">
        <w:rPr>
          <w:rFonts w:ascii="GHEA Grapalat" w:hAnsi="GHEA Grapalat"/>
          <w:sz w:val="24"/>
          <w:szCs w:val="24"/>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w:t>
      </w:r>
    </w:p>
    <w:p w:rsidR="00235D56" w:rsidRPr="00AC25BD" w:rsidRDefault="008F2148" w:rsidP="00B46D58">
      <w:pPr>
        <w:pStyle w:val="norm"/>
        <w:widowControl w:val="0"/>
        <w:tabs>
          <w:tab w:val="left" w:pos="1134"/>
        </w:tabs>
        <w:spacing w:after="160" w:line="240" w:lineRule="auto"/>
        <w:ind w:firstLine="567"/>
        <w:rPr>
          <w:rFonts w:ascii="GHEA Grapalat" w:hAnsi="GHEA Grapalat"/>
          <w:sz w:val="24"/>
          <w:szCs w:val="24"/>
        </w:rPr>
      </w:pPr>
      <w:r w:rsidRPr="00AC25BD">
        <w:rPr>
          <w:rFonts w:ascii="GHEA Grapalat" w:hAnsi="GHEA Grapalat"/>
          <w:sz w:val="24"/>
          <w:szCs w:val="24"/>
        </w:rPr>
        <w:lastRenderedPageBreak/>
        <w:t>-</w:t>
      </w:r>
      <w:r w:rsidRPr="00AC25BD">
        <w:t xml:space="preserve"> </w:t>
      </w:r>
      <w:r w:rsidRPr="00AC25BD">
        <w:rPr>
          <w:rFonts w:ascii="GHEA Grapalat" w:hAnsi="GHEA Grapalat"/>
          <w:sz w:val="24"/>
          <w:szCs w:val="24"/>
        </w:rPr>
        <w:t xml:space="preserve">по характеристикам одного и того же предмета закупки в данном календарном году уже была организована </w:t>
      </w:r>
      <w:r w:rsidR="00144E38" w:rsidRPr="00AC25BD">
        <w:rPr>
          <w:rFonts w:ascii="GHEA Grapalat" w:hAnsi="GHEA Grapalat"/>
          <w:sz w:val="24"/>
          <w:szCs w:val="24"/>
        </w:rPr>
        <w:t xml:space="preserve">как минимум одна </w:t>
      </w:r>
      <w:r w:rsidRPr="00AC25BD">
        <w:rPr>
          <w:rFonts w:ascii="GHEA Grapalat" w:hAnsi="GHEA Grapalat"/>
          <w:sz w:val="24"/>
          <w:szCs w:val="24"/>
        </w:rPr>
        <w:t xml:space="preserve">конкурентная процедура закупки, которая была объявлена несостоявшейся </w:t>
      </w:r>
      <w:r w:rsidR="00E23F8C" w:rsidRPr="00AC25BD">
        <w:rPr>
          <w:rFonts w:ascii="GHEA Grapalat" w:hAnsi="GHEA Grapalat"/>
          <w:sz w:val="24"/>
          <w:szCs w:val="24"/>
        </w:rPr>
        <w:t>на основании</w:t>
      </w:r>
      <w:r w:rsidR="00144E38" w:rsidRPr="00AC25BD">
        <w:rPr>
          <w:rFonts w:ascii="GHEA Grapalat" w:hAnsi="GHEA Grapalat"/>
          <w:sz w:val="24"/>
          <w:szCs w:val="24"/>
        </w:rPr>
        <w:t xml:space="preserve"> того, что</w:t>
      </w:r>
      <w:r w:rsidRPr="00AC25BD">
        <w:rPr>
          <w:rFonts w:ascii="GHEA Grapalat" w:hAnsi="GHEA Grapalat"/>
          <w:sz w:val="24"/>
          <w:szCs w:val="24"/>
        </w:rPr>
        <w:t xml:space="preserve"> представленны</w:t>
      </w:r>
      <w:r w:rsidR="00144E38" w:rsidRPr="00AC25BD">
        <w:rPr>
          <w:rFonts w:ascii="GHEA Grapalat" w:hAnsi="GHEA Grapalat"/>
          <w:sz w:val="24"/>
          <w:szCs w:val="24"/>
        </w:rPr>
        <w:t>е</w:t>
      </w:r>
      <w:r w:rsidRPr="00AC25BD">
        <w:rPr>
          <w:rFonts w:ascii="GHEA Grapalat" w:hAnsi="GHEA Grapalat"/>
          <w:sz w:val="24"/>
          <w:szCs w:val="24"/>
        </w:rPr>
        <w:t xml:space="preserve"> участниками цен</w:t>
      </w:r>
      <w:r w:rsidR="00144E38" w:rsidRPr="00AC25BD">
        <w:rPr>
          <w:rFonts w:ascii="GHEA Grapalat" w:hAnsi="GHEA Grapalat"/>
          <w:sz w:val="24"/>
          <w:szCs w:val="24"/>
        </w:rPr>
        <w:t>ы</w:t>
      </w:r>
      <w:r w:rsidRPr="00AC25BD">
        <w:rPr>
          <w:rFonts w:ascii="GHEA Grapalat" w:hAnsi="GHEA Grapalat"/>
          <w:sz w:val="24"/>
          <w:szCs w:val="24"/>
        </w:rPr>
        <w:t xml:space="preserve"> пре</w:t>
      </w:r>
      <w:r w:rsidR="00144E38" w:rsidRPr="00AC25BD">
        <w:rPr>
          <w:rFonts w:ascii="GHEA Grapalat" w:hAnsi="GHEA Grapalat"/>
          <w:sz w:val="24"/>
          <w:szCs w:val="24"/>
        </w:rPr>
        <w:t>вышают цену, установленную</w:t>
      </w:r>
      <w:r w:rsidRPr="00AC25BD">
        <w:rPr>
          <w:rFonts w:ascii="GHEA Grapalat" w:hAnsi="GHEA Grapalat"/>
          <w:sz w:val="24"/>
          <w:szCs w:val="24"/>
        </w:rPr>
        <w:t xml:space="preserve"> заявкой на закупку</w:t>
      </w:r>
      <w:r w:rsidR="00235D56" w:rsidRPr="00AC25BD">
        <w:rPr>
          <w:rFonts w:ascii="GHEA Grapalat" w:hAnsi="GHEA Grapalat"/>
          <w:sz w:val="24"/>
          <w:szCs w:val="24"/>
        </w:rPr>
        <w:t>,</w:t>
      </w:r>
    </w:p>
    <w:p w:rsidR="008F2148" w:rsidRPr="00AC25BD" w:rsidRDefault="00235D56" w:rsidP="00B46D58">
      <w:pPr>
        <w:pStyle w:val="norm"/>
        <w:widowControl w:val="0"/>
        <w:tabs>
          <w:tab w:val="left" w:pos="1134"/>
        </w:tabs>
        <w:spacing w:after="160" w:line="240" w:lineRule="auto"/>
        <w:ind w:firstLine="567"/>
        <w:rPr>
          <w:rFonts w:ascii="GHEA Grapalat" w:hAnsi="GHEA Grapalat"/>
          <w:sz w:val="24"/>
          <w:szCs w:val="24"/>
        </w:rPr>
      </w:pPr>
      <w:r w:rsidRPr="00AC25BD">
        <w:rPr>
          <w:rFonts w:ascii="GHEA Grapalat" w:hAnsi="GHEA Grapalat"/>
          <w:sz w:val="24"/>
          <w:szCs w:val="24"/>
        </w:rPr>
        <w:t>-</w:t>
      </w:r>
      <w:r w:rsidRPr="00AC25BD">
        <w:t xml:space="preserve"> </w:t>
      </w:r>
      <w:r w:rsidR="00B11432" w:rsidRPr="00AC25BD">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sidRPr="00AC25BD">
        <w:rPr>
          <w:rFonts w:ascii="GHEA Grapalat" w:hAnsi="GHEA Grapalat"/>
          <w:sz w:val="24"/>
          <w:szCs w:val="24"/>
        </w:rPr>
        <w:t xml:space="preserve"> цены, превышающей</w:t>
      </w:r>
      <w:r w:rsidR="00B11432" w:rsidRPr="00AC25BD">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w:t>
      </w:r>
      <w:r w:rsidRPr="00AC25BD">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AC25BD">
        <w:rPr>
          <w:rFonts w:ascii="GHEA Grapalat" w:hAnsi="GHEA Grapalat"/>
          <w:sz w:val="24"/>
          <w:szCs w:val="24"/>
        </w:rPr>
        <w:t xml:space="preserve"> договора, </w:t>
      </w:r>
      <w:r w:rsidR="007D4E09" w:rsidRPr="00AC25BD">
        <w:rPr>
          <w:rFonts w:ascii="GHEA Grapalat" w:hAnsi="GHEA Grapalat"/>
          <w:sz w:val="24"/>
          <w:szCs w:val="24"/>
        </w:rPr>
        <w:t>дополнительные финансовые средства</w:t>
      </w:r>
      <w:r w:rsidR="00EC09B0" w:rsidRPr="00AC25BD">
        <w:rPr>
          <w:rFonts w:ascii="GHEA Grapalat" w:hAnsi="GHEA Grapalat"/>
          <w:sz w:val="24"/>
          <w:szCs w:val="24"/>
        </w:rPr>
        <w:t xml:space="preserve"> не предусматриваются.</w:t>
      </w:r>
    </w:p>
    <w:p w:rsidR="009B6D58" w:rsidRPr="00AC25BD" w:rsidRDefault="003572EA" w:rsidP="00B46D58">
      <w:pPr>
        <w:pStyle w:val="norm"/>
        <w:widowControl w:val="0"/>
        <w:tabs>
          <w:tab w:val="left" w:pos="1134"/>
        </w:tabs>
        <w:spacing w:after="160" w:line="240" w:lineRule="auto"/>
        <w:ind w:firstLine="567"/>
        <w:rPr>
          <w:rFonts w:ascii="GHEA Grapalat" w:hAnsi="GHEA Grapalat" w:cs="Sylfaen"/>
          <w:sz w:val="24"/>
          <w:szCs w:val="24"/>
        </w:rPr>
      </w:pPr>
      <w:r w:rsidRPr="00AC25BD">
        <w:rPr>
          <w:rFonts w:ascii="GHEA Grapalat" w:hAnsi="GHEA Grapalat"/>
          <w:sz w:val="24"/>
          <w:szCs w:val="24"/>
        </w:rPr>
        <w:t>ж.</w:t>
      </w:r>
      <w:r w:rsidR="00DF44E3" w:rsidRPr="00AC25BD">
        <w:rPr>
          <w:rFonts w:ascii="GHEA Grapalat" w:hAnsi="GHEA Grapalat"/>
          <w:sz w:val="24"/>
          <w:szCs w:val="24"/>
        </w:rPr>
        <w:t xml:space="preserve"> </w:t>
      </w:r>
      <w:r w:rsidR="00C34AFD" w:rsidRPr="00AC25BD">
        <w:rPr>
          <w:rFonts w:ascii="GHEA Grapalat" w:hAnsi="GHEA Grapalat"/>
          <w:sz w:val="24"/>
          <w:szCs w:val="24"/>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AC25BD">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sidRPr="00AC25BD">
        <w:rPr>
          <w:rFonts w:ascii="GHEA Grapalat" w:hAnsi="GHEA Grapalat"/>
          <w:sz w:val="24"/>
          <w:szCs w:val="24"/>
        </w:rPr>
        <w:t>, за исключением случая, предусмотренного абзацем ,, е " настоящего подпункта</w:t>
      </w:r>
      <w:r w:rsidR="009B6D58" w:rsidRPr="00AC25BD">
        <w:rPr>
          <w:rFonts w:ascii="GHEA Grapalat" w:hAnsi="GHEA Grapalat"/>
          <w:sz w:val="24"/>
          <w:szCs w:val="24"/>
        </w:rPr>
        <w:t xml:space="preserve">. </w:t>
      </w:r>
    </w:p>
    <w:p w:rsidR="00B514E8" w:rsidRPr="00AC25BD" w:rsidRDefault="00FD2748" w:rsidP="00B46D58">
      <w:pPr>
        <w:widowControl w:val="0"/>
        <w:tabs>
          <w:tab w:val="left" w:pos="1134"/>
        </w:tabs>
        <w:spacing w:after="160"/>
        <w:ind w:firstLine="567"/>
        <w:jc w:val="both"/>
        <w:rPr>
          <w:rFonts w:ascii="GHEA Grapalat" w:hAnsi="GHEA Grapalat"/>
        </w:rPr>
      </w:pPr>
      <w:r w:rsidRPr="00AC25BD">
        <w:rPr>
          <w:rFonts w:ascii="GHEA Grapalat" w:hAnsi="GHEA Grapalat"/>
        </w:rPr>
        <w:t>8.8.</w:t>
      </w:r>
      <w:r w:rsidR="00C37724" w:rsidRPr="00AC25BD">
        <w:rPr>
          <w:rFonts w:ascii="GHEA Grapalat" w:hAnsi="GHEA Grapalat"/>
        </w:rPr>
        <w:tab/>
      </w:r>
      <w:r w:rsidRPr="00AC25BD">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AC25BD">
        <w:rPr>
          <w:rFonts w:ascii="GHEA Grapalat" w:hAnsi="GHEA Grapalat"/>
        </w:rPr>
        <w:t xml:space="preserve">включенные в заявку </w:t>
      </w:r>
      <w:r w:rsidRPr="00AC25BD">
        <w:rPr>
          <w:rFonts w:ascii="GHEA Grapalat" w:hAnsi="GHEA Grapalat"/>
        </w:rPr>
        <w:t>документ</w:t>
      </w:r>
      <w:r w:rsidR="00F7541A" w:rsidRPr="00AC25BD">
        <w:rPr>
          <w:rFonts w:ascii="GHEA Grapalat" w:hAnsi="GHEA Grapalat"/>
        </w:rPr>
        <w:t>ы</w:t>
      </w:r>
      <w:r w:rsidRPr="00AC25BD">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sidRPr="00AC25BD">
        <w:rPr>
          <w:rFonts w:ascii="Courier New" w:hAnsi="Courier New" w:cs="Courier New"/>
          <w:lang w:val="en-US"/>
        </w:rPr>
        <w:t> </w:t>
      </w:r>
      <w:r w:rsidRPr="00AC25BD">
        <w:rPr>
          <w:rFonts w:ascii="GHEA Grapalat" w:hAnsi="GHEA Grapalat"/>
        </w:rPr>
        <w:t>препятствуя нормальному функционированию комиссии.</w:t>
      </w:r>
    </w:p>
    <w:p w:rsidR="00AD2081" w:rsidRPr="00AC25BD" w:rsidRDefault="00A150A9" w:rsidP="00B46D58">
      <w:pPr>
        <w:pStyle w:val="norm"/>
        <w:widowControl w:val="0"/>
        <w:tabs>
          <w:tab w:val="left" w:pos="1134"/>
        </w:tabs>
        <w:spacing w:after="160" w:line="240" w:lineRule="auto"/>
        <w:ind w:firstLine="567"/>
        <w:rPr>
          <w:rFonts w:ascii="GHEA Grapalat" w:hAnsi="GHEA Grapalat"/>
          <w:sz w:val="24"/>
          <w:szCs w:val="24"/>
        </w:rPr>
      </w:pPr>
      <w:r w:rsidRPr="00AC25BD">
        <w:rPr>
          <w:rFonts w:ascii="GHEA Grapalat" w:hAnsi="GHEA Grapalat"/>
          <w:sz w:val="24"/>
          <w:szCs w:val="24"/>
        </w:rPr>
        <w:t>8.9.</w:t>
      </w:r>
      <w:r w:rsidR="00213830" w:rsidRPr="00AC25BD">
        <w:rPr>
          <w:rFonts w:ascii="GHEA Grapalat" w:hAnsi="GHEA Grapalat"/>
          <w:sz w:val="24"/>
          <w:szCs w:val="24"/>
        </w:rPr>
        <w:tab/>
      </w:r>
      <w:r w:rsidRPr="00AC25BD">
        <w:rPr>
          <w:rFonts w:ascii="GHEA Grapalat" w:hAnsi="GHEA Grapalat"/>
          <w:sz w:val="24"/>
          <w:szCs w:val="24"/>
        </w:rPr>
        <w:t xml:space="preserve">Если в результате оценки, проведенной в ходе заседания по вскрытию </w:t>
      </w:r>
      <w:r w:rsidR="00F00565" w:rsidRPr="00AC25BD">
        <w:rPr>
          <w:rFonts w:ascii="GHEA Grapalat" w:hAnsi="GHEA Grapalat"/>
          <w:sz w:val="24"/>
          <w:szCs w:val="24"/>
        </w:rPr>
        <w:t xml:space="preserve">и оценке </w:t>
      </w:r>
      <w:r w:rsidRPr="00AC25BD">
        <w:rPr>
          <w:rFonts w:ascii="GHEA Grapalat" w:hAnsi="GHEA Grapalat"/>
          <w:sz w:val="24"/>
          <w:szCs w:val="24"/>
        </w:rPr>
        <w:t>заявок, в заявке участника фиксируются несоответствия требованиям приглашения,</w:t>
      </w:r>
      <w:r w:rsidR="0011340E" w:rsidRPr="00AC25BD">
        <w:rPr>
          <w:rFonts w:ascii="GHEA Grapalat" w:hAnsi="GHEA Grapalat"/>
          <w:sz w:val="24"/>
          <w:szCs w:val="24"/>
        </w:rPr>
        <w:t xml:space="preserve"> в том числе когда документы, </w:t>
      </w:r>
      <w:r w:rsidR="00123F5E" w:rsidRPr="00AC25BD">
        <w:rPr>
          <w:rFonts w:ascii="GHEA Grapalat" w:hAnsi="GHEA Grapalat"/>
          <w:sz w:val="24"/>
          <w:szCs w:val="24"/>
        </w:rPr>
        <w:t>утвержд</w:t>
      </w:r>
      <w:r w:rsidR="001F5834" w:rsidRPr="00AC25BD">
        <w:rPr>
          <w:rFonts w:ascii="GHEA Grapalat" w:hAnsi="GHEA Grapalat"/>
          <w:sz w:val="24"/>
          <w:szCs w:val="24"/>
        </w:rPr>
        <w:t>аемые</w:t>
      </w:r>
      <w:r w:rsidR="00123F5E" w:rsidRPr="00AC25BD">
        <w:rPr>
          <w:rFonts w:ascii="GHEA Grapalat" w:hAnsi="GHEA Grapalat"/>
          <w:sz w:val="24"/>
          <w:szCs w:val="24"/>
        </w:rPr>
        <w:t xml:space="preserve"> </w:t>
      </w:r>
      <w:r w:rsidR="0011340E" w:rsidRPr="00AC25BD">
        <w:rPr>
          <w:rFonts w:ascii="GHEA Grapalat" w:hAnsi="GHEA Grapalat"/>
          <w:sz w:val="24"/>
          <w:szCs w:val="24"/>
        </w:rPr>
        <w:t>участником, являющимся резидентом Республики Армения или их часть не утверждены электронной цифровой подписью,</w:t>
      </w:r>
      <w:r w:rsidRPr="00AC25BD">
        <w:rPr>
          <w:rFonts w:ascii="GHEA Grapalat" w:hAnsi="GHEA Grapalat"/>
          <w:sz w:val="24"/>
          <w:szCs w:val="24"/>
        </w:rPr>
        <w:t xml:space="preserve"> комиссия приостанавливает заседание на один рабочий день, а секретарь комиссии в тот же день</w:t>
      </w:r>
      <w:r w:rsidR="007A34A6" w:rsidRPr="00AC25BD">
        <w:rPr>
          <w:rFonts w:ascii="GHEA Grapalat" w:hAnsi="GHEA Grapalat"/>
          <w:sz w:val="24"/>
          <w:szCs w:val="24"/>
        </w:rPr>
        <w:t xml:space="preserve"> </w:t>
      </w:r>
      <w:r w:rsidR="007A34A6" w:rsidRPr="00AC25BD">
        <w:rPr>
          <w:rFonts w:ascii="GHEA Grapalat" w:hAnsi="GHEA Grapalat"/>
        </w:rPr>
        <w:t xml:space="preserve">с помощью системы </w:t>
      </w:r>
      <w:r w:rsidRPr="00AC25BD">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C25BD" w:rsidRDefault="006A202F" w:rsidP="00B46D58">
      <w:pPr>
        <w:pStyle w:val="norm"/>
        <w:widowControl w:val="0"/>
        <w:tabs>
          <w:tab w:val="left" w:pos="1134"/>
        </w:tabs>
        <w:spacing w:after="160" w:line="240" w:lineRule="auto"/>
        <w:ind w:firstLine="567"/>
        <w:rPr>
          <w:rFonts w:ascii="GHEA Grapalat" w:hAnsi="GHEA Grapalat" w:cs="Sylfaen"/>
          <w:sz w:val="24"/>
          <w:szCs w:val="24"/>
        </w:rPr>
      </w:pPr>
      <w:r w:rsidRPr="00AC25BD">
        <w:rPr>
          <w:rFonts w:ascii="GHEA Grapalat" w:hAnsi="GHEA Grapalat"/>
          <w:sz w:val="24"/>
          <w:szCs w:val="24"/>
        </w:rPr>
        <w:t>В</w:t>
      </w:r>
      <w:r w:rsidR="00AD2081" w:rsidRPr="00AC25BD">
        <w:rPr>
          <w:rFonts w:ascii="GHEA Grapalat" w:hAnsi="GHEA Grapalat"/>
          <w:sz w:val="24"/>
          <w:szCs w:val="24"/>
        </w:rPr>
        <w:t xml:space="preserve"> случае обоснованного решения на основании пункта 67 </w:t>
      </w:r>
      <w:r w:rsidR="0033740E" w:rsidRPr="00AC25BD">
        <w:rPr>
          <w:rFonts w:ascii="GHEA Grapalat" w:hAnsi="GHEA Grapalat"/>
          <w:sz w:val="24"/>
          <w:szCs w:val="24"/>
        </w:rPr>
        <w:t>П</w:t>
      </w:r>
      <w:r w:rsidR="00AD2081" w:rsidRPr="00AC25BD">
        <w:rPr>
          <w:rFonts w:ascii="GHEA Grapalat" w:hAnsi="GHEA Grapalat"/>
          <w:sz w:val="24"/>
          <w:szCs w:val="24"/>
        </w:rPr>
        <w:t xml:space="preserve">орядка </w:t>
      </w:r>
      <w:r w:rsidRPr="00AC25BD">
        <w:rPr>
          <w:rFonts w:ascii="GHEA Grapalat" w:hAnsi="GHEA Grapalat"/>
          <w:sz w:val="24"/>
          <w:szCs w:val="24"/>
        </w:rPr>
        <w:t xml:space="preserve">Оценочная комиссия </w:t>
      </w:r>
      <w:r w:rsidR="00CD1E50" w:rsidRPr="00AC25BD">
        <w:rPr>
          <w:rFonts w:ascii="GHEA Grapalat" w:hAnsi="GHEA Grapalat"/>
          <w:sz w:val="24"/>
          <w:szCs w:val="24"/>
        </w:rPr>
        <w:t xml:space="preserve">посредством </w:t>
      </w:r>
      <w:r w:rsidR="00A150D1" w:rsidRPr="00AC25BD">
        <w:rPr>
          <w:rFonts w:ascii="GHEA Grapalat" w:hAnsi="GHEA Grapalat"/>
          <w:sz w:val="24"/>
          <w:szCs w:val="24"/>
        </w:rPr>
        <w:t>К</w:t>
      </w:r>
      <w:r w:rsidR="00CD1E50" w:rsidRPr="00AC25BD">
        <w:rPr>
          <w:rFonts w:ascii="GHEA Grapalat" w:hAnsi="GHEA Grapalat"/>
          <w:sz w:val="24"/>
          <w:szCs w:val="24"/>
        </w:rPr>
        <w:t xml:space="preserve">омитета государственных доходов РА </w:t>
      </w:r>
      <w:r w:rsidRPr="00AC25BD">
        <w:rPr>
          <w:rFonts w:ascii="GHEA Grapalat" w:hAnsi="GHEA Grapalat"/>
          <w:sz w:val="24"/>
          <w:szCs w:val="24"/>
        </w:rPr>
        <w:t xml:space="preserve">может </w:t>
      </w:r>
      <w:r w:rsidR="00AD2081" w:rsidRPr="00AC25BD">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AC25BD">
        <w:rPr>
          <w:rFonts w:ascii="GHEA Grapalat" w:hAnsi="GHEA Grapalat"/>
          <w:sz w:val="24"/>
          <w:szCs w:val="24"/>
        </w:rPr>
        <w:t>З</w:t>
      </w:r>
      <w:r w:rsidR="00AD2081" w:rsidRPr="00AC25BD">
        <w:rPr>
          <w:rFonts w:ascii="GHEA Grapalat" w:hAnsi="GHEA Grapalat"/>
          <w:sz w:val="24"/>
          <w:szCs w:val="24"/>
        </w:rPr>
        <w:t>акона</w:t>
      </w:r>
      <w:r w:rsidR="00F215E2" w:rsidRPr="00AC25BD">
        <w:rPr>
          <w:rFonts w:ascii="GHEA Grapalat" w:hAnsi="GHEA Grapalat"/>
          <w:sz w:val="24"/>
          <w:szCs w:val="24"/>
        </w:rPr>
        <w:t xml:space="preserve">. </w:t>
      </w:r>
      <w:r w:rsidR="00AD2081" w:rsidRPr="00AC25BD">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AC25BD">
        <w:rPr>
          <w:rFonts w:ascii="GHEA Grapalat" w:hAnsi="GHEA Grapalat" w:cs="Sylfaen"/>
          <w:sz w:val="24"/>
          <w:szCs w:val="24"/>
        </w:rPr>
        <w:t>(число, месяц, год)</w:t>
      </w:r>
      <w:r w:rsidR="00AD2081" w:rsidRPr="00AC25BD">
        <w:rPr>
          <w:rFonts w:ascii="GHEA Grapalat" w:hAnsi="GHEA Grapalat" w:cs="Sylfaen"/>
          <w:sz w:val="24"/>
          <w:szCs w:val="24"/>
        </w:rPr>
        <w:t xml:space="preserve"> представления заявки</w:t>
      </w:r>
      <w:r w:rsidR="00855622" w:rsidRPr="00AC25BD">
        <w:rPr>
          <w:rFonts w:ascii="GHEA Grapalat" w:hAnsi="GHEA Grapalat" w:cs="Sylfaen"/>
          <w:sz w:val="24"/>
          <w:szCs w:val="24"/>
        </w:rPr>
        <w:t>.</w:t>
      </w:r>
      <w:r w:rsidR="003B3E74" w:rsidRPr="00AC25BD">
        <w:rPr>
          <w:rFonts w:ascii="GHEA Grapalat" w:hAnsi="GHEA Grapalat" w:cs="Sylfaen"/>
          <w:sz w:val="24"/>
          <w:szCs w:val="24"/>
        </w:rPr>
        <w:t xml:space="preserve">Если несоответствие зафиксировано на </w:t>
      </w:r>
      <w:r w:rsidR="003B3E74" w:rsidRPr="00AC25BD">
        <w:rPr>
          <w:rFonts w:ascii="GHEA Grapalat" w:hAnsi="GHEA Grapalat" w:cs="Sylfaen"/>
          <w:sz w:val="24"/>
          <w:szCs w:val="24"/>
        </w:rPr>
        <w:lastRenderedPageBreak/>
        <w:t xml:space="preserve">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AC25BD">
        <w:rPr>
          <w:rFonts w:ascii="GHEA Grapalat" w:hAnsi="GHEA Grapalat" w:cs="Sylfaen"/>
          <w:sz w:val="24"/>
          <w:szCs w:val="24"/>
        </w:rPr>
        <w:t>с</w:t>
      </w:r>
      <w:r w:rsidR="003B3E74" w:rsidRPr="00AC25BD">
        <w:rPr>
          <w:rFonts w:ascii="GHEA Grapalat" w:hAnsi="GHEA Grapalat" w:cs="Sylfaen"/>
          <w:sz w:val="24"/>
          <w:szCs w:val="24"/>
        </w:rPr>
        <w:t xml:space="preserve"> оригинала информаци</w:t>
      </w:r>
      <w:r w:rsidR="00914B4A" w:rsidRPr="00AC25BD">
        <w:rPr>
          <w:rFonts w:ascii="GHEA Grapalat" w:hAnsi="GHEA Grapalat" w:cs="Sylfaen"/>
          <w:sz w:val="24"/>
          <w:szCs w:val="24"/>
        </w:rPr>
        <w:t>я</w:t>
      </w:r>
      <w:r w:rsidR="003B3E74" w:rsidRPr="00AC25BD">
        <w:rPr>
          <w:rFonts w:ascii="GHEA Grapalat" w:hAnsi="GHEA Grapalat" w:cs="Sylfaen"/>
          <w:sz w:val="24"/>
          <w:szCs w:val="24"/>
        </w:rPr>
        <w:t>, полученн</w:t>
      </w:r>
      <w:r w:rsidR="00914B4A" w:rsidRPr="00AC25BD">
        <w:rPr>
          <w:rFonts w:ascii="GHEA Grapalat" w:hAnsi="GHEA Grapalat" w:cs="Sylfaen"/>
          <w:sz w:val="24"/>
          <w:szCs w:val="24"/>
        </w:rPr>
        <w:t xml:space="preserve">ая </w:t>
      </w:r>
      <w:r w:rsidR="00584166" w:rsidRPr="00AC25BD">
        <w:rPr>
          <w:rFonts w:ascii="GHEA Grapalat" w:hAnsi="GHEA Grapalat" w:cs="Sylfaen"/>
          <w:sz w:val="24"/>
          <w:szCs w:val="24"/>
        </w:rPr>
        <w:t>из</w:t>
      </w:r>
      <w:r w:rsidR="003B3E74" w:rsidRPr="00AC25BD">
        <w:rPr>
          <w:rFonts w:ascii="GHEA Grapalat" w:hAnsi="GHEA Grapalat" w:cs="Sylfaen"/>
          <w:sz w:val="24"/>
          <w:szCs w:val="24"/>
        </w:rPr>
        <w:t xml:space="preserve"> </w:t>
      </w:r>
      <w:r w:rsidR="00914B4A" w:rsidRPr="00AC25BD">
        <w:rPr>
          <w:rFonts w:ascii="GHEA Grapalat" w:hAnsi="GHEA Grapalat" w:cs="Sylfaen"/>
          <w:sz w:val="24"/>
          <w:szCs w:val="24"/>
        </w:rPr>
        <w:t>К</w:t>
      </w:r>
      <w:r w:rsidR="003B3E74" w:rsidRPr="00AC25BD">
        <w:rPr>
          <w:rFonts w:ascii="GHEA Grapalat" w:hAnsi="GHEA Grapalat" w:cs="Sylfaen"/>
          <w:sz w:val="24"/>
          <w:szCs w:val="24"/>
        </w:rPr>
        <w:t>омитета.</w:t>
      </w:r>
      <w:r w:rsidR="006A3C8A" w:rsidRPr="00AC25BD">
        <w:t xml:space="preserve"> </w:t>
      </w:r>
      <w:r w:rsidR="006A3C8A" w:rsidRPr="00AC25BD">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sidRPr="00AC25BD">
        <w:rPr>
          <w:rFonts w:ascii="GHEA Grapalat" w:hAnsi="GHEA Grapalat" w:cs="Sylfaen"/>
          <w:sz w:val="24"/>
          <w:szCs w:val="24"/>
        </w:rPr>
        <w:t>.</w:t>
      </w:r>
    </w:p>
    <w:p w:rsidR="00C27BA4" w:rsidRPr="00AC25BD" w:rsidRDefault="00A150A9" w:rsidP="00B46D58">
      <w:pPr>
        <w:pStyle w:val="norm"/>
        <w:widowControl w:val="0"/>
        <w:tabs>
          <w:tab w:val="left" w:pos="1276"/>
        </w:tabs>
        <w:spacing w:after="160" w:line="240" w:lineRule="auto"/>
        <w:ind w:firstLine="567"/>
        <w:rPr>
          <w:rFonts w:ascii="GHEA Grapalat" w:hAnsi="GHEA Grapalat"/>
          <w:sz w:val="24"/>
          <w:szCs w:val="24"/>
        </w:rPr>
      </w:pPr>
      <w:r w:rsidRPr="00AC25BD">
        <w:rPr>
          <w:rFonts w:ascii="GHEA Grapalat" w:hAnsi="GHEA Grapalat"/>
          <w:sz w:val="24"/>
          <w:szCs w:val="24"/>
        </w:rPr>
        <w:t>8.10.</w:t>
      </w:r>
      <w:r w:rsidR="00213830" w:rsidRPr="00AC25BD">
        <w:rPr>
          <w:rFonts w:ascii="GHEA Grapalat" w:hAnsi="GHEA Grapalat"/>
          <w:sz w:val="24"/>
          <w:szCs w:val="24"/>
        </w:rPr>
        <w:tab/>
      </w:r>
      <w:r w:rsidRPr="00AC25BD">
        <w:rPr>
          <w:rFonts w:ascii="GHEA Grapalat" w:hAnsi="GHEA Grapalat"/>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sidR="00D23C17" w:rsidRPr="00AC25BD">
        <w:rPr>
          <w:rFonts w:ascii="GHEA Grapalat" w:hAnsi="GHEA Grapalat"/>
          <w:sz w:val="24"/>
          <w:szCs w:val="24"/>
        </w:rPr>
        <w:t xml:space="preserve"> данного участника</w:t>
      </w:r>
      <w:r w:rsidRPr="00AC25BD">
        <w:rPr>
          <w:rFonts w:ascii="GHEA Grapalat" w:hAnsi="GHEA Grapalat"/>
          <w:sz w:val="24"/>
          <w:szCs w:val="24"/>
        </w:rPr>
        <w:t xml:space="preserve"> оценивается неуд</w:t>
      </w:r>
      <w:r w:rsidR="00A50C53" w:rsidRPr="00AC25BD">
        <w:rPr>
          <w:rFonts w:ascii="GHEA Grapalat" w:hAnsi="GHEA Grapalat"/>
          <w:sz w:val="24"/>
          <w:szCs w:val="24"/>
        </w:rPr>
        <w:t>овлетворительно и отклоняется</w:t>
      </w:r>
      <w:r w:rsidR="005D7FA6" w:rsidRPr="00AC25BD">
        <w:rPr>
          <w:rFonts w:ascii="GHEA Grapalat" w:hAnsi="GHEA Grapalat"/>
          <w:sz w:val="24"/>
          <w:szCs w:val="24"/>
        </w:rPr>
        <w:t>, включительно, если участник в установленный настоящим приглашением срок не представляет оригинал обеспечения заявки, а отобранным участником признается участник, занявший последующее место</w:t>
      </w:r>
      <w:r w:rsidR="00A50C53" w:rsidRPr="00AC25BD">
        <w:rPr>
          <w:rFonts w:ascii="GHEA Grapalat" w:hAnsi="GHEA Grapalat"/>
          <w:sz w:val="24"/>
          <w:szCs w:val="24"/>
        </w:rPr>
        <w:t>.</w:t>
      </w:r>
    </w:p>
    <w:p w:rsidR="00C27BA4" w:rsidRPr="00AC25BD"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AC25BD">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sidRPr="00AC25BD">
        <w:rPr>
          <w:rFonts w:ascii="GHEA Grapalat" w:hAnsi="GHEA Grapalat" w:cs="Sylfaen"/>
          <w:sz w:val="24"/>
          <w:szCs w:val="24"/>
        </w:rPr>
        <w:t>К</w:t>
      </w:r>
      <w:r w:rsidRPr="00AC25BD">
        <w:rPr>
          <w:rFonts w:ascii="GHEA Grapalat" w:hAnsi="GHEA Grapalat" w:cs="Sylfaen"/>
          <w:sz w:val="24"/>
          <w:szCs w:val="24"/>
        </w:rPr>
        <w:t xml:space="preserve">омитета по государственным доходам РА, то оно считается исправленным, если участник представляет </w:t>
      </w:r>
      <w:r w:rsidR="00146FC5" w:rsidRPr="00AC25BD">
        <w:rPr>
          <w:rFonts w:ascii="GHEA Grapalat" w:hAnsi="GHEA Grapalat" w:cs="Sylfaen"/>
          <w:sz w:val="24"/>
          <w:szCs w:val="24"/>
        </w:rPr>
        <w:t xml:space="preserve">воспроизведенный </w:t>
      </w:r>
      <w:r w:rsidRPr="00AC25BD">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sidRPr="00AC25BD">
        <w:rPr>
          <w:rFonts w:ascii="GHEA Grapalat" w:hAnsi="GHEA Grapalat" w:cs="Sylfaen"/>
          <w:sz w:val="24"/>
          <w:szCs w:val="24"/>
        </w:rPr>
        <w:t>.</w:t>
      </w:r>
    </w:p>
    <w:p w:rsidR="005E0E50" w:rsidRPr="00AC25BD"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AC25BD">
        <w:rPr>
          <w:rFonts w:ascii="GHEA Grapalat" w:hAnsi="GHEA Grapalat"/>
          <w:sz w:val="24"/>
          <w:szCs w:val="24"/>
        </w:rPr>
        <w:t>8.11.</w:t>
      </w:r>
      <w:r w:rsidR="00213830" w:rsidRPr="00AC25BD">
        <w:rPr>
          <w:rFonts w:ascii="GHEA Grapalat" w:hAnsi="GHEA Grapalat"/>
          <w:sz w:val="24"/>
          <w:szCs w:val="24"/>
        </w:rPr>
        <w:tab/>
      </w:r>
      <w:r w:rsidRPr="00AC25BD">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AC25BD"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AC25BD">
        <w:rPr>
          <w:rFonts w:ascii="GHEA Grapalat" w:hAnsi="GHEA Grapalat"/>
          <w:sz w:val="24"/>
          <w:szCs w:val="24"/>
        </w:rPr>
        <w:t>8.12</w:t>
      </w:r>
      <w:r w:rsidR="004409B1" w:rsidRPr="00AC25BD">
        <w:rPr>
          <w:rFonts w:ascii="GHEA Grapalat" w:hAnsi="GHEA Grapalat"/>
          <w:sz w:val="24"/>
          <w:szCs w:val="24"/>
        </w:rPr>
        <w:t>.</w:t>
      </w:r>
      <w:r w:rsidR="004409B1" w:rsidRPr="00AC25BD">
        <w:rPr>
          <w:rFonts w:ascii="GHEA Grapalat" w:hAnsi="GHEA Grapalat"/>
          <w:sz w:val="24"/>
          <w:szCs w:val="24"/>
        </w:rPr>
        <w:tab/>
      </w:r>
      <w:r w:rsidRPr="00AC25BD">
        <w:rPr>
          <w:rFonts w:ascii="GHEA Grapalat" w:hAnsi="GHEA Grapalat"/>
          <w:sz w:val="24"/>
          <w:szCs w:val="24"/>
        </w:rPr>
        <w:t>После вскрытия</w:t>
      </w:r>
      <w:r w:rsidR="00895E05" w:rsidRPr="00AC25BD">
        <w:rPr>
          <w:rFonts w:ascii="GHEA Grapalat" w:hAnsi="GHEA Grapalat"/>
          <w:sz w:val="24"/>
          <w:szCs w:val="24"/>
        </w:rPr>
        <w:t xml:space="preserve"> и оценки</w:t>
      </w:r>
      <w:r w:rsidRPr="00AC25BD">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AC25BD">
        <w:rPr>
          <w:rFonts w:ascii="GHEA Grapalat" w:hAnsi="GHEA Grapalat"/>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AC25BD">
        <w:rPr>
          <w:rFonts w:ascii="GHEA Grapalat" w:hAnsi="GHEA Grapalat"/>
          <w:sz w:val="24"/>
          <w:szCs w:val="24"/>
        </w:rPr>
        <w:t>.</w:t>
      </w:r>
    </w:p>
    <w:p w:rsidR="00E65F37" w:rsidRPr="00AC25BD"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AC25BD">
        <w:rPr>
          <w:rFonts w:ascii="GHEA Grapalat" w:hAnsi="GHEA Grapalat"/>
          <w:sz w:val="24"/>
          <w:szCs w:val="24"/>
        </w:rPr>
        <w:t>8.13.</w:t>
      </w:r>
      <w:r w:rsidR="004409B1" w:rsidRPr="00AC25BD">
        <w:rPr>
          <w:rFonts w:ascii="GHEA Grapalat" w:hAnsi="GHEA Grapalat"/>
          <w:sz w:val="24"/>
          <w:szCs w:val="24"/>
        </w:rPr>
        <w:tab/>
      </w:r>
      <w:r w:rsidRPr="00AC25BD">
        <w:rPr>
          <w:rFonts w:ascii="GHEA Grapalat" w:hAnsi="GHEA Grapalat"/>
          <w:sz w:val="24"/>
          <w:szCs w:val="24"/>
        </w:rPr>
        <w:t>Не позднее чем на следующий рабочий день после завершения заседания по вскрытию</w:t>
      </w:r>
      <w:r w:rsidR="001E4A24" w:rsidRPr="00AC25BD">
        <w:rPr>
          <w:rFonts w:ascii="GHEA Grapalat" w:hAnsi="GHEA Grapalat"/>
          <w:sz w:val="24"/>
          <w:szCs w:val="24"/>
        </w:rPr>
        <w:t xml:space="preserve"> и оценке</w:t>
      </w:r>
      <w:r w:rsidRPr="00AC25BD">
        <w:rPr>
          <w:rFonts w:ascii="GHEA Grapalat" w:hAnsi="GHEA Grapalat"/>
          <w:sz w:val="24"/>
          <w:szCs w:val="24"/>
        </w:rPr>
        <w:t xml:space="preserve"> заявок секретарь комиссии: </w:t>
      </w:r>
    </w:p>
    <w:p w:rsidR="00A24827" w:rsidRPr="00AC25BD"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AC25BD">
        <w:rPr>
          <w:rFonts w:ascii="GHEA Grapalat" w:hAnsi="GHEA Grapalat"/>
          <w:sz w:val="24"/>
          <w:szCs w:val="24"/>
        </w:rPr>
        <w:t>1)</w:t>
      </w:r>
      <w:r w:rsidR="00DC64B5" w:rsidRPr="00AC25BD">
        <w:rPr>
          <w:rFonts w:ascii="GHEA Grapalat" w:hAnsi="GHEA Grapalat"/>
          <w:sz w:val="24"/>
          <w:szCs w:val="24"/>
        </w:rPr>
        <w:tab/>
      </w:r>
      <w:r w:rsidRPr="00AC25BD">
        <w:rPr>
          <w:rFonts w:ascii="GHEA Grapalat" w:hAnsi="GHEA Grapalat"/>
          <w:sz w:val="24"/>
          <w:szCs w:val="24"/>
        </w:rPr>
        <w:t>опубликовывает в бюллетене воспроизведенный (отсканированный) с</w:t>
      </w:r>
      <w:r w:rsidR="00DC64B5" w:rsidRPr="00AC25BD">
        <w:rPr>
          <w:rFonts w:ascii="Courier New" w:hAnsi="Courier New" w:cs="Courier New"/>
          <w:sz w:val="24"/>
          <w:szCs w:val="24"/>
          <w:lang w:val="en-US"/>
        </w:rPr>
        <w:t> </w:t>
      </w:r>
      <w:r w:rsidRPr="00AC25BD">
        <w:rPr>
          <w:rFonts w:ascii="GHEA Grapalat" w:hAnsi="GHEA Grapalat"/>
          <w:sz w:val="24"/>
          <w:szCs w:val="24"/>
        </w:rPr>
        <w:t>оригинала вариант протокола заседания по вскрытию заявок</w:t>
      </w:r>
      <w:r w:rsidR="001E4A24" w:rsidRPr="00AC25BD">
        <w:rPr>
          <w:rFonts w:ascii="GHEA Grapalat" w:hAnsi="GHEA Grapalat"/>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AC25BD">
        <w:t xml:space="preserve"> </w:t>
      </w:r>
      <w:r w:rsidR="001E4A24" w:rsidRPr="00AC25BD">
        <w:rPr>
          <w:rFonts w:ascii="GHEA Grapalat" w:hAnsi="GHEA Grapalat"/>
          <w:sz w:val="24"/>
          <w:szCs w:val="24"/>
        </w:rPr>
        <w:t>Если обоснования не были представлены, то в протоколе заседания комиссии об этом делаются соответствующие заметки.</w:t>
      </w:r>
    </w:p>
    <w:p w:rsidR="008B73CD" w:rsidRPr="00AC25BD"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AC25BD">
        <w:rPr>
          <w:rFonts w:ascii="GHEA Grapalat" w:hAnsi="GHEA Grapalat"/>
          <w:sz w:val="24"/>
          <w:szCs w:val="24"/>
        </w:rPr>
        <w:lastRenderedPageBreak/>
        <w:t>2)</w:t>
      </w:r>
      <w:r w:rsidR="00DC64B5" w:rsidRPr="00AC25BD">
        <w:rPr>
          <w:rFonts w:ascii="GHEA Grapalat" w:hAnsi="GHEA Grapalat"/>
          <w:sz w:val="24"/>
          <w:szCs w:val="24"/>
        </w:rPr>
        <w:tab/>
      </w:r>
      <w:r w:rsidRPr="00AC25BD">
        <w:rPr>
          <w:rFonts w:ascii="GHEA Grapalat" w:hAnsi="GHEA Grapalat"/>
          <w:sz w:val="24"/>
          <w:szCs w:val="24"/>
        </w:rPr>
        <w:t>опубликовывает в бюллетене воспроизведенные (отсканированные) с</w:t>
      </w:r>
      <w:r w:rsidR="00DC64B5" w:rsidRPr="00AC25BD">
        <w:rPr>
          <w:rFonts w:ascii="Courier New" w:hAnsi="Courier New" w:cs="Courier New"/>
          <w:sz w:val="24"/>
          <w:szCs w:val="24"/>
          <w:lang w:val="en-US"/>
        </w:rPr>
        <w:t> </w:t>
      </w:r>
      <w:r w:rsidRPr="00AC25BD">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AC25BD">
        <w:rPr>
          <w:rFonts w:ascii="GHEA Grapalat" w:hAnsi="GHEA Grapalat"/>
          <w:sz w:val="24"/>
          <w:szCs w:val="24"/>
        </w:rPr>
        <w:t xml:space="preserve"> и оценке</w:t>
      </w:r>
      <w:r w:rsidRPr="00AC25BD">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Pr="00AC25BD" w:rsidRDefault="008769B4" w:rsidP="00B46D58">
      <w:pPr>
        <w:widowControl w:val="0"/>
        <w:tabs>
          <w:tab w:val="left" w:pos="1276"/>
        </w:tabs>
        <w:spacing w:after="160"/>
        <w:ind w:firstLine="567"/>
        <w:jc w:val="both"/>
        <w:rPr>
          <w:rFonts w:ascii="GHEA Grapalat" w:hAnsi="GHEA Grapalat"/>
        </w:rPr>
      </w:pPr>
      <w:r w:rsidRPr="00AC25BD">
        <w:rPr>
          <w:rFonts w:ascii="GHEA Grapalat" w:hAnsi="GHEA Grapalat"/>
        </w:rPr>
        <w:t>8.</w:t>
      </w:r>
      <w:r w:rsidR="005B6DCF" w:rsidRPr="00AC25BD">
        <w:rPr>
          <w:rFonts w:ascii="GHEA Grapalat" w:hAnsi="GHEA Grapalat"/>
          <w:lang w:val="hy-AM"/>
        </w:rPr>
        <w:t>14</w:t>
      </w:r>
      <w:r w:rsidR="00493CC7" w:rsidRPr="00AC25BD">
        <w:rPr>
          <w:rFonts w:ascii="GHEA Grapalat" w:hAnsi="GHEA Grapalat"/>
        </w:rPr>
        <w:t>.</w:t>
      </w:r>
      <w:r w:rsidR="00493CC7" w:rsidRPr="00AC25BD">
        <w:rPr>
          <w:rFonts w:ascii="GHEA Grapalat" w:hAnsi="GHEA Grapalat"/>
        </w:rPr>
        <w:tab/>
      </w:r>
      <w:r w:rsidRPr="00AC25BD">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AC25BD">
        <w:rPr>
          <w:rFonts w:ascii="GHEA Grapalat" w:hAnsi="GHEA Grapalat"/>
        </w:rPr>
        <w:t xml:space="preserve"> их</w:t>
      </w:r>
      <w:r w:rsidRPr="00AC25BD">
        <w:rPr>
          <w:rFonts w:ascii="GHEA Grapalat" w:hAnsi="GHEA Grapalat"/>
        </w:rPr>
        <w:t xml:space="preserve"> получения </w:t>
      </w:r>
      <w:r w:rsidR="00C42879" w:rsidRPr="00AC25BD">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AC25BD">
        <w:rPr>
          <w:rFonts w:ascii="GHEA Grapalat" w:hAnsi="GHEA Grapalat"/>
        </w:rPr>
        <w:t xml:space="preserve">. При этом если </w:t>
      </w:r>
      <w:r w:rsidR="00F763EC" w:rsidRPr="00AC25BD">
        <w:rPr>
          <w:rFonts w:ascii="GHEA Grapalat" w:hAnsi="GHEA Grapalat"/>
        </w:rPr>
        <w:t xml:space="preserve">представленное </w:t>
      </w:r>
      <w:r w:rsidRPr="00AC25BD">
        <w:rPr>
          <w:rFonts w:ascii="GHEA Grapalat" w:hAnsi="GHEA Grapalat"/>
        </w:rPr>
        <w:t xml:space="preserve">по заявке </w:t>
      </w:r>
      <w:r w:rsidR="00FA2B47" w:rsidRPr="00AC25BD">
        <w:rPr>
          <w:rFonts w:ascii="GHEA Grapalat" w:hAnsi="GHEA Grapalat"/>
        </w:rPr>
        <w:t>подтверждени</w:t>
      </w:r>
      <w:r w:rsidR="00F763EC" w:rsidRPr="00AC25BD">
        <w:rPr>
          <w:rFonts w:ascii="GHEA Grapalat" w:hAnsi="GHEA Grapalat"/>
        </w:rPr>
        <w:t>е</w:t>
      </w:r>
      <w:r w:rsidR="00FA2B47" w:rsidRPr="00AC25BD">
        <w:rPr>
          <w:rFonts w:ascii="GHEA Grapalat" w:hAnsi="GHEA Grapalat"/>
        </w:rPr>
        <w:t xml:space="preserve"> </w:t>
      </w:r>
      <w:r w:rsidRPr="00AC25BD">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AC25BD">
        <w:rPr>
          <w:rFonts w:ascii="GHEA Grapalat" w:hAnsi="GHEA Grapalat"/>
        </w:rPr>
        <w:t xml:space="preserve">соответствующее </w:t>
      </w:r>
      <w:r w:rsidRPr="00AC25BD">
        <w:rPr>
          <w:rFonts w:ascii="GHEA Grapalat" w:hAnsi="GHEA Grapalat"/>
        </w:rPr>
        <w:t xml:space="preserve">действительности </w:t>
      </w:r>
      <w:r w:rsidR="00F763EC" w:rsidRPr="00AC25BD">
        <w:rPr>
          <w:rFonts w:ascii="GHEA Grapalat" w:hAnsi="GHEA Grapalat"/>
        </w:rPr>
        <w:t xml:space="preserve">либо </w:t>
      </w:r>
      <w:r w:rsidRPr="00AC25BD">
        <w:rPr>
          <w:rFonts w:ascii="GHEA Grapalat" w:hAnsi="GHEA Grapalat"/>
        </w:rPr>
        <w:t xml:space="preserve">участник в установленные </w:t>
      </w:r>
      <w:r w:rsidR="004623A3" w:rsidRPr="00AC25BD">
        <w:rPr>
          <w:rFonts w:ascii="GHEA Grapalat" w:hAnsi="GHEA Grapalat"/>
        </w:rPr>
        <w:t xml:space="preserve">настоящим </w:t>
      </w:r>
      <w:r w:rsidRPr="00AC25BD">
        <w:rPr>
          <w:rFonts w:ascii="GHEA Grapalat" w:hAnsi="GHEA Grapalat"/>
        </w:rPr>
        <w:t xml:space="preserve">приглашением сроки и порядке не представляет предусмотренные приглашением документы, </w:t>
      </w:r>
      <w:r w:rsidR="00F763EC" w:rsidRPr="00AC25BD">
        <w:rPr>
          <w:rFonts w:ascii="GHEA Grapalat" w:hAnsi="GHEA Grapalat"/>
        </w:rPr>
        <w:t>или отобранный участник не представляет обеспечение квалификации,</w:t>
      </w:r>
      <w:r w:rsidR="00F73D7F" w:rsidRPr="00AC25BD">
        <w:rPr>
          <w:rFonts w:ascii="GHEA Grapalat" w:hAnsi="GHEA Grapalat"/>
        </w:rPr>
        <w:t xml:space="preserve"> </w:t>
      </w:r>
      <w:r w:rsidRPr="00AC25BD">
        <w:rPr>
          <w:rFonts w:ascii="GHEA Grapalat" w:hAnsi="GHEA Grapalat"/>
        </w:rPr>
        <w:t>то это обстоятельство считается нарушением обязательства, принятого в рамках процесса закупки.</w:t>
      </w:r>
    </w:p>
    <w:p w:rsidR="00A63D83" w:rsidRPr="00AC25BD" w:rsidRDefault="00A63D83" w:rsidP="00B46D58">
      <w:pPr>
        <w:widowControl w:val="0"/>
        <w:tabs>
          <w:tab w:val="left" w:pos="1276"/>
        </w:tabs>
        <w:spacing w:after="160"/>
        <w:ind w:firstLine="567"/>
        <w:jc w:val="both"/>
        <w:rPr>
          <w:rFonts w:ascii="GHEA Grapalat" w:hAnsi="GHEA Grapalat"/>
        </w:rPr>
      </w:pPr>
      <w:r w:rsidRPr="00AC25BD">
        <w:rPr>
          <w:rFonts w:ascii="GHEA Grapalat" w:hAnsi="GHEA Grapalat"/>
        </w:rPr>
        <w:t>8.1</w:t>
      </w:r>
      <w:r w:rsidR="00AF3F18" w:rsidRPr="00AC25BD">
        <w:rPr>
          <w:rFonts w:ascii="GHEA Grapalat" w:hAnsi="GHEA Grapalat"/>
          <w:lang w:val="hy-AM"/>
        </w:rPr>
        <w:t>5</w:t>
      </w:r>
      <w:r w:rsidR="00A31DCA" w:rsidRPr="00AC25BD">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AC25BD" w:rsidRDefault="00E64D24" w:rsidP="00B46D58">
      <w:pPr>
        <w:pStyle w:val="norm"/>
        <w:widowControl w:val="0"/>
        <w:tabs>
          <w:tab w:val="left" w:pos="1276"/>
        </w:tabs>
        <w:spacing w:after="160" w:line="240" w:lineRule="auto"/>
        <w:ind w:firstLine="567"/>
        <w:rPr>
          <w:rFonts w:ascii="GHEA Grapalat" w:hAnsi="GHEA Grapalat" w:cs="Sylfaen"/>
          <w:sz w:val="24"/>
          <w:szCs w:val="24"/>
        </w:rPr>
      </w:pPr>
      <w:r w:rsidRPr="00AC25BD">
        <w:rPr>
          <w:rFonts w:ascii="GHEA Grapalat" w:hAnsi="GHEA Grapalat"/>
          <w:sz w:val="24"/>
          <w:szCs w:val="24"/>
        </w:rPr>
        <w:t>8.1</w:t>
      </w:r>
      <w:r w:rsidR="00D0677B" w:rsidRPr="00AC25BD">
        <w:rPr>
          <w:rFonts w:ascii="GHEA Grapalat" w:hAnsi="GHEA Grapalat"/>
          <w:sz w:val="24"/>
          <w:szCs w:val="24"/>
          <w:lang w:val="hy-AM"/>
        </w:rPr>
        <w:t>6</w:t>
      </w:r>
      <w:r w:rsidRPr="00AC25BD">
        <w:rPr>
          <w:rFonts w:ascii="GHEA Grapalat" w:hAnsi="GHEA Grapalat"/>
          <w:sz w:val="24"/>
          <w:szCs w:val="24"/>
        </w:rPr>
        <w:t xml:space="preserve"> </w:t>
      </w:r>
      <w:r w:rsidR="00A74478" w:rsidRPr="00AC25BD">
        <w:rPr>
          <w:rFonts w:ascii="GHEA Grapalat" w:hAnsi="GHEA Grapalat"/>
          <w:sz w:val="24"/>
          <w:szCs w:val="24"/>
        </w:rPr>
        <w:t xml:space="preserve">Документы, указанные в пунктах 8.9 и 8.10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AC25BD">
        <w:rPr>
          <w:rFonts w:ascii="GHEA Grapalat" w:hAnsi="GHEA Grapalat"/>
          <w:sz w:val="24"/>
          <w:szCs w:val="24"/>
        </w:rPr>
        <w:t>.</w:t>
      </w:r>
      <w:r w:rsidR="00A23E7B" w:rsidRPr="00AC25BD">
        <w:rPr>
          <w:rFonts w:ascii="GHEA Grapalat" w:hAnsi="GHEA Grapalat"/>
        </w:rPr>
        <w:t xml:space="preserve"> </w:t>
      </w:r>
      <w:r w:rsidR="00A23E7B" w:rsidRPr="00AC25BD">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AC25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AC25BD">
        <w:rPr>
          <w:rFonts w:ascii="GHEA Grapalat" w:hAnsi="GHEA Grapalat"/>
          <w:sz w:val="24"/>
          <w:szCs w:val="24"/>
        </w:rPr>
        <w:t>8.</w:t>
      </w:r>
      <w:r w:rsidR="0093610F" w:rsidRPr="00AC25BD">
        <w:rPr>
          <w:rFonts w:ascii="GHEA Grapalat" w:hAnsi="GHEA Grapalat"/>
          <w:sz w:val="24"/>
          <w:szCs w:val="24"/>
        </w:rPr>
        <w:t>1</w:t>
      </w:r>
      <w:r w:rsidR="00E51D78" w:rsidRPr="00AC25BD">
        <w:rPr>
          <w:rFonts w:ascii="GHEA Grapalat" w:hAnsi="GHEA Grapalat"/>
          <w:sz w:val="24"/>
          <w:szCs w:val="24"/>
          <w:lang w:val="hy-AM"/>
        </w:rPr>
        <w:t>7</w:t>
      </w:r>
      <w:r w:rsidR="00EE0CB1" w:rsidRPr="00AC25BD">
        <w:rPr>
          <w:rFonts w:ascii="GHEA Grapalat" w:hAnsi="GHEA Grapalat"/>
          <w:sz w:val="24"/>
          <w:szCs w:val="24"/>
        </w:rPr>
        <w:t>.</w:t>
      </w:r>
      <w:r w:rsidR="00EE0CB1" w:rsidRPr="00AC25BD">
        <w:rPr>
          <w:rFonts w:ascii="GHEA Grapalat" w:hAnsi="GHEA Grapalat"/>
          <w:sz w:val="24"/>
          <w:szCs w:val="24"/>
        </w:rPr>
        <w:tab/>
      </w:r>
      <w:r w:rsidRPr="00AC25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B0DA1" w:rsidRPr="00AC25BD" w:rsidRDefault="00B5219E" w:rsidP="00B46D58">
      <w:pPr>
        <w:widowControl w:val="0"/>
        <w:tabs>
          <w:tab w:val="left" w:pos="1276"/>
        </w:tabs>
        <w:spacing w:after="160"/>
        <w:ind w:firstLine="567"/>
        <w:jc w:val="both"/>
        <w:rPr>
          <w:rFonts w:ascii="GHEA Grapalat" w:hAnsi="GHEA Grapalat" w:cs="Sylfaen"/>
        </w:rPr>
      </w:pPr>
      <w:r w:rsidRPr="00AC25BD">
        <w:rPr>
          <w:rFonts w:ascii="GHEA Grapalat" w:hAnsi="GHEA Grapalat"/>
        </w:rPr>
        <w:t>8</w:t>
      </w:r>
      <w:r w:rsidR="00A150A9" w:rsidRPr="00AC25BD">
        <w:rPr>
          <w:rFonts w:ascii="GHEA Grapalat" w:hAnsi="GHEA Grapalat"/>
        </w:rPr>
        <w:t>.</w:t>
      </w:r>
      <w:r w:rsidR="0093610F" w:rsidRPr="00AC25BD">
        <w:rPr>
          <w:rFonts w:ascii="GHEA Grapalat" w:hAnsi="GHEA Grapalat"/>
        </w:rPr>
        <w:t>1</w:t>
      </w:r>
      <w:r w:rsidR="00E51D78" w:rsidRPr="00AC25BD">
        <w:rPr>
          <w:rFonts w:ascii="GHEA Grapalat" w:hAnsi="GHEA Grapalat"/>
          <w:lang w:val="hy-AM"/>
        </w:rPr>
        <w:t>8</w:t>
      </w:r>
      <w:r w:rsidR="00EE0CB1" w:rsidRPr="00AC25BD">
        <w:rPr>
          <w:rFonts w:ascii="GHEA Grapalat" w:hAnsi="GHEA Grapalat"/>
        </w:rPr>
        <w:t>.</w:t>
      </w:r>
      <w:r w:rsidR="00EE0CB1" w:rsidRPr="00AC25BD">
        <w:rPr>
          <w:rFonts w:ascii="GHEA Grapalat" w:hAnsi="GHEA Grapalat"/>
        </w:rPr>
        <w:tab/>
      </w:r>
      <w:r w:rsidR="00A150A9" w:rsidRPr="00AC25BD">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rsidR="00265D18" w:rsidRPr="00AC25BD" w:rsidRDefault="00265D18" w:rsidP="00B46D58">
      <w:pPr>
        <w:widowControl w:val="0"/>
        <w:spacing w:after="160"/>
        <w:ind w:firstLine="567"/>
        <w:jc w:val="both"/>
        <w:rPr>
          <w:rFonts w:ascii="GHEA Grapalat" w:hAnsi="GHEA Grapalat"/>
        </w:rPr>
      </w:pPr>
      <w:r w:rsidRPr="00AC25BD">
        <w:rPr>
          <w:rFonts w:ascii="GHEA Grapalat" w:hAnsi="GHEA Grapalat"/>
        </w:rPr>
        <w:t xml:space="preserve">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w:t>
      </w:r>
      <w:r w:rsidRPr="00AC25BD">
        <w:rPr>
          <w:rFonts w:ascii="GHEA Grapalat" w:hAnsi="GHEA Grapalat"/>
        </w:rPr>
        <w:lastRenderedPageBreak/>
        <w:t>картах", либо отправляет сведения (документы) в воспроизведенном (отсканированном) с утвержденного оригинала варианте.</w:t>
      </w:r>
    </w:p>
    <w:p w:rsidR="00096865" w:rsidRPr="00AC25BD" w:rsidRDefault="00E02F60" w:rsidP="00B46D58">
      <w:pPr>
        <w:pStyle w:val="BodyTextIndent2"/>
        <w:widowControl w:val="0"/>
        <w:spacing w:after="160" w:line="240" w:lineRule="auto"/>
        <w:ind w:firstLine="567"/>
        <w:rPr>
          <w:rFonts w:ascii="GHEA Grapalat" w:hAnsi="GHEA Grapalat"/>
          <w:sz w:val="24"/>
          <w:szCs w:val="24"/>
        </w:rPr>
      </w:pPr>
      <w:r w:rsidRPr="00AC25BD">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8A3C60" w:rsidRPr="00AC25BD" w:rsidRDefault="008A3C60" w:rsidP="00B46D58">
      <w:pPr>
        <w:pStyle w:val="BodyTextIndent2"/>
        <w:widowControl w:val="0"/>
        <w:spacing w:after="160" w:line="240" w:lineRule="auto"/>
        <w:ind w:firstLine="567"/>
        <w:rPr>
          <w:rFonts w:ascii="GHEA Grapalat" w:hAnsi="GHEA Grapalat" w:cs="Sylfaen"/>
          <w:sz w:val="24"/>
          <w:szCs w:val="24"/>
        </w:rPr>
      </w:pPr>
      <w:r w:rsidRPr="00AC25BD">
        <w:rPr>
          <w:rFonts w:ascii="GHEA Grapalat" w:hAnsi="GHEA Grapalat"/>
          <w:sz w:val="24"/>
          <w:szCs w:val="24"/>
        </w:rPr>
        <w:t>Включаемые в заявку документы, утвержденные электронной цифровой подписью, не</w:t>
      </w:r>
      <w:r w:rsidRPr="00AC25BD">
        <w:rPr>
          <w:rFonts w:ascii="GHEA Grapalat" w:hAnsi="GHEA Grapalat"/>
        </w:rPr>
        <w:t xml:space="preserve"> </w:t>
      </w:r>
      <w:r w:rsidRPr="00AC25BD">
        <w:rPr>
          <w:rFonts w:ascii="GHEA Grapalat" w:hAnsi="GHEA Grapalat"/>
          <w:sz w:val="24"/>
          <w:szCs w:val="24"/>
        </w:rPr>
        <w:t>скрепляются печатью.</w:t>
      </w:r>
    </w:p>
    <w:p w:rsidR="002B103D" w:rsidRPr="00AC25BD"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AC25BD">
        <w:rPr>
          <w:rFonts w:ascii="GHEA Grapalat" w:hAnsi="GHEA Grapalat"/>
          <w:sz w:val="24"/>
          <w:szCs w:val="24"/>
        </w:rPr>
        <w:t>8.</w:t>
      </w:r>
      <w:r w:rsidR="000E624C" w:rsidRPr="00AC25BD">
        <w:rPr>
          <w:rFonts w:ascii="GHEA Grapalat" w:hAnsi="GHEA Grapalat"/>
          <w:sz w:val="24"/>
          <w:szCs w:val="24"/>
          <w:lang w:val="hy-AM"/>
        </w:rPr>
        <w:t>19</w:t>
      </w:r>
      <w:r w:rsidRPr="00AC25BD">
        <w:rPr>
          <w:rFonts w:ascii="GHEA Grapalat" w:hAnsi="GHEA Grapalat"/>
          <w:sz w:val="24"/>
          <w:szCs w:val="24"/>
        </w:rPr>
        <w:t>.</w:t>
      </w:r>
      <w:r w:rsidR="00EE0CB1" w:rsidRPr="00AC25BD">
        <w:rPr>
          <w:rFonts w:ascii="GHEA Grapalat" w:hAnsi="GHEA Grapalat"/>
          <w:sz w:val="24"/>
          <w:szCs w:val="24"/>
        </w:rPr>
        <w:tab/>
      </w:r>
      <w:r w:rsidRPr="00AC25BD">
        <w:rPr>
          <w:rFonts w:ascii="GHEA Grapalat" w:hAnsi="GHEA Grapalat"/>
          <w:sz w:val="24"/>
          <w:szCs w:val="24"/>
        </w:rPr>
        <w:t>Оценка заявок и определение отобранного участника осуществляются по отдельным лотам</w:t>
      </w:r>
      <w:r w:rsidR="0093610F" w:rsidRPr="00AC25BD">
        <w:rPr>
          <w:rStyle w:val="FootnoteReference"/>
          <w:rFonts w:ascii="GHEA Grapalat" w:hAnsi="GHEA Grapalat"/>
          <w:sz w:val="24"/>
          <w:szCs w:val="24"/>
        </w:rPr>
        <w:footnoteReference w:customMarkFollows="1" w:id="7"/>
        <w:t>12</w:t>
      </w:r>
      <w:r w:rsidRPr="00AC25BD">
        <w:rPr>
          <w:rFonts w:ascii="GHEA Grapalat" w:hAnsi="GHEA Grapalat"/>
          <w:sz w:val="24"/>
          <w:szCs w:val="24"/>
        </w:rPr>
        <w:t xml:space="preserve">. </w:t>
      </w:r>
    </w:p>
    <w:p w:rsidR="00583092" w:rsidRPr="00AC25BD" w:rsidRDefault="00A150A9" w:rsidP="00B46D58">
      <w:pPr>
        <w:widowControl w:val="0"/>
        <w:tabs>
          <w:tab w:val="left" w:pos="1276"/>
        </w:tabs>
        <w:spacing w:after="160"/>
        <w:ind w:firstLine="567"/>
        <w:jc w:val="both"/>
        <w:rPr>
          <w:rFonts w:ascii="GHEA Grapalat" w:hAnsi="GHEA Grapalat"/>
        </w:rPr>
      </w:pPr>
      <w:r w:rsidRPr="00AC25BD">
        <w:rPr>
          <w:rFonts w:ascii="GHEA Grapalat" w:hAnsi="GHEA Grapalat"/>
        </w:rPr>
        <w:t>8.</w:t>
      </w:r>
      <w:r w:rsidR="00020B2E" w:rsidRPr="00AC25BD">
        <w:rPr>
          <w:rFonts w:ascii="GHEA Grapalat" w:hAnsi="GHEA Grapalat"/>
        </w:rPr>
        <w:t>2</w:t>
      </w:r>
      <w:r w:rsidR="004E442C" w:rsidRPr="00AC25BD">
        <w:rPr>
          <w:rFonts w:ascii="GHEA Grapalat" w:hAnsi="GHEA Grapalat"/>
          <w:lang w:val="hy-AM"/>
        </w:rPr>
        <w:t>0</w:t>
      </w:r>
      <w:r w:rsidR="009F2C5D" w:rsidRPr="00AC25BD">
        <w:rPr>
          <w:rFonts w:ascii="GHEA Grapalat" w:hAnsi="GHEA Grapalat"/>
        </w:rPr>
        <w:t>.</w:t>
      </w:r>
      <w:r w:rsidR="009F2C5D" w:rsidRPr="00AC25BD">
        <w:rPr>
          <w:rFonts w:ascii="GHEA Grapalat" w:hAnsi="GHEA Grapalat"/>
        </w:rPr>
        <w:tab/>
      </w:r>
      <w:r w:rsidRPr="00AC25BD">
        <w:rPr>
          <w:rFonts w:ascii="GHEA Grapalat" w:hAnsi="GHEA Grapalat"/>
        </w:rPr>
        <w:t>В случае если отобранный участник не заключает (отказывается</w:t>
      </w:r>
      <w:r w:rsidR="00521B59" w:rsidRPr="00AC25BD">
        <w:rPr>
          <w:rFonts w:ascii="Courier New" w:hAnsi="Courier New" w:cs="Courier New"/>
          <w:lang w:val="en-US"/>
        </w:rPr>
        <w:t> </w:t>
      </w:r>
      <w:r w:rsidRPr="00AC25BD">
        <w:rPr>
          <w:rFonts w:ascii="GHEA Grapalat" w:hAnsi="GHEA Grapalat"/>
        </w:rPr>
        <w:t xml:space="preserve">заключать) договор или лишается права на заключение договора, </w:t>
      </w:r>
      <w:r w:rsidR="000702A0" w:rsidRPr="00AC25BD">
        <w:rPr>
          <w:rFonts w:ascii="GHEA Grapalat" w:hAnsi="GHEA Grapalat"/>
        </w:rPr>
        <w:t xml:space="preserve">решением комиссии </w:t>
      </w:r>
      <w:r w:rsidR="005F2F3B" w:rsidRPr="00AC25BD">
        <w:rPr>
          <w:rFonts w:ascii="GHEA Grapalat" w:hAnsi="GHEA Grapalat"/>
        </w:rPr>
        <w:t xml:space="preserve">отобранным  </w:t>
      </w:r>
      <w:r w:rsidRPr="00AC25BD">
        <w:rPr>
          <w:rFonts w:ascii="GHEA Grapalat" w:hAnsi="GHEA Grapalat"/>
        </w:rPr>
        <w:t>участник</w:t>
      </w:r>
      <w:r w:rsidR="005F2F3B" w:rsidRPr="00AC25BD">
        <w:rPr>
          <w:rFonts w:ascii="GHEA Grapalat" w:hAnsi="GHEA Grapalat"/>
        </w:rPr>
        <w:t xml:space="preserve">ом </w:t>
      </w:r>
      <w:r w:rsidR="005F2F3B" w:rsidRPr="00AC25BD">
        <w:rPr>
          <w:rFonts w:ascii="GHEA Grapalat" w:hAnsi="GHEA Grapalat"/>
          <w:lang w:val="hy-AM"/>
        </w:rPr>
        <w:t xml:space="preserve"> </w:t>
      </w:r>
      <w:r w:rsidR="005F2F3B" w:rsidRPr="00AC25BD">
        <w:rPr>
          <w:rFonts w:ascii="GHEA Grapalat" w:hAnsi="GHEA Grapalat"/>
        </w:rPr>
        <w:t>признается участник занявший следующее место</w:t>
      </w:r>
      <w:r w:rsidR="00951CE5" w:rsidRPr="00AC25BD">
        <w:rPr>
          <w:rFonts w:ascii="GHEA Grapalat" w:hAnsi="GHEA Grapalat"/>
          <w:lang w:val="hy-AM"/>
        </w:rPr>
        <w:t xml:space="preserve"> </w:t>
      </w:r>
      <w:r w:rsidR="00951CE5" w:rsidRPr="00AC25BD">
        <w:rPr>
          <w:rFonts w:ascii="GHEA Grapalat" w:hAnsi="GHEA Grapalat"/>
        </w:rPr>
        <w:t>с</w:t>
      </w:r>
      <w:r w:rsidRPr="00AC25BD">
        <w:rPr>
          <w:rFonts w:ascii="GHEA Grapalat" w:hAnsi="GHEA Grapalat"/>
        </w:rPr>
        <w:t xml:space="preserve"> </w:t>
      </w:r>
      <w:r w:rsidR="00951CE5" w:rsidRPr="00AC25BD">
        <w:rPr>
          <w:rFonts w:ascii="GHEA Grapalat" w:hAnsi="GHEA Grapalat"/>
        </w:rPr>
        <w:t>применением процедуры</w:t>
      </w:r>
      <w:r w:rsidRPr="00AC25BD">
        <w:rPr>
          <w:rFonts w:ascii="GHEA Grapalat" w:hAnsi="GHEA Grapalat"/>
        </w:rPr>
        <w:t>, установленн</w:t>
      </w:r>
      <w:r w:rsidR="00951CE5" w:rsidRPr="00AC25BD">
        <w:rPr>
          <w:rFonts w:ascii="GHEA Grapalat" w:hAnsi="GHEA Grapalat"/>
        </w:rPr>
        <w:t>ой</w:t>
      </w:r>
      <w:r w:rsidRPr="00AC25BD">
        <w:rPr>
          <w:rFonts w:ascii="GHEA Grapalat" w:hAnsi="GHEA Grapalat"/>
        </w:rPr>
        <w:t xml:space="preserve"> пунктами 8.13-8.</w:t>
      </w:r>
      <w:r w:rsidR="007854B2" w:rsidRPr="00AC25BD">
        <w:rPr>
          <w:rFonts w:ascii="GHEA Grapalat" w:hAnsi="GHEA Grapalat"/>
          <w:lang w:val="hy-AM"/>
        </w:rPr>
        <w:t>20</w:t>
      </w:r>
      <w:r w:rsidR="007854B2" w:rsidRPr="00AC25BD">
        <w:rPr>
          <w:rFonts w:ascii="GHEA Grapalat" w:hAnsi="GHEA Grapalat"/>
        </w:rPr>
        <w:t xml:space="preserve"> </w:t>
      </w:r>
      <w:r w:rsidRPr="00AC25BD">
        <w:rPr>
          <w:rFonts w:ascii="GHEA Grapalat" w:hAnsi="GHEA Grapalat"/>
        </w:rPr>
        <w:t>части 1 настоящего Приглашения.</w:t>
      </w:r>
    </w:p>
    <w:p w:rsidR="00583092" w:rsidRPr="00AC25BD"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AC25BD">
        <w:rPr>
          <w:rFonts w:ascii="GHEA Grapalat" w:hAnsi="GHEA Grapalat"/>
          <w:sz w:val="24"/>
          <w:szCs w:val="24"/>
        </w:rPr>
        <w:t>8.</w:t>
      </w:r>
      <w:r w:rsidR="0022247D" w:rsidRPr="00AC25BD">
        <w:rPr>
          <w:rFonts w:ascii="GHEA Grapalat" w:hAnsi="GHEA Grapalat"/>
          <w:sz w:val="24"/>
          <w:szCs w:val="24"/>
        </w:rPr>
        <w:t>2</w:t>
      </w:r>
      <w:r w:rsidR="00C47D55" w:rsidRPr="00AC25BD">
        <w:rPr>
          <w:rFonts w:ascii="GHEA Grapalat" w:hAnsi="GHEA Grapalat"/>
          <w:sz w:val="24"/>
          <w:szCs w:val="24"/>
          <w:lang w:val="hy-AM"/>
        </w:rPr>
        <w:t>1</w:t>
      </w:r>
      <w:r w:rsidR="00FA2DBA" w:rsidRPr="00AC25BD">
        <w:rPr>
          <w:rFonts w:ascii="GHEA Grapalat" w:hAnsi="GHEA Grapalat"/>
          <w:sz w:val="24"/>
          <w:szCs w:val="24"/>
        </w:rPr>
        <w:t>.</w:t>
      </w:r>
      <w:r w:rsidR="00FA2DBA" w:rsidRPr="00AC25BD">
        <w:rPr>
          <w:rFonts w:ascii="GHEA Grapalat" w:hAnsi="GHEA Grapalat"/>
          <w:sz w:val="24"/>
          <w:szCs w:val="24"/>
        </w:rPr>
        <w:tab/>
      </w:r>
      <w:r w:rsidRPr="00AC25BD">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AC25BD" w:rsidRDefault="00662165" w:rsidP="00B46D58">
      <w:pPr>
        <w:pStyle w:val="BodyTextIndent2"/>
        <w:widowControl w:val="0"/>
        <w:spacing w:after="160" w:line="240" w:lineRule="auto"/>
        <w:ind w:firstLine="567"/>
        <w:rPr>
          <w:rFonts w:ascii="GHEA Grapalat" w:hAnsi="GHEA Grapalat"/>
          <w:sz w:val="24"/>
          <w:szCs w:val="24"/>
        </w:rPr>
      </w:pPr>
      <w:r w:rsidRPr="00AC25BD">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AC25BD"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AC25BD">
        <w:rPr>
          <w:rFonts w:ascii="GHEA Grapalat" w:hAnsi="GHEA Grapalat"/>
          <w:sz w:val="24"/>
          <w:szCs w:val="24"/>
        </w:rPr>
        <w:t>8.</w:t>
      </w:r>
      <w:r w:rsidR="005A79EE" w:rsidRPr="00AC25BD">
        <w:rPr>
          <w:rFonts w:ascii="GHEA Grapalat" w:hAnsi="GHEA Grapalat"/>
          <w:sz w:val="24"/>
          <w:szCs w:val="24"/>
        </w:rPr>
        <w:t>2</w:t>
      </w:r>
      <w:r w:rsidR="00336709" w:rsidRPr="00AC25BD">
        <w:rPr>
          <w:rFonts w:ascii="GHEA Grapalat" w:hAnsi="GHEA Grapalat"/>
          <w:sz w:val="24"/>
          <w:szCs w:val="24"/>
          <w:lang w:val="hy-AM"/>
        </w:rPr>
        <w:t>2</w:t>
      </w:r>
      <w:r w:rsidRPr="00AC25BD">
        <w:rPr>
          <w:rFonts w:ascii="GHEA Grapalat" w:hAnsi="GHEA Grapalat"/>
          <w:sz w:val="24"/>
          <w:szCs w:val="24"/>
        </w:rPr>
        <w:t>.</w:t>
      </w:r>
      <w:r w:rsidR="00FA2DBA" w:rsidRPr="00AC25BD">
        <w:rPr>
          <w:rFonts w:ascii="GHEA Grapalat" w:hAnsi="GHEA Grapalat"/>
          <w:sz w:val="24"/>
          <w:szCs w:val="24"/>
        </w:rPr>
        <w:tab/>
      </w:r>
      <w:r w:rsidRPr="00AC25BD">
        <w:rPr>
          <w:rFonts w:ascii="GHEA Grapalat" w:hAnsi="GHEA Grapalat"/>
          <w:sz w:val="24"/>
          <w:szCs w:val="24"/>
        </w:rPr>
        <w:t>С целью применения пункта 8.</w:t>
      </w:r>
      <w:r w:rsidR="005A79EE" w:rsidRPr="00AC25BD">
        <w:rPr>
          <w:rFonts w:ascii="GHEA Grapalat" w:hAnsi="GHEA Grapalat"/>
          <w:sz w:val="24"/>
          <w:szCs w:val="24"/>
        </w:rPr>
        <w:t>2</w:t>
      </w:r>
      <w:r w:rsidR="00F274C5" w:rsidRPr="00AC25BD">
        <w:rPr>
          <w:rFonts w:ascii="GHEA Grapalat" w:hAnsi="GHEA Grapalat"/>
          <w:sz w:val="24"/>
          <w:szCs w:val="24"/>
          <w:lang w:val="hy-AM"/>
        </w:rPr>
        <w:t>1</w:t>
      </w:r>
      <w:r w:rsidRPr="00AC25BD">
        <w:rPr>
          <w:rFonts w:ascii="GHEA Grapalat" w:hAnsi="GHEA Grapalat"/>
          <w:sz w:val="24"/>
          <w:szCs w:val="24"/>
        </w:rPr>
        <w:t xml:space="preserve">. части 1 настоящего приглашения </w:t>
      </w:r>
      <w:r w:rsidR="005A79EE" w:rsidRPr="00AC25BD">
        <w:rPr>
          <w:rFonts w:ascii="GHEA Grapalat" w:hAnsi="GHEA Grapalat"/>
          <w:sz w:val="24"/>
          <w:szCs w:val="24"/>
        </w:rPr>
        <w:t xml:space="preserve">может быть созвано </w:t>
      </w:r>
      <w:r w:rsidRPr="00AC25BD">
        <w:rPr>
          <w:rFonts w:ascii="GHEA Grapalat" w:hAnsi="GHEA Grapalat"/>
          <w:sz w:val="24"/>
          <w:szCs w:val="24"/>
        </w:rPr>
        <w:t>внеочередное заседание комиссии.</w:t>
      </w:r>
    </w:p>
    <w:p w:rsidR="00196487" w:rsidRPr="00AC25BD" w:rsidRDefault="00A150A9" w:rsidP="00B46D58">
      <w:pPr>
        <w:pStyle w:val="norm"/>
        <w:widowControl w:val="0"/>
        <w:tabs>
          <w:tab w:val="left" w:pos="1276"/>
        </w:tabs>
        <w:spacing w:after="160" w:line="240" w:lineRule="auto"/>
        <w:ind w:firstLine="567"/>
        <w:rPr>
          <w:rFonts w:ascii="GHEA Grapalat" w:hAnsi="GHEA Grapalat"/>
          <w:sz w:val="24"/>
          <w:szCs w:val="24"/>
        </w:rPr>
      </w:pPr>
      <w:r w:rsidRPr="00AC25BD">
        <w:rPr>
          <w:rFonts w:ascii="GHEA Grapalat" w:hAnsi="GHEA Grapalat"/>
          <w:sz w:val="24"/>
          <w:szCs w:val="24"/>
        </w:rPr>
        <w:t>8.</w:t>
      </w:r>
      <w:r w:rsidR="004D0EA7" w:rsidRPr="00AC25BD">
        <w:rPr>
          <w:rFonts w:ascii="GHEA Grapalat" w:hAnsi="GHEA Grapalat"/>
          <w:sz w:val="24"/>
          <w:szCs w:val="24"/>
        </w:rPr>
        <w:t>2</w:t>
      </w:r>
      <w:r w:rsidR="00773841" w:rsidRPr="00AC25BD">
        <w:rPr>
          <w:rFonts w:ascii="GHEA Grapalat" w:hAnsi="GHEA Grapalat"/>
          <w:sz w:val="24"/>
          <w:szCs w:val="24"/>
          <w:lang w:val="hy-AM"/>
        </w:rPr>
        <w:t>3</w:t>
      </w:r>
      <w:r w:rsidRPr="00AC25BD">
        <w:rPr>
          <w:rFonts w:ascii="GHEA Grapalat" w:hAnsi="GHEA Grapalat"/>
          <w:sz w:val="24"/>
          <w:szCs w:val="24"/>
        </w:rPr>
        <w:t>.</w:t>
      </w:r>
      <w:r w:rsidR="00544D9F" w:rsidRPr="00AC25BD">
        <w:rPr>
          <w:rFonts w:ascii="GHEA Grapalat" w:hAnsi="GHEA Grapalat"/>
          <w:sz w:val="24"/>
          <w:szCs w:val="24"/>
        </w:rPr>
        <w:tab/>
      </w:r>
      <w:r w:rsidRPr="00AC25BD">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rsidR="00196487" w:rsidRPr="00AC25BD" w:rsidRDefault="00196487" w:rsidP="00B46D58">
      <w:pPr>
        <w:pStyle w:val="norm"/>
        <w:widowControl w:val="0"/>
        <w:tabs>
          <w:tab w:val="left" w:pos="1134"/>
        </w:tabs>
        <w:spacing w:after="160" w:line="240" w:lineRule="auto"/>
        <w:ind w:firstLine="567"/>
        <w:rPr>
          <w:rFonts w:ascii="GHEA Grapalat" w:hAnsi="GHEA Grapalat"/>
          <w:sz w:val="24"/>
          <w:szCs w:val="24"/>
        </w:rPr>
      </w:pPr>
      <w:r w:rsidRPr="00AC25BD">
        <w:rPr>
          <w:rFonts w:ascii="GHEA Grapalat" w:hAnsi="GHEA Grapalat"/>
          <w:sz w:val="24"/>
          <w:szCs w:val="24"/>
        </w:rPr>
        <w:t>1)</w:t>
      </w:r>
      <w:r w:rsidR="00544D9F" w:rsidRPr="00AC25BD">
        <w:rPr>
          <w:rFonts w:ascii="GHEA Grapalat" w:hAnsi="GHEA Grapalat"/>
          <w:sz w:val="24"/>
          <w:szCs w:val="24"/>
        </w:rPr>
        <w:tab/>
      </w:r>
      <w:r w:rsidRPr="00AC25BD">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rsidR="00196487" w:rsidRPr="00AC25BD" w:rsidRDefault="00196487" w:rsidP="00B46D58">
      <w:pPr>
        <w:pStyle w:val="norm"/>
        <w:widowControl w:val="0"/>
        <w:tabs>
          <w:tab w:val="left" w:pos="1134"/>
        </w:tabs>
        <w:spacing w:after="160" w:line="240" w:lineRule="auto"/>
        <w:ind w:firstLine="567"/>
        <w:rPr>
          <w:rFonts w:ascii="GHEA Grapalat" w:hAnsi="GHEA Grapalat"/>
          <w:spacing w:val="-6"/>
          <w:sz w:val="24"/>
          <w:szCs w:val="24"/>
        </w:rPr>
      </w:pPr>
      <w:r w:rsidRPr="00AC25BD">
        <w:rPr>
          <w:rFonts w:ascii="GHEA Grapalat" w:hAnsi="GHEA Grapalat"/>
          <w:sz w:val="24"/>
          <w:szCs w:val="24"/>
        </w:rPr>
        <w:t>2)</w:t>
      </w:r>
      <w:r w:rsidR="00544D9F" w:rsidRPr="00AC25BD">
        <w:rPr>
          <w:rFonts w:ascii="GHEA Grapalat" w:hAnsi="GHEA Grapalat"/>
          <w:sz w:val="24"/>
          <w:szCs w:val="24"/>
        </w:rPr>
        <w:tab/>
      </w:r>
      <w:r w:rsidRPr="00AC25BD">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rsidR="00E45ACA" w:rsidRPr="00AC25BD" w:rsidRDefault="00A150A9" w:rsidP="00B46D58">
      <w:pPr>
        <w:pStyle w:val="norm"/>
        <w:widowControl w:val="0"/>
        <w:tabs>
          <w:tab w:val="left" w:pos="1276"/>
        </w:tabs>
        <w:spacing w:after="160" w:line="240" w:lineRule="auto"/>
        <w:ind w:firstLine="567"/>
        <w:rPr>
          <w:rFonts w:ascii="GHEA Grapalat" w:hAnsi="GHEA Grapalat"/>
          <w:sz w:val="24"/>
          <w:szCs w:val="24"/>
        </w:rPr>
      </w:pPr>
      <w:r w:rsidRPr="00AC25BD">
        <w:rPr>
          <w:rFonts w:ascii="GHEA Grapalat" w:hAnsi="GHEA Grapalat"/>
          <w:spacing w:val="-6"/>
          <w:sz w:val="24"/>
          <w:szCs w:val="24"/>
        </w:rPr>
        <w:lastRenderedPageBreak/>
        <w:t>8.</w:t>
      </w:r>
      <w:r w:rsidR="004D0EA7" w:rsidRPr="00AC25BD">
        <w:rPr>
          <w:rFonts w:ascii="GHEA Grapalat" w:hAnsi="GHEA Grapalat"/>
          <w:spacing w:val="-6"/>
          <w:sz w:val="24"/>
          <w:szCs w:val="24"/>
        </w:rPr>
        <w:t>2</w:t>
      </w:r>
      <w:r w:rsidR="00541390" w:rsidRPr="00AC25BD">
        <w:rPr>
          <w:rFonts w:ascii="GHEA Grapalat" w:hAnsi="GHEA Grapalat"/>
          <w:spacing w:val="-6"/>
          <w:sz w:val="24"/>
          <w:szCs w:val="24"/>
        </w:rPr>
        <w:t>4</w:t>
      </w:r>
      <w:r w:rsidR="00544D9F" w:rsidRPr="00AC25BD">
        <w:rPr>
          <w:rFonts w:ascii="GHEA Grapalat" w:hAnsi="GHEA Grapalat"/>
          <w:spacing w:val="-6"/>
          <w:sz w:val="24"/>
          <w:szCs w:val="24"/>
        </w:rPr>
        <w:t>.</w:t>
      </w:r>
      <w:r w:rsidR="00544D9F" w:rsidRPr="00AC25BD">
        <w:rPr>
          <w:rFonts w:ascii="GHEA Grapalat" w:hAnsi="GHEA Grapalat"/>
          <w:spacing w:val="-6"/>
          <w:sz w:val="24"/>
          <w:szCs w:val="24"/>
        </w:rPr>
        <w:tab/>
      </w:r>
      <w:r w:rsidRPr="00AC25BD">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AC25BD">
        <w:rPr>
          <w:rFonts w:ascii="GHEA Grapalat" w:hAnsi="GHEA Grapalat"/>
          <w:sz w:val="24"/>
          <w:szCs w:val="24"/>
        </w:rPr>
        <w:t xml:space="preserve"> Решение о</w:t>
      </w:r>
      <w:r w:rsidR="00BA2853" w:rsidRPr="00AC25BD">
        <w:rPr>
          <w:rFonts w:ascii="Courier New" w:hAnsi="Courier New" w:cs="Courier New"/>
          <w:sz w:val="24"/>
          <w:szCs w:val="24"/>
          <w:lang w:val="en-US"/>
        </w:rPr>
        <w:t> </w:t>
      </w:r>
      <w:r w:rsidRPr="00AC25BD">
        <w:rPr>
          <w:rFonts w:ascii="GHEA Grapalat" w:hAnsi="GHEA Grapalat"/>
          <w:sz w:val="24"/>
          <w:szCs w:val="24"/>
        </w:rPr>
        <w:t>заключении договора содержит краткую информацию об оценке заявок, о</w:t>
      </w:r>
      <w:r w:rsidR="00BA2853" w:rsidRPr="00AC25BD">
        <w:rPr>
          <w:rFonts w:ascii="Courier New" w:hAnsi="Courier New" w:cs="Courier New"/>
          <w:sz w:val="24"/>
          <w:szCs w:val="24"/>
          <w:lang w:val="en-US"/>
        </w:rPr>
        <w:t> </w:t>
      </w:r>
      <w:r w:rsidRPr="00AC25BD">
        <w:rPr>
          <w:rFonts w:ascii="GHEA Grapalat" w:hAnsi="GHEA Grapalat"/>
          <w:sz w:val="24"/>
          <w:szCs w:val="24"/>
        </w:rPr>
        <w:t>причинах, обосновывающих выбор отобранного участника, и объявление о</w:t>
      </w:r>
      <w:r w:rsidR="00BA2853" w:rsidRPr="00AC25BD">
        <w:rPr>
          <w:rFonts w:ascii="Courier New" w:hAnsi="Courier New" w:cs="Courier New"/>
          <w:sz w:val="24"/>
          <w:szCs w:val="24"/>
          <w:lang w:val="en-US"/>
        </w:rPr>
        <w:t> </w:t>
      </w:r>
      <w:r w:rsidRPr="00AC25BD">
        <w:rPr>
          <w:rFonts w:ascii="GHEA Grapalat" w:hAnsi="GHEA Grapalat"/>
          <w:sz w:val="24"/>
          <w:szCs w:val="24"/>
        </w:rPr>
        <w:t>периоде ожидания.</w:t>
      </w:r>
    </w:p>
    <w:p w:rsidR="00583092" w:rsidRPr="00AC25BD"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AC25BD">
        <w:rPr>
          <w:rFonts w:ascii="GHEA Grapalat" w:hAnsi="GHEA Grapalat"/>
          <w:sz w:val="24"/>
          <w:szCs w:val="24"/>
        </w:rPr>
        <w:t>8.</w:t>
      </w:r>
      <w:r w:rsidR="00163324" w:rsidRPr="00AC25BD">
        <w:rPr>
          <w:rFonts w:ascii="GHEA Grapalat" w:hAnsi="GHEA Grapalat"/>
          <w:sz w:val="24"/>
          <w:szCs w:val="24"/>
        </w:rPr>
        <w:t>2</w:t>
      </w:r>
      <w:r w:rsidR="00971F12" w:rsidRPr="00AC25BD">
        <w:rPr>
          <w:rFonts w:ascii="GHEA Grapalat" w:hAnsi="GHEA Grapalat"/>
          <w:sz w:val="24"/>
          <w:szCs w:val="24"/>
          <w:lang w:val="hy-AM"/>
        </w:rPr>
        <w:t>5</w:t>
      </w:r>
      <w:r w:rsidR="00BA2853" w:rsidRPr="00AC25BD">
        <w:rPr>
          <w:rFonts w:ascii="GHEA Grapalat" w:hAnsi="GHEA Grapalat"/>
          <w:sz w:val="24"/>
          <w:szCs w:val="24"/>
        </w:rPr>
        <w:t>.</w:t>
      </w:r>
      <w:r w:rsidRPr="00AC25BD">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AC25BD" w:rsidRDefault="00583092" w:rsidP="00B46D58">
      <w:pPr>
        <w:pStyle w:val="BodyTextIndent2"/>
        <w:widowControl w:val="0"/>
        <w:spacing w:after="160" w:line="240" w:lineRule="auto"/>
        <w:ind w:firstLine="567"/>
        <w:rPr>
          <w:rFonts w:ascii="GHEA Grapalat" w:hAnsi="GHEA Grapalat"/>
          <w:i/>
          <w:sz w:val="24"/>
          <w:szCs w:val="24"/>
        </w:rPr>
      </w:pPr>
      <w:r w:rsidRPr="00AC25BD">
        <w:rPr>
          <w:rFonts w:ascii="GHEA Grapalat" w:hAnsi="GHEA Grapalat"/>
          <w:sz w:val="24"/>
          <w:szCs w:val="24"/>
        </w:rPr>
        <w:t>Период ожидания в случае настоящей процедуры составляет "</w:t>
      </w:r>
      <w:r w:rsidR="00D5443D" w:rsidRPr="00AC25BD">
        <w:rPr>
          <w:rFonts w:ascii="GHEA Grapalat" w:hAnsi="GHEA Grapalat"/>
          <w:sz w:val="24"/>
          <w:szCs w:val="24"/>
        </w:rPr>
        <w:t xml:space="preserve"> </w:t>
      </w:r>
      <w:r w:rsidRPr="00AC25BD">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AC25BD" w:rsidRDefault="00583092" w:rsidP="00B46D58">
      <w:pPr>
        <w:pStyle w:val="BodyTextIndent2"/>
        <w:widowControl w:val="0"/>
        <w:spacing w:after="160" w:line="240" w:lineRule="auto"/>
        <w:ind w:firstLine="567"/>
        <w:rPr>
          <w:rFonts w:ascii="GHEA Grapalat" w:hAnsi="GHEA Grapalat" w:cs="Sylfaen"/>
          <w:sz w:val="24"/>
          <w:szCs w:val="24"/>
        </w:rPr>
      </w:pPr>
      <w:r w:rsidRPr="00AC25BD">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Pr="00AC25BD" w:rsidRDefault="00B138F3" w:rsidP="00B46D58">
      <w:pPr>
        <w:widowControl w:val="0"/>
        <w:spacing w:after="160"/>
        <w:jc w:val="center"/>
        <w:rPr>
          <w:rFonts w:ascii="GHEA Grapalat" w:hAnsi="GHEA Grapalat"/>
          <w:b/>
        </w:rPr>
      </w:pPr>
    </w:p>
    <w:p w:rsidR="000313A6" w:rsidRPr="00AC25BD" w:rsidRDefault="00AA0AD8" w:rsidP="00B46D58">
      <w:pPr>
        <w:widowControl w:val="0"/>
        <w:spacing w:after="160"/>
        <w:jc w:val="center"/>
        <w:rPr>
          <w:rFonts w:ascii="GHEA Grapalat" w:hAnsi="GHEA Grapalat" w:cs="Arial"/>
          <w:b/>
          <w:iCs/>
        </w:rPr>
      </w:pPr>
      <w:r w:rsidRPr="00AC25BD">
        <w:rPr>
          <w:rFonts w:ascii="GHEA Grapalat" w:hAnsi="GHEA Grapalat"/>
          <w:b/>
        </w:rPr>
        <w:t xml:space="preserve">9. ЗАКЛЮЧЕНИЕ ДОГОВОРА </w:t>
      </w:r>
    </w:p>
    <w:p w:rsidR="00096865" w:rsidRPr="00AC25BD" w:rsidRDefault="00AA0AD8" w:rsidP="00B46D58">
      <w:pPr>
        <w:widowControl w:val="0"/>
        <w:tabs>
          <w:tab w:val="left" w:pos="1134"/>
        </w:tabs>
        <w:spacing w:after="160"/>
        <w:ind w:firstLine="567"/>
        <w:jc w:val="both"/>
        <w:rPr>
          <w:rFonts w:ascii="GHEA Grapalat" w:hAnsi="GHEA Grapalat" w:cs="Sylfaen"/>
        </w:rPr>
      </w:pPr>
      <w:r w:rsidRPr="00AC25BD">
        <w:rPr>
          <w:rFonts w:ascii="GHEA Grapalat" w:hAnsi="GHEA Grapalat"/>
        </w:rPr>
        <w:t>9.1</w:t>
      </w:r>
      <w:r w:rsidR="002A3FC1" w:rsidRPr="00AC25BD">
        <w:rPr>
          <w:rFonts w:ascii="GHEA Grapalat" w:hAnsi="GHEA Grapalat"/>
        </w:rPr>
        <w:t>.</w:t>
      </w:r>
      <w:r w:rsidR="002A3FC1" w:rsidRPr="00AC25BD">
        <w:rPr>
          <w:rFonts w:ascii="GHEA Grapalat" w:hAnsi="GHEA Grapalat"/>
        </w:rPr>
        <w:tab/>
      </w:r>
      <w:r w:rsidRPr="00AC25BD">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AC25BD" w:rsidRDefault="00AA0AD8" w:rsidP="00B46D58">
      <w:pPr>
        <w:widowControl w:val="0"/>
        <w:tabs>
          <w:tab w:val="left" w:pos="1134"/>
        </w:tabs>
        <w:spacing w:after="160"/>
        <w:ind w:firstLine="567"/>
        <w:jc w:val="both"/>
        <w:rPr>
          <w:rFonts w:ascii="GHEA Grapalat" w:hAnsi="GHEA Grapalat" w:cs="Sylfaen"/>
        </w:rPr>
      </w:pPr>
      <w:r w:rsidRPr="00AC25BD">
        <w:rPr>
          <w:rFonts w:ascii="GHEA Grapalat" w:hAnsi="GHEA Grapalat"/>
        </w:rPr>
        <w:t>9.2.</w:t>
      </w:r>
      <w:r w:rsidR="002A3FC1" w:rsidRPr="00AC25BD">
        <w:rPr>
          <w:rFonts w:ascii="GHEA Grapalat" w:hAnsi="GHEA Grapalat"/>
        </w:rPr>
        <w:tab/>
      </w:r>
      <w:r w:rsidRPr="00AC25BD">
        <w:rPr>
          <w:rFonts w:ascii="GHEA Grapalat" w:hAnsi="GHEA Grapalat"/>
        </w:rPr>
        <w:t>В течение четырех рабочих дней, следующих за окончанием периода ожидания, установленного пунктом 8.</w:t>
      </w:r>
      <w:r w:rsidR="00DA3F9C" w:rsidRPr="00AC25BD">
        <w:rPr>
          <w:rFonts w:ascii="GHEA Grapalat" w:hAnsi="GHEA Grapalat"/>
        </w:rPr>
        <w:t>2</w:t>
      </w:r>
      <w:r w:rsidR="0052367F" w:rsidRPr="00AC25BD">
        <w:rPr>
          <w:rFonts w:ascii="GHEA Grapalat" w:hAnsi="GHEA Grapalat"/>
          <w:lang w:val="hy-AM"/>
        </w:rPr>
        <w:t>5</w:t>
      </w:r>
      <w:r w:rsidRPr="00AC25BD">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AC25BD">
        <w:rPr>
          <w:rFonts w:ascii="GHEA Grapalat" w:hAnsi="GHEA Grapalat"/>
        </w:rPr>
        <w:t>2</w:t>
      </w:r>
      <w:r w:rsidR="0052367F" w:rsidRPr="00AC25BD">
        <w:rPr>
          <w:rFonts w:ascii="GHEA Grapalat" w:hAnsi="GHEA Grapalat"/>
          <w:lang w:val="hy-AM"/>
        </w:rPr>
        <w:t>5</w:t>
      </w:r>
      <w:r w:rsidR="00DA3F9C" w:rsidRPr="00AC25BD">
        <w:rPr>
          <w:rFonts w:ascii="GHEA Grapalat" w:hAnsi="GHEA Grapalat"/>
        </w:rPr>
        <w:t xml:space="preserve"> </w:t>
      </w:r>
      <w:r w:rsidRPr="00AC25BD">
        <w:rPr>
          <w:rFonts w:ascii="GHEA Grapalat" w:hAnsi="GHEA Grapalat"/>
        </w:rPr>
        <w:t>части 1 настоящего Приглашения.</w:t>
      </w:r>
    </w:p>
    <w:p w:rsidR="00F23A51" w:rsidRPr="00AC25BD" w:rsidRDefault="00AA0AD8" w:rsidP="00B46D58">
      <w:pPr>
        <w:widowControl w:val="0"/>
        <w:tabs>
          <w:tab w:val="left" w:pos="1134"/>
        </w:tabs>
        <w:spacing w:after="160"/>
        <w:ind w:firstLine="567"/>
        <w:jc w:val="both"/>
        <w:rPr>
          <w:rFonts w:ascii="GHEA Grapalat" w:hAnsi="GHEA Grapalat" w:cs="Sylfaen"/>
        </w:rPr>
      </w:pPr>
      <w:r w:rsidRPr="00AC25BD">
        <w:rPr>
          <w:rFonts w:ascii="GHEA Grapalat" w:hAnsi="GHEA Grapalat"/>
        </w:rPr>
        <w:t>9.3.</w:t>
      </w:r>
      <w:r w:rsidR="002A3FC1" w:rsidRPr="00AC25BD">
        <w:rPr>
          <w:rFonts w:ascii="GHEA Grapalat" w:hAnsi="GHEA Grapalat"/>
        </w:rPr>
        <w:tab/>
      </w:r>
      <w:r w:rsidRPr="00AC25BD">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9365B5" w:rsidRPr="00AC25BD" w:rsidRDefault="00AA0AD8" w:rsidP="00B46D58">
      <w:pPr>
        <w:widowControl w:val="0"/>
        <w:tabs>
          <w:tab w:val="left" w:pos="1134"/>
        </w:tabs>
        <w:spacing w:after="160"/>
        <w:ind w:firstLine="567"/>
        <w:jc w:val="both"/>
        <w:rPr>
          <w:rFonts w:ascii="GHEA Grapalat" w:hAnsi="GHEA Grapalat" w:cs="Sylfaen"/>
        </w:rPr>
      </w:pPr>
      <w:r w:rsidRPr="00AC25BD">
        <w:rPr>
          <w:rFonts w:ascii="GHEA Grapalat" w:hAnsi="GHEA Grapalat"/>
        </w:rPr>
        <w:t>9.4.</w:t>
      </w:r>
      <w:r w:rsidR="002A3FC1" w:rsidRPr="00AC25BD">
        <w:rPr>
          <w:rFonts w:ascii="GHEA Grapalat" w:hAnsi="GHEA Grapalat"/>
        </w:rPr>
        <w:tab/>
      </w:r>
      <w:r w:rsidRPr="00AC25BD">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rsidR="00096865" w:rsidRPr="00AC25BD" w:rsidRDefault="00AA0AD8" w:rsidP="00B46D58">
      <w:pPr>
        <w:widowControl w:val="0"/>
        <w:tabs>
          <w:tab w:val="left" w:pos="1134"/>
        </w:tabs>
        <w:spacing w:after="160"/>
        <w:ind w:firstLine="567"/>
        <w:jc w:val="both"/>
        <w:rPr>
          <w:rFonts w:ascii="GHEA Grapalat" w:hAnsi="GHEA Grapalat" w:cs="Sylfaen"/>
        </w:rPr>
      </w:pPr>
      <w:r w:rsidRPr="00AC25BD">
        <w:rPr>
          <w:rFonts w:ascii="GHEA Grapalat" w:hAnsi="GHEA Grapalat"/>
        </w:rPr>
        <w:t>9.5</w:t>
      </w:r>
      <w:r w:rsidR="00DC30CC" w:rsidRPr="00AC25BD">
        <w:rPr>
          <w:rFonts w:ascii="GHEA Grapalat" w:hAnsi="GHEA Grapalat"/>
        </w:rPr>
        <w:t>.</w:t>
      </w:r>
      <w:r w:rsidR="00DC30CC" w:rsidRPr="00AC25BD">
        <w:rPr>
          <w:rFonts w:ascii="GHEA Grapalat" w:hAnsi="GHEA Grapalat"/>
        </w:rPr>
        <w:tab/>
      </w:r>
      <w:r w:rsidRPr="00AC25BD">
        <w:rPr>
          <w:rFonts w:ascii="GHEA Grapalat" w:hAnsi="GHEA Grapalat"/>
        </w:rPr>
        <w:t xml:space="preserve">Если отобранный участник в течение 10 рабочих дней после получения уведомления о заключении договора и проекта договора не подписывает договор и </w:t>
      </w:r>
      <w:r w:rsidRPr="00AC25BD">
        <w:rPr>
          <w:rFonts w:ascii="GHEA Grapalat" w:hAnsi="GHEA Grapalat"/>
        </w:rPr>
        <w:lastRenderedPageBreak/>
        <w:t>не предоставляет заказчику обеспечения</w:t>
      </w:r>
      <w:r w:rsidR="00F83409" w:rsidRPr="00AC25BD">
        <w:rPr>
          <w:rFonts w:ascii="GHEA Grapalat" w:hAnsi="GHEA Grapalat"/>
        </w:rPr>
        <w:t xml:space="preserve"> квалификации и</w:t>
      </w:r>
      <w:r w:rsidRPr="00AC25BD">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AC25BD" w:rsidRDefault="000313A6" w:rsidP="00B46D58">
      <w:pPr>
        <w:widowControl w:val="0"/>
        <w:spacing w:after="160"/>
        <w:ind w:firstLine="567"/>
        <w:jc w:val="both"/>
        <w:rPr>
          <w:rFonts w:ascii="GHEA Grapalat" w:hAnsi="GHEA Grapalat" w:cs="Sylfaen"/>
        </w:rPr>
      </w:pPr>
      <w:r w:rsidRPr="00AC25BD">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AC25BD">
        <w:rPr>
          <w:rFonts w:ascii="GHEA Grapalat" w:hAnsi="GHEA Grapalat"/>
        </w:rPr>
        <w:t xml:space="preserve"> </w:t>
      </w:r>
      <w:r w:rsidRPr="00AC25BD">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33571F" w:rsidRPr="00AC25BD" w:rsidRDefault="00AA0AD8" w:rsidP="00B46D58">
      <w:pPr>
        <w:widowControl w:val="0"/>
        <w:tabs>
          <w:tab w:val="left" w:pos="1134"/>
        </w:tabs>
        <w:spacing w:after="160"/>
        <w:ind w:firstLine="567"/>
        <w:jc w:val="both"/>
        <w:rPr>
          <w:rFonts w:ascii="GHEA Grapalat" w:hAnsi="GHEA Grapalat" w:cs="Sylfaen"/>
        </w:rPr>
      </w:pPr>
      <w:r w:rsidRPr="00AC25BD">
        <w:rPr>
          <w:rFonts w:ascii="GHEA Grapalat" w:hAnsi="GHEA Grapalat"/>
        </w:rPr>
        <w:t>9.6.</w:t>
      </w:r>
      <w:r w:rsidR="00DC30CC" w:rsidRPr="00AC25BD">
        <w:rPr>
          <w:rFonts w:ascii="GHEA Grapalat" w:hAnsi="GHEA Grapalat"/>
        </w:rPr>
        <w:tab/>
      </w:r>
      <w:r w:rsidRPr="00AC25BD">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rsidR="00D612BC" w:rsidRPr="00AC25BD"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AC25BD">
        <w:rPr>
          <w:rFonts w:ascii="GHEA Grapalat" w:hAnsi="GHEA Grapalat"/>
          <w:i w:val="0"/>
          <w:sz w:val="24"/>
          <w:szCs w:val="24"/>
        </w:rPr>
        <w:t>9.7</w:t>
      </w:r>
      <w:r w:rsidR="00DC30CC" w:rsidRPr="00AC25BD">
        <w:rPr>
          <w:rFonts w:ascii="GHEA Grapalat" w:hAnsi="GHEA Grapalat"/>
          <w:i w:val="0"/>
          <w:sz w:val="24"/>
          <w:szCs w:val="24"/>
        </w:rPr>
        <w:t>.</w:t>
      </w:r>
      <w:r w:rsidR="00DC30CC" w:rsidRPr="00AC25BD">
        <w:rPr>
          <w:rFonts w:ascii="GHEA Grapalat" w:hAnsi="GHEA Grapalat"/>
          <w:i w:val="0"/>
          <w:sz w:val="24"/>
          <w:szCs w:val="24"/>
        </w:rPr>
        <w:tab/>
      </w:r>
      <w:r w:rsidRPr="00AC25BD">
        <w:rPr>
          <w:rFonts w:ascii="GHEA Grapalat" w:hAnsi="GHEA Grapalat"/>
          <w:i w:val="0"/>
          <w:sz w:val="24"/>
          <w:szCs w:val="24"/>
        </w:rPr>
        <w:t>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AC25BD">
        <w:rPr>
          <w:rFonts w:ascii="GHEA Grapalat" w:hAnsi="GHEA Grapalat"/>
          <w:spacing w:val="-8"/>
          <w:sz w:val="24"/>
          <w:szCs w:val="24"/>
        </w:rPr>
        <w:t xml:space="preserve"> </w:t>
      </w:r>
    </w:p>
    <w:p w:rsidR="00F23A51" w:rsidRPr="00AC25BD"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AC25BD">
        <w:rPr>
          <w:rFonts w:ascii="GHEA Grapalat" w:hAnsi="GHEA Grapalat"/>
          <w:i w:val="0"/>
          <w:sz w:val="24"/>
          <w:szCs w:val="24"/>
        </w:rPr>
        <w:t>9.8</w:t>
      </w:r>
      <w:r w:rsidR="00DC30CC" w:rsidRPr="00AC25BD">
        <w:rPr>
          <w:rFonts w:ascii="GHEA Grapalat" w:hAnsi="GHEA Grapalat"/>
          <w:i w:val="0"/>
          <w:sz w:val="24"/>
          <w:szCs w:val="24"/>
        </w:rPr>
        <w:t>.</w:t>
      </w:r>
      <w:r w:rsidR="00DC30CC" w:rsidRPr="00AC25BD">
        <w:rPr>
          <w:rFonts w:ascii="GHEA Grapalat" w:hAnsi="GHEA Grapalat"/>
          <w:i w:val="0"/>
          <w:sz w:val="24"/>
          <w:szCs w:val="24"/>
        </w:rPr>
        <w:tab/>
      </w:r>
      <w:r w:rsidRPr="00AC25BD">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rsidR="00096865" w:rsidRPr="00AC25BD" w:rsidRDefault="00096865" w:rsidP="00B46D58">
      <w:pPr>
        <w:widowControl w:val="0"/>
        <w:spacing w:after="160"/>
        <w:jc w:val="center"/>
        <w:rPr>
          <w:rFonts w:ascii="GHEA Grapalat" w:hAnsi="GHEA Grapalat"/>
          <w:b/>
          <w:iCs/>
        </w:rPr>
      </w:pPr>
    </w:p>
    <w:p w:rsidR="00096865" w:rsidRPr="00AC25BD" w:rsidRDefault="00030D40" w:rsidP="00B46D58">
      <w:pPr>
        <w:widowControl w:val="0"/>
        <w:spacing w:after="160"/>
        <w:jc w:val="center"/>
        <w:rPr>
          <w:rFonts w:ascii="GHEA Grapalat" w:hAnsi="GHEA Grapalat" w:cs="Arial"/>
          <w:b/>
          <w:iCs/>
        </w:rPr>
      </w:pPr>
      <w:r w:rsidRPr="00AC25BD">
        <w:rPr>
          <w:rFonts w:ascii="GHEA Grapalat" w:hAnsi="GHEA Grapalat"/>
          <w:b/>
        </w:rPr>
        <w:t xml:space="preserve">10. </w:t>
      </w:r>
      <w:r w:rsidR="00F83409" w:rsidRPr="00AC25BD">
        <w:rPr>
          <w:rFonts w:ascii="GHEA Grapalat" w:hAnsi="GHEA Grapalat"/>
          <w:b/>
        </w:rPr>
        <w:t xml:space="preserve">ОБЕСПЕЧЕНИЯ КВАЛИФИКАЦИИ И </w:t>
      </w:r>
      <w:r w:rsidRPr="00AC25BD">
        <w:rPr>
          <w:rFonts w:ascii="GHEA Grapalat" w:hAnsi="GHEA Grapalat"/>
          <w:b/>
        </w:rPr>
        <w:t xml:space="preserve">ДОГОВОРА </w:t>
      </w:r>
    </w:p>
    <w:p w:rsidR="00096865" w:rsidRPr="00AC25BD" w:rsidRDefault="00030D40" w:rsidP="00B46D58">
      <w:pPr>
        <w:widowControl w:val="0"/>
        <w:tabs>
          <w:tab w:val="left" w:pos="1276"/>
        </w:tabs>
        <w:spacing w:after="160"/>
        <w:ind w:firstLine="567"/>
        <w:jc w:val="both"/>
        <w:rPr>
          <w:rFonts w:ascii="GHEA Grapalat" w:hAnsi="GHEA Grapalat"/>
        </w:rPr>
      </w:pPr>
      <w:r w:rsidRPr="00AC25BD">
        <w:rPr>
          <w:rFonts w:ascii="GHEA Grapalat" w:hAnsi="GHEA Grapalat"/>
        </w:rPr>
        <w:t>10.1</w:t>
      </w:r>
      <w:r w:rsidR="00DC30CC" w:rsidRPr="00AC25BD">
        <w:rPr>
          <w:rFonts w:ascii="GHEA Grapalat" w:hAnsi="GHEA Grapalat"/>
        </w:rPr>
        <w:t>.</w:t>
      </w:r>
      <w:r w:rsidR="00DC30CC" w:rsidRPr="00AC25BD">
        <w:rPr>
          <w:rFonts w:ascii="GHEA Grapalat" w:hAnsi="GHEA Grapalat"/>
        </w:rPr>
        <w:tab/>
      </w:r>
      <w:r w:rsidRPr="00AC25BD">
        <w:rPr>
          <w:rFonts w:ascii="GHEA Grapalat" w:hAnsi="GHEA Grapalat"/>
        </w:rPr>
        <w:t xml:space="preserve">На основании требования о предоставлении </w:t>
      </w:r>
      <w:r w:rsidR="000E4039" w:rsidRPr="00AC25BD">
        <w:rPr>
          <w:rFonts w:ascii="GHEA Grapalat" w:hAnsi="GHEA Grapalat"/>
        </w:rPr>
        <w:t xml:space="preserve">обеспечений квалификации и </w:t>
      </w:r>
      <w:r w:rsidRPr="00AC25BD">
        <w:rPr>
          <w:rFonts w:ascii="GHEA Grapalat" w:hAnsi="GHEA Grapalat"/>
        </w:rPr>
        <w:t>договора отобранный участник в течение 10</w:t>
      </w:r>
      <w:r w:rsidR="000E4039" w:rsidRPr="00AC25BD">
        <w:rPr>
          <w:rFonts w:ascii="GHEA Grapalat" w:hAnsi="GHEA Grapalat"/>
        </w:rPr>
        <w:t>-и, а в случае, если заключаемым договором предусмотрена предоплата – 15-и</w:t>
      </w:r>
      <w:r w:rsidRPr="00AC25BD">
        <w:rPr>
          <w:rFonts w:ascii="GHEA Grapalat" w:hAnsi="GHEA Grapalat"/>
        </w:rPr>
        <w:t xml:space="preserve"> </w:t>
      </w:r>
      <w:r w:rsidR="000E4039" w:rsidRPr="00AC25BD">
        <w:rPr>
          <w:rFonts w:ascii="GHEA Grapalat" w:hAnsi="GHEA Grapalat"/>
        </w:rPr>
        <w:t xml:space="preserve">рабочих дней со дня его получения, </w:t>
      </w:r>
      <w:r w:rsidRPr="00AC25BD">
        <w:rPr>
          <w:rFonts w:ascii="GHEA Grapalat" w:hAnsi="GHEA Grapalat"/>
        </w:rPr>
        <w:t xml:space="preserve">обязан представить </w:t>
      </w:r>
      <w:r w:rsidR="000E4039" w:rsidRPr="00AC25BD">
        <w:rPr>
          <w:rFonts w:ascii="GHEA Grapalat" w:hAnsi="GHEA Grapalat"/>
        </w:rPr>
        <w:t xml:space="preserve">обеспечения квалификации и </w:t>
      </w:r>
      <w:r w:rsidRPr="00AC25BD">
        <w:rPr>
          <w:rFonts w:ascii="GHEA Grapalat" w:hAnsi="GHEA Grapalat"/>
        </w:rPr>
        <w:t xml:space="preserve">договора. С отобранным участником заключается договор, если он представляет </w:t>
      </w:r>
      <w:r w:rsidR="000E4039" w:rsidRPr="00AC25BD">
        <w:rPr>
          <w:rFonts w:ascii="GHEA Grapalat" w:hAnsi="GHEA Grapalat"/>
        </w:rPr>
        <w:t xml:space="preserve">обеспечения квалификации и  </w:t>
      </w:r>
      <w:r w:rsidRPr="00AC25BD">
        <w:rPr>
          <w:rFonts w:ascii="GHEA Grapalat" w:hAnsi="GHEA Grapalat"/>
        </w:rPr>
        <w:t>договора.</w:t>
      </w:r>
    </w:p>
    <w:p w:rsidR="002533AE" w:rsidRPr="00AC25BD" w:rsidRDefault="00A6609C" w:rsidP="002533AE">
      <w:pPr>
        <w:widowControl w:val="0"/>
        <w:tabs>
          <w:tab w:val="left" w:pos="1276"/>
        </w:tabs>
        <w:spacing w:after="160"/>
        <w:ind w:firstLine="567"/>
        <w:jc w:val="both"/>
        <w:rPr>
          <w:rFonts w:ascii="GHEA Grapalat" w:hAnsi="GHEA Grapalat"/>
        </w:rPr>
      </w:pPr>
      <w:r w:rsidRPr="00AC25BD">
        <w:rPr>
          <w:rFonts w:ascii="GHEA Grapalat" w:hAnsi="GHEA Grapalat"/>
        </w:rPr>
        <w:t xml:space="preserve">10.2 </w:t>
      </w:r>
      <w:r w:rsidR="002533AE" w:rsidRPr="00AC25BD">
        <w:rPr>
          <w:rFonts w:ascii="GHEA Grapalat" w:hAnsi="GHEA Grapalat"/>
        </w:rPr>
        <w:t>Размер обеспечения квалификации равен размеру ценового предложения отобранного участника.Обеспечение квалификации представляется в одностороннем порядке утвержденного заявления в виде неустойки (приложение 4.1) или наличных дене</w:t>
      </w:r>
      <w:r w:rsidR="002533AE" w:rsidRPr="00AC25BD">
        <w:rPr>
          <w:rFonts w:ascii="GHEA Grapalat" w:hAnsi="GHEA Grapalat"/>
          <w:i/>
        </w:rPr>
        <w:t>г</w:t>
      </w:r>
      <w:r w:rsidR="002533AE" w:rsidRPr="00AC25BD">
        <w:rPr>
          <w:rFonts w:ascii="GHEA Grapalat" w:hAnsi="GHEA Grapalat"/>
        </w:rPr>
        <w:t>, которое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 .</w:t>
      </w:r>
    </w:p>
    <w:p w:rsidR="002533AE" w:rsidRPr="00AC25BD" w:rsidRDefault="002533AE" w:rsidP="002533AE">
      <w:pPr>
        <w:widowControl w:val="0"/>
        <w:tabs>
          <w:tab w:val="left" w:pos="1276"/>
        </w:tabs>
        <w:spacing w:after="160"/>
        <w:ind w:firstLine="567"/>
        <w:jc w:val="both"/>
        <w:rPr>
          <w:rFonts w:ascii="GHEA Grapalat" w:hAnsi="GHEA Grapalat" w:cs="Sylfaen"/>
        </w:rPr>
      </w:pPr>
      <w:r w:rsidRPr="00AC25BD">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366C4E" w:rsidRPr="00AC25BD" w:rsidRDefault="00030D40" w:rsidP="002533AE">
      <w:pPr>
        <w:widowControl w:val="0"/>
        <w:tabs>
          <w:tab w:val="left" w:pos="1276"/>
        </w:tabs>
        <w:spacing w:after="160"/>
        <w:ind w:firstLine="567"/>
        <w:jc w:val="both"/>
        <w:rPr>
          <w:rFonts w:ascii="GHEA Grapalat" w:hAnsi="GHEA Grapalat"/>
        </w:rPr>
      </w:pPr>
      <w:r w:rsidRPr="00AC25BD">
        <w:rPr>
          <w:rFonts w:ascii="GHEA Grapalat" w:hAnsi="GHEA Grapalat"/>
        </w:rPr>
        <w:t>10.</w:t>
      </w:r>
      <w:r w:rsidR="001723D6" w:rsidRPr="00AC25BD">
        <w:rPr>
          <w:rFonts w:ascii="GHEA Grapalat" w:hAnsi="GHEA Grapalat"/>
        </w:rPr>
        <w:t>3</w:t>
      </w:r>
      <w:r w:rsidR="00DC30CC" w:rsidRPr="00AC25BD">
        <w:rPr>
          <w:rFonts w:ascii="GHEA Grapalat" w:hAnsi="GHEA Grapalat"/>
        </w:rPr>
        <w:t>.</w:t>
      </w:r>
      <w:r w:rsidR="00DC30CC" w:rsidRPr="00AC25BD">
        <w:rPr>
          <w:rFonts w:ascii="GHEA Grapalat" w:hAnsi="GHEA Grapalat"/>
        </w:rPr>
        <w:tab/>
      </w:r>
      <w:r w:rsidRPr="00AC25BD">
        <w:rPr>
          <w:rFonts w:ascii="GHEA Grapalat" w:hAnsi="GHEA Grapalat"/>
        </w:rPr>
        <w:t xml:space="preserve">Размер обеспечения договора составляет 10 процентов от цены договора. </w:t>
      </w:r>
      <w:r w:rsidR="001723D6" w:rsidRPr="00AC25BD">
        <w:rPr>
          <w:rFonts w:ascii="GHEA Grapalat" w:hAnsi="GHEA Grapalat"/>
        </w:rPr>
        <w:t xml:space="preserve">Обеспечение </w:t>
      </w:r>
      <w:r w:rsidR="00896AAF" w:rsidRPr="00AC25BD">
        <w:rPr>
          <w:rFonts w:ascii="GHEA Grapalat" w:hAnsi="GHEA Grapalat"/>
        </w:rPr>
        <w:t>договора</w:t>
      </w:r>
      <w:r w:rsidR="001723D6" w:rsidRPr="00AC25BD">
        <w:rPr>
          <w:rFonts w:ascii="GHEA Grapalat" w:hAnsi="GHEA Grapalat"/>
        </w:rPr>
        <w:t xml:space="preserve"> представляется в </w:t>
      </w:r>
      <w:r w:rsidR="005876A3" w:rsidRPr="00AC25BD">
        <w:rPr>
          <w:rFonts w:ascii="GHEA Grapalat" w:hAnsi="GHEA Grapalat"/>
        </w:rPr>
        <w:t>виде</w:t>
      </w:r>
      <w:r w:rsidR="001723D6" w:rsidRPr="00AC25BD">
        <w:rPr>
          <w:rFonts w:ascii="GHEA Grapalat" w:hAnsi="GHEA Grapalat"/>
        </w:rPr>
        <w:t xml:space="preserve"> банковской гарантии (Приложение 5)</w:t>
      </w:r>
      <w:r w:rsidR="00375E5E" w:rsidRPr="00AC25BD">
        <w:rPr>
          <w:rFonts w:ascii="GHEA Grapalat" w:hAnsi="GHEA Grapalat"/>
        </w:rPr>
        <w:t xml:space="preserve"> </w:t>
      </w:r>
      <w:r w:rsidR="00375E5E" w:rsidRPr="00AC25BD">
        <w:rPr>
          <w:rFonts w:ascii="GHEA Grapalat" w:hAnsi="GHEA Grapalat"/>
        </w:rPr>
        <w:lastRenderedPageBreak/>
        <w:t>или наличных денег</w:t>
      </w:r>
      <w:r w:rsidR="00A96C2B" w:rsidRPr="00AC25BD">
        <w:rPr>
          <w:rStyle w:val="FootnoteReference"/>
          <w:rFonts w:ascii="GHEA Grapalat" w:hAnsi="GHEA Grapalat"/>
        </w:rPr>
        <w:footnoteReference w:customMarkFollows="1" w:id="8"/>
        <w:t>14</w:t>
      </w:r>
      <w:r w:rsidR="00375E5E" w:rsidRPr="00AC25BD">
        <w:rPr>
          <w:rFonts w:ascii="GHEA Grapalat" w:hAnsi="GHEA Grapalat"/>
        </w:rPr>
        <w:t>.</w:t>
      </w:r>
    </w:p>
    <w:p w:rsidR="0058395E" w:rsidRPr="00AC25BD" w:rsidRDefault="0058395E" w:rsidP="00B46D58">
      <w:pPr>
        <w:widowControl w:val="0"/>
        <w:tabs>
          <w:tab w:val="left" w:pos="1276"/>
        </w:tabs>
        <w:spacing w:after="160"/>
        <w:ind w:firstLine="567"/>
        <w:jc w:val="both"/>
        <w:rPr>
          <w:rFonts w:ascii="GHEA Grapalat" w:hAnsi="GHEA Grapalat"/>
        </w:rPr>
      </w:pPr>
      <w:r w:rsidRPr="00AC25BD">
        <w:rPr>
          <w:rFonts w:ascii="GHEA Grapalat" w:hAnsi="GHEA Grapalat"/>
        </w:rPr>
        <w:t xml:space="preserve">Если процедура закупки организована в </w:t>
      </w:r>
      <w:r w:rsidR="00740EF5" w:rsidRPr="00AC25BD">
        <w:rPr>
          <w:rFonts w:ascii="GHEA Grapalat" w:hAnsi="GHEA Grapalat"/>
        </w:rPr>
        <w:t>лотах</w:t>
      </w:r>
      <w:r w:rsidRPr="00AC25BD">
        <w:rPr>
          <w:rFonts w:ascii="GHEA Grapalat" w:hAnsi="GHEA Grapalat"/>
        </w:rPr>
        <w:t xml:space="preserve"> и участник признается </w:t>
      </w:r>
      <w:r w:rsidR="00740EF5" w:rsidRPr="00AC25BD">
        <w:rPr>
          <w:rFonts w:ascii="GHEA Grapalat" w:hAnsi="GHEA Grapalat"/>
        </w:rPr>
        <w:t>ото</w:t>
      </w:r>
      <w:r w:rsidRPr="00AC25BD">
        <w:rPr>
          <w:rFonts w:ascii="GHEA Grapalat" w:hAnsi="GHEA Grapalat"/>
        </w:rPr>
        <w:t xml:space="preserve">бранным участником </w:t>
      </w:r>
      <w:r w:rsidR="00740EF5" w:rsidRPr="00AC25BD">
        <w:rPr>
          <w:rFonts w:ascii="GHEA Grapalat" w:hAnsi="GHEA Grapalat"/>
        </w:rPr>
        <w:t>по</w:t>
      </w:r>
      <w:r w:rsidRPr="00AC25BD">
        <w:rPr>
          <w:rFonts w:ascii="GHEA Grapalat" w:hAnsi="GHEA Grapalat"/>
        </w:rPr>
        <w:t xml:space="preserve"> более чем одно</w:t>
      </w:r>
      <w:r w:rsidR="00740EF5" w:rsidRPr="00AC25BD">
        <w:rPr>
          <w:rFonts w:ascii="GHEA Grapalat" w:hAnsi="GHEA Grapalat"/>
        </w:rPr>
        <w:t xml:space="preserve">му лоту </w:t>
      </w:r>
      <w:r w:rsidRPr="00AC25BD">
        <w:rPr>
          <w:rFonts w:ascii="GHEA Grapalat" w:hAnsi="GHEA Grapalat"/>
        </w:rPr>
        <w:t>и общая цена заключаемого с последним договора превышает 10 млн. драмов Р</w:t>
      </w:r>
      <w:r w:rsidR="00740EF5" w:rsidRPr="00AC25BD">
        <w:rPr>
          <w:rFonts w:ascii="GHEA Grapalat" w:hAnsi="GHEA Grapalat"/>
        </w:rPr>
        <w:t>А</w:t>
      </w:r>
      <w:r w:rsidRPr="00AC25BD">
        <w:rPr>
          <w:rFonts w:ascii="GHEA Grapalat" w:hAnsi="GHEA Grapalat"/>
        </w:rPr>
        <w:t xml:space="preserve">, то обеспечение договора представляется в виде банковской гарантии </w:t>
      </w:r>
      <w:r w:rsidR="00EB6BCB" w:rsidRPr="00AC25BD">
        <w:rPr>
          <w:rFonts w:ascii="GHEA Grapalat" w:hAnsi="GHEA Grapalat"/>
        </w:rPr>
        <w:t xml:space="preserve">или наличных денег </w:t>
      </w:r>
      <w:r w:rsidRPr="00AC25BD">
        <w:rPr>
          <w:rFonts w:ascii="GHEA Grapalat" w:hAnsi="GHEA Grapalat"/>
        </w:rPr>
        <w:t>в размере общей цены договора.</w:t>
      </w:r>
    </w:p>
    <w:p w:rsidR="00E969ED" w:rsidRPr="00AC25BD" w:rsidRDefault="00030D40" w:rsidP="00B46D58">
      <w:pPr>
        <w:widowControl w:val="0"/>
        <w:tabs>
          <w:tab w:val="left" w:pos="1276"/>
        </w:tabs>
        <w:spacing w:after="160"/>
        <w:ind w:firstLine="567"/>
        <w:jc w:val="both"/>
        <w:rPr>
          <w:rFonts w:ascii="GHEA Grapalat" w:hAnsi="GHEA Grapalat"/>
        </w:rPr>
      </w:pPr>
      <w:r w:rsidRPr="00AC25BD">
        <w:rPr>
          <w:rFonts w:ascii="GHEA Grapalat" w:hAnsi="GHEA Grapalat"/>
        </w:rPr>
        <w:t xml:space="preserve">Обеспечение договора должно быть действительно как минимум включительно до </w:t>
      </w:r>
      <w:r w:rsidR="00670536" w:rsidRPr="00AC25BD">
        <w:rPr>
          <w:rFonts w:ascii="GHEA Grapalat" w:hAnsi="GHEA Grapalat"/>
        </w:rPr>
        <w:t>90</w:t>
      </w:r>
      <w:r w:rsidRPr="00AC25BD">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AC25BD">
        <w:rPr>
          <w:rFonts w:ascii="GHEA Grapalat" w:hAnsi="GHEA Grapalat"/>
        </w:rPr>
        <w:t xml:space="preserve">пяти </w:t>
      </w:r>
      <w:r w:rsidRPr="00AC25BD">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sidRPr="00AC25BD">
        <w:rPr>
          <w:rFonts w:ascii="GHEA Grapalat" w:hAnsi="GHEA Grapalat"/>
        </w:rPr>
        <w:t>договору.</w:t>
      </w:r>
    </w:p>
    <w:p w:rsidR="00F0759D" w:rsidRPr="00AC25BD" w:rsidRDefault="00F92A53" w:rsidP="00B46D58">
      <w:pPr>
        <w:widowControl w:val="0"/>
        <w:tabs>
          <w:tab w:val="left" w:pos="1276"/>
        </w:tabs>
        <w:spacing w:after="160"/>
        <w:ind w:firstLine="567"/>
        <w:jc w:val="both"/>
        <w:rPr>
          <w:rFonts w:ascii="GHEA Grapalat" w:hAnsi="GHEA Grapalat"/>
        </w:rPr>
      </w:pPr>
      <w:r w:rsidRPr="00AC25BD">
        <w:rPr>
          <w:rFonts w:ascii="GHEA Grapalat" w:hAnsi="GHEA Grapalat"/>
        </w:rPr>
        <w:t>Обеспечение договора, представленное в виде наличных денег, должно быть перечислено на казначейский счет</w:t>
      </w:r>
      <w:r w:rsidRPr="00AC25BD">
        <w:rPr>
          <w:rFonts w:ascii="Courier New" w:hAnsi="Courier New" w:cs="Courier New"/>
        </w:rPr>
        <w:t> </w:t>
      </w:r>
      <w:r w:rsidRPr="00AC25BD">
        <w:rPr>
          <w:rFonts w:ascii="GHEA Grapalat" w:hAnsi="GHEA Grapalat"/>
        </w:rPr>
        <w:t>"900008000</w:t>
      </w:r>
      <w:r w:rsidR="00B66AB9" w:rsidRPr="00AC25BD">
        <w:rPr>
          <w:rFonts w:ascii="GHEA Grapalat" w:hAnsi="GHEA Grapalat"/>
        </w:rPr>
        <w:t>66</w:t>
      </w:r>
      <w:r w:rsidRPr="00AC25BD">
        <w:rPr>
          <w:rFonts w:ascii="GHEA Grapalat" w:hAnsi="GHEA Grapalat"/>
        </w:rPr>
        <w:t>4", открытый в Центральном казначействе на имя уполномоченного органа.</w:t>
      </w:r>
    </w:p>
    <w:p w:rsidR="005162B1" w:rsidRPr="00AC25BD" w:rsidRDefault="00030D40" w:rsidP="00B46D58">
      <w:pPr>
        <w:widowControl w:val="0"/>
        <w:tabs>
          <w:tab w:val="left" w:pos="1276"/>
        </w:tabs>
        <w:spacing w:after="160"/>
        <w:ind w:firstLine="567"/>
        <w:jc w:val="both"/>
        <w:rPr>
          <w:rFonts w:ascii="GHEA Grapalat" w:hAnsi="GHEA Grapalat"/>
        </w:rPr>
      </w:pPr>
      <w:r w:rsidRPr="00AC25BD">
        <w:rPr>
          <w:rFonts w:ascii="GHEA Grapalat" w:hAnsi="GHEA Grapalat"/>
        </w:rPr>
        <w:t>10.</w:t>
      </w:r>
      <w:r w:rsidR="00401B30" w:rsidRPr="00AC25BD">
        <w:rPr>
          <w:rFonts w:ascii="GHEA Grapalat" w:hAnsi="GHEA Grapalat"/>
        </w:rPr>
        <w:t>6</w:t>
      </w:r>
      <w:r w:rsidR="003E194D" w:rsidRPr="00AC25BD">
        <w:rPr>
          <w:rFonts w:ascii="GHEA Grapalat" w:hAnsi="GHEA Grapalat"/>
        </w:rPr>
        <w:t>.</w:t>
      </w:r>
      <w:r w:rsidR="008F0732" w:rsidRPr="00AC25BD">
        <w:rPr>
          <w:rFonts w:ascii="GHEA Grapalat" w:hAnsi="GHEA Grapalat"/>
        </w:rPr>
        <w:t xml:space="preserve"> </w:t>
      </w:r>
      <w:r w:rsidRPr="00AC25BD">
        <w:rPr>
          <w:rFonts w:ascii="GHEA Grapalat" w:hAnsi="GHEA Grapalat"/>
        </w:rPr>
        <w:t>Если в рамках процедуры закупки, организованной по лотам</w:t>
      </w:r>
      <w:r w:rsidR="00DC14CE" w:rsidRPr="00AC25BD">
        <w:rPr>
          <w:rFonts w:ascii="GHEA Grapalat" w:hAnsi="GHEA Grapalat"/>
        </w:rPr>
        <w:t xml:space="preserve"> </w:t>
      </w:r>
      <w:r w:rsidR="00125AA6" w:rsidRPr="00AC25BD">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AC25BD">
        <w:rPr>
          <w:rFonts w:ascii="GHEA Grapalat" w:hAnsi="GHEA Grapalat"/>
        </w:rPr>
        <w:t>я квалификации и</w:t>
      </w:r>
      <w:r w:rsidR="00125AA6" w:rsidRPr="00AC25BD">
        <w:rPr>
          <w:rFonts w:ascii="GHEA Grapalat" w:hAnsi="GHEA Grapalat"/>
        </w:rPr>
        <w:t xml:space="preserve"> договора выплачива</w:t>
      </w:r>
      <w:r w:rsidR="00DC14CE" w:rsidRPr="00AC25BD">
        <w:rPr>
          <w:rFonts w:ascii="GHEA Grapalat" w:hAnsi="GHEA Grapalat"/>
        </w:rPr>
        <w:t>ю</w:t>
      </w:r>
      <w:r w:rsidR="00125AA6" w:rsidRPr="00AC25BD">
        <w:rPr>
          <w:rFonts w:ascii="GHEA Grapalat" w:hAnsi="GHEA Grapalat"/>
        </w:rPr>
        <w:t>тся в размере суммы, исчисленной только за этот лот</w:t>
      </w:r>
      <w:r w:rsidR="00DC14CE" w:rsidRPr="00AC25BD">
        <w:rPr>
          <w:rFonts w:ascii="GHEA Grapalat" w:hAnsi="GHEA Grapalat"/>
        </w:rPr>
        <w:t>.</w:t>
      </w:r>
    </w:p>
    <w:p w:rsidR="005162B1" w:rsidRPr="00AC25BD" w:rsidRDefault="003E194D" w:rsidP="00B46D58">
      <w:pPr>
        <w:widowControl w:val="0"/>
        <w:tabs>
          <w:tab w:val="left" w:pos="1134"/>
        </w:tabs>
        <w:spacing w:after="160"/>
        <w:ind w:firstLine="567"/>
        <w:jc w:val="both"/>
        <w:rPr>
          <w:rFonts w:ascii="GHEA Grapalat" w:hAnsi="GHEA Grapalat" w:cs="Sylfaen"/>
        </w:rPr>
      </w:pPr>
      <w:r w:rsidRPr="00AC25BD">
        <w:rPr>
          <w:rFonts w:ascii="GHEA Grapalat" w:hAnsi="GHEA Grapalat"/>
        </w:rPr>
        <w:tab/>
      </w:r>
    </w:p>
    <w:p w:rsidR="003E194D" w:rsidRPr="00AC25BD" w:rsidRDefault="003E194D" w:rsidP="00B46D58">
      <w:pPr>
        <w:rPr>
          <w:rFonts w:ascii="GHEA Grapalat" w:hAnsi="GHEA Grapalat"/>
          <w:b/>
        </w:rPr>
      </w:pPr>
      <w:r w:rsidRPr="00AC25BD">
        <w:rPr>
          <w:rFonts w:ascii="GHEA Grapalat" w:hAnsi="GHEA Grapalat"/>
          <w:b/>
        </w:rPr>
        <w:br w:type="page"/>
      </w:r>
    </w:p>
    <w:p w:rsidR="00096865" w:rsidRPr="00AC25BD" w:rsidRDefault="008D5016" w:rsidP="00B46D58">
      <w:pPr>
        <w:widowControl w:val="0"/>
        <w:spacing w:after="160"/>
        <w:jc w:val="center"/>
        <w:rPr>
          <w:rFonts w:ascii="GHEA Grapalat" w:hAnsi="GHEA Grapalat" w:cs="Arial"/>
          <w:b/>
        </w:rPr>
      </w:pPr>
      <w:r w:rsidRPr="00AC25BD">
        <w:rPr>
          <w:rFonts w:ascii="GHEA Grapalat" w:hAnsi="GHEA Grapalat"/>
          <w:b/>
        </w:rPr>
        <w:lastRenderedPageBreak/>
        <w:t>11. ОБЪЯВЛЕНИЕ ПРОЦЕДУРЫ НЕСОСТОЯВШЕЙСЯ</w:t>
      </w:r>
    </w:p>
    <w:p w:rsidR="00096865" w:rsidRPr="00AC25BD" w:rsidRDefault="00096865" w:rsidP="00B46D58">
      <w:pPr>
        <w:widowControl w:val="0"/>
        <w:tabs>
          <w:tab w:val="left" w:pos="1276"/>
        </w:tabs>
        <w:spacing w:after="160"/>
        <w:ind w:firstLine="567"/>
        <w:jc w:val="both"/>
        <w:rPr>
          <w:rFonts w:ascii="GHEA Grapalat" w:hAnsi="GHEA Grapalat" w:cs="Sylfaen"/>
        </w:rPr>
      </w:pPr>
      <w:r w:rsidRPr="00AC25BD">
        <w:rPr>
          <w:rFonts w:ascii="GHEA Grapalat" w:hAnsi="GHEA Grapalat"/>
        </w:rPr>
        <w:t>11.1</w:t>
      </w:r>
      <w:r w:rsidR="00801AC7" w:rsidRPr="00AC25BD">
        <w:rPr>
          <w:rFonts w:ascii="GHEA Grapalat" w:hAnsi="GHEA Grapalat"/>
        </w:rPr>
        <w:t>.</w:t>
      </w:r>
      <w:r w:rsidR="00801AC7" w:rsidRPr="00AC25BD">
        <w:rPr>
          <w:rFonts w:ascii="GHEA Grapalat" w:hAnsi="GHEA Grapalat"/>
        </w:rPr>
        <w:tab/>
      </w:r>
      <w:r w:rsidRPr="00AC25BD">
        <w:rPr>
          <w:rFonts w:ascii="GHEA Grapalat" w:hAnsi="GHEA Grapalat"/>
        </w:rPr>
        <w:t>Согласно статье 37 Закона, Комиссия объявляет настоящую процедуру несостоявшейся, если:</w:t>
      </w:r>
    </w:p>
    <w:p w:rsidR="00096865" w:rsidRPr="00AC25BD" w:rsidRDefault="00096865" w:rsidP="00B46D58">
      <w:pPr>
        <w:widowControl w:val="0"/>
        <w:tabs>
          <w:tab w:val="left" w:pos="1134"/>
        </w:tabs>
        <w:spacing w:after="160"/>
        <w:ind w:firstLine="567"/>
        <w:jc w:val="both"/>
        <w:rPr>
          <w:rFonts w:ascii="GHEA Grapalat" w:hAnsi="GHEA Grapalat" w:cs="Sylfaen"/>
        </w:rPr>
      </w:pPr>
      <w:r w:rsidRPr="00AC25BD">
        <w:rPr>
          <w:rFonts w:ascii="GHEA Grapalat" w:hAnsi="GHEA Grapalat"/>
        </w:rPr>
        <w:t>1)</w:t>
      </w:r>
      <w:r w:rsidR="00801AC7" w:rsidRPr="00AC25BD">
        <w:rPr>
          <w:rFonts w:ascii="GHEA Grapalat" w:hAnsi="GHEA Grapalat"/>
        </w:rPr>
        <w:tab/>
      </w:r>
      <w:r w:rsidRPr="00AC25BD">
        <w:rPr>
          <w:rFonts w:ascii="GHEA Grapalat" w:hAnsi="GHEA Grapalat"/>
        </w:rPr>
        <w:t>ни одна из заявок не соответствует условиям приглашения;</w:t>
      </w:r>
    </w:p>
    <w:p w:rsidR="00096865" w:rsidRPr="00AC25BD" w:rsidRDefault="00096865" w:rsidP="00B46D58">
      <w:pPr>
        <w:widowControl w:val="0"/>
        <w:tabs>
          <w:tab w:val="left" w:pos="1134"/>
        </w:tabs>
        <w:spacing w:after="160"/>
        <w:ind w:firstLine="567"/>
        <w:jc w:val="both"/>
        <w:rPr>
          <w:rFonts w:ascii="GHEA Grapalat" w:hAnsi="GHEA Grapalat" w:cs="Sylfaen"/>
        </w:rPr>
      </w:pPr>
      <w:r w:rsidRPr="00AC25BD">
        <w:rPr>
          <w:rFonts w:ascii="GHEA Grapalat" w:hAnsi="GHEA Grapalat"/>
        </w:rPr>
        <w:t>2)</w:t>
      </w:r>
      <w:r w:rsidR="00801AC7" w:rsidRPr="00AC25BD">
        <w:rPr>
          <w:rFonts w:ascii="GHEA Grapalat" w:hAnsi="GHEA Grapalat"/>
        </w:rPr>
        <w:tab/>
      </w:r>
      <w:r w:rsidRPr="00AC25BD">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AC25BD">
        <w:rPr>
          <w:lang w:val="en-US"/>
        </w:rPr>
        <w:t> </w:t>
      </w:r>
      <w:r w:rsidRPr="00AC25BD">
        <w:rPr>
          <w:rFonts w:ascii="GHEA Grapalat" w:hAnsi="GHEA Grapalat"/>
        </w:rPr>
        <w:t>— Совета попечителей</w:t>
      </w:r>
      <w:r w:rsidR="005B384B" w:rsidRPr="00AC25BD">
        <w:rPr>
          <w:rStyle w:val="FootnoteReference"/>
          <w:rFonts w:ascii="GHEA Grapalat" w:hAnsi="GHEA Grapalat"/>
        </w:rPr>
        <w:footnoteReference w:customMarkFollows="1" w:id="9"/>
        <w:t>15</w:t>
      </w:r>
      <w:r w:rsidRPr="00AC25BD">
        <w:rPr>
          <w:rFonts w:ascii="GHEA Grapalat" w:hAnsi="GHEA Grapalat"/>
        </w:rPr>
        <w:t>.</w:t>
      </w:r>
    </w:p>
    <w:p w:rsidR="00096865" w:rsidRPr="00AC25BD" w:rsidRDefault="00096865" w:rsidP="00B46D58">
      <w:pPr>
        <w:widowControl w:val="0"/>
        <w:tabs>
          <w:tab w:val="left" w:pos="1134"/>
        </w:tabs>
        <w:spacing w:after="160"/>
        <w:ind w:firstLine="567"/>
        <w:jc w:val="both"/>
        <w:rPr>
          <w:rFonts w:ascii="GHEA Grapalat" w:hAnsi="GHEA Grapalat" w:cs="Sylfaen"/>
        </w:rPr>
      </w:pPr>
      <w:r w:rsidRPr="00AC25BD">
        <w:rPr>
          <w:rFonts w:ascii="GHEA Grapalat" w:hAnsi="GHEA Grapalat"/>
        </w:rPr>
        <w:t>3)</w:t>
      </w:r>
      <w:r w:rsidR="00801AC7" w:rsidRPr="00AC25BD">
        <w:rPr>
          <w:rFonts w:ascii="GHEA Grapalat" w:hAnsi="GHEA Grapalat"/>
        </w:rPr>
        <w:tab/>
      </w:r>
      <w:r w:rsidRPr="00AC25BD">
        <w:rPr>
          <w:rFonts w:ascii="GHEA Grapalat" w:hAnsi="GHEA Grapalat"/>
        </w:rPr>
        <w:t>не подано ни одной заявки;</w:t>
      </w:r>
    </w:p>
    <w:p w:rsidR="00096865" w:rsidRPr="00AC25BD" w:rsidRDefault="00096865" w:rsidP="00B46D58">
      <w:pPr>
        <w:widowControl w:val="0"/>
        <w:tabs>
          <w:tab w:val="left" w:pos="1134"/>
        </w:tabs>
        <w:spacing w:after="160"/>
        <w:ind w:firstLine="567"/>
        <w:jc w:val="both"/>
        <w:rPr>
          <w:rFonts w:ascii="GHEA Grapalat" w:hAnsi="GHEA Grapalat"/>
        </w:rPr>
      </w:pPr>
      <w:r w:rsidRPr="00AC25BD">
        <w:rPr>
          <w:rFonts w:ascii="GHEA Grapalat" w:hAnsi="GHEA Grapalat"/>
        </w:rPr>
        <w:t>4)</w:t>
      </w:r>
      <w:r w:rsidR="00801AC7" w:rsidRPr="00AC25BD">
        <w:rPr>
          <w:rFonts w:ascii="GHEA Grapalat" w:hAnsi="GHEA Grapalat"/>
        </w:rPr>
        <w:tab/>
      </w:r>
      <w:r w:rsidRPr="00AC25BD">
        <w:rPr>
          <w:rFonts w:ascii="GHEA Grapalat" w:hAnsi="GHEA Grapalat"/>
        </w:rPr>
        <w:t>договор не заключается.</w:t>
      </w:r>
    </w:p>
    <w:p w:rsidR="00F62714" w:rsidRPr="00AC25BD" w:rsidRDefault="00F62714" w:rsidP="00B46D58">
      <w:pPr>
        <w:widowControl w:val="0"/>
        <w:tabs>
          <w:tab w:val="left" w:pos="1134"/>
        </w:tabs>
        <w:spacing w:after="160"/>
        <w:ind w:firstLine="567"/>
        <w:jc w:val="both"/>
        <w:rPr>
          <w:rFonts w:ascii="GHEA Grapalat" w:hAnsi="GHEA Grapalat" w:cs="Sylfaen"/>
        </w:rPr>
      </w:pPr>
      <w:r w:rsidRPr="00AC25BD">
        <w:rPr>
          <w:rFonts w:ascii="GHEA Grapalat" w:hAnsi="GHEA Grapalat"/>
        </w:rPr>
        <w:t>Настоящая процедура объявляется несостоявшейся на основании пункта 4 части 1 статьи 34 Закона, если на момент истечения срока представления заявок, установленного в рамках настоящей процедуры, система электронных закупок дала сбой:</w:t>
      </w:r>
    </w:p>
    <w:p w:rsidR="00CA1C11" w:rsidRPr="00AC25BD" w:rsidRDefault="00731D26" w:rsidP="00B46D58">
      <w:pPr>
        <w:widowControl w:val="0"/>
        <w:tabs>
          <w:tab w:val="left" w:pos="1276"/>
        </w:tabs>
        <w:spacing w:after="160"/>
        <w:ind w:firstLine="567"/>
        <w:jc w:val="both"/>
        <w:rPr>
          <w:rFonts w:ascii="GHEA Grapalat" w:hAnsi="GHEA Grapalat" w:cs="Sylfaen"/>
        </w:rPr>
      </w:pPr>
      <w:r w:rsidRPr="00AC25BD">
        <w:rPr>
          <w:rFonts w:ascii="GHEA Grapalat" w:hAnsi="GHEA Grapalat"/>
        </w:rPr>
        <w:t>11.2</w:t>
      </w:r>
      <w:r w:rsidR="007642C2" w:rsidRPr="00AC25BD">
        <w:rPr>
          <w:rFonts w:ascii="GHEA Grapalat" w:hAnsi="GHEA Grapalat"/>
        </w:rPr>
        <w:t>.</w:t>
      </w:r>
      <w:r w:rsidR="007642C2" w:rsidRPr="00AC25BD">
        <w:rPr>
          <w:rFonts w:ascii="GHEA Grapalat" w:hAnsi="GHEA Grapalat"/>
        </w:rPr>
        <w:tab/>
      </w:r>
      <w:r w:rsidRPr="00AC25BD">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BE6893" w:rsidRPr="00AC25BD" w:rsidRDefault="00BE6893" w:rsidP="00B46D58">
      <w:pPr>
        <w:widowControl w:val="0"/>
        <w:spacing w:after="160"/>
        <w:ind w:left="567" w:right="565"/>
        <w:jc w:val="center"/>
        <w:rPr>
          <w:rFonts w:ascii="GHEA Grapalat" w:hAnsi="GHEA Grapalat"/>
          <w:b/>
        </w:rPr>
      </w:pPr>
    </w:p>
    <w:p w:rsidR="00096865" w:rsidRPr="00AC25BD" w:rsidRDefault="008D5016" w:rsidP="00B46D58">
      <w:pPr>
        <w:widowControl w:val="0"/>
        <w:spacing w:after="160"/>
        <w:ind w:left="567" w:right="565"/>
        <w:jc w:val="center"/>
        <w:rPr>
          <w:rFonts w:ascii="GHEA Grapalat" w:hAnsi="GHEA Grapalat"/>
          <w:b/>
        </w:rPr>
      </w:pPr>
      <w:r w:rsidRPr="00AC25BD">
        <w:rPr>
          <w:rFonts w:ascii="GHEA Grapalat" w:hAnsi="GHEA Grapalat"/>
          <w:b/>
        </w:rPr>
        <w:t xml:space="preserve">12. ПРАВО УЧАСТНИКА И </w:t>
      </w:r>
      <w:r w:rsidR="008E3307" w:rsidRPr="00AC25BD">
        <w:rPr>
          <w:rFonts w:ascii="GHEA Grapalat" w:hAnsi="GHEA Grapalat"/>
          <w:b/>
        </w:rPr>
        <w:t xml:space="preserve">ПОРЯДОК ОБЖАЛОВАНИЯ ИМ </w:t>
      </w:r>
      <w:r w:rsidR="00025A85" w:rsidRPr="00AC25BD">
        <w:rPr>
          <w:rFonts w:ascii="GHEA Grapalat" w:hAnsi="GHEA Grapalat"/>
          <w:b/>
        </w:rPr>
        <w:br/>
      </w:r>
      <w:r w:rsidRPr="00AC25BD">
        <w:rPr>
          <w:rFonts w:ascii="GHEA Grapalat" w:hAnsi="GHEA Grapalat"/>
          <w:b/>
        </w:rPr>
        <w:t>ДЕЙСТВИЙ И (ИЛИ) ПРИНЯТЫХ РЕШЕНИЙ, СВЯЗАННЫХ</w:t>
      </w:r>
      <w:r w:rsidR="00025A85" w:rsidRPr="00AC25BD">
        <w:rPr>
          <w:rFonts w:ascii="Courier New" w:hAnsi="Courier New" w:cs="Courier New"/>
          <w:b/>
          <w:lang w:val="en-US"/>
        </w:rPr>
        <w:t> </w:t>
      </w:r>
      <w:r w:rsidRPr="00AC25BD">
        <w:rPr>
          <w:rFonts w:ascii="GHEA Grapalat" w:hAnsi="GHEA Grapalat"/>
          <w:b/>
        </w:rPr>
        <w:t>С</w:t>
      </w:r>
      <w:r w:rsidR="00025A85" w:rsidRPr="00AC25BD">
        <w:rPr>
          <w:rFonts w:ascii="Courier New" w:hAnsi="Courier New" w:cs="Courier New"/>
          <w:b/>
          <w:lang w:val="en-US"/>
        </w:rPr>
        <w:t> </w:t>
      </w:r>
      <w:r w:rsidRPr="00AC25BD">
        <w:rPr>
          <w:rFonts w:ascii="GHEA Grapalat" w:hAnsi="GHEA Grapalat"/>
          <w:b/>
        </w:rPr>
        <w:t>ПРОЦЕССОМ ЗАКУПКИ</w:t>
      </w:r>
    </w:p>
    <w:p w:rsidR="00996C19" w:rsidRPr="00AC25BD" w:rsidRDefault="00996C19" w:rsidP="00B46D58">
      <w:pPr>
        <w:widowControl w:val="0"/>
        <w:tabs>
          <w:tab w:val="left" w:pos="1276"/>
        </w:tabs>
        <w:spacing w:after="160"/>
        <w:ind w:firstLine="567"/>
        <w:jc w:val="both"/>
        <w:rPr>
          <w:rFonts w:ascii="GHEA Grapalat" w:hAnsi="GHEA Grapalat" w:cs="Sylfaen"/>
        </w:rPr>
      </w:pPr>
      <w:r w:rsidRPr="00AC25BD">
        <w:rPr>
          <w:rFonts w:ascii="GHEA Grapalat" w:hAnsi="GHEA Grapalat"/>
        </w:rPr>
        <w:t>12.1</w:t>
      </w:r>
      <w:r w:rsidR="00025A85" w:rsidRPr="00AC25BD">
        <w:rPr>
          <w:rFonts w:ascii="GHEA Grapalat" w:hAnsi="GHEA Grapalat"/>
        </w:rPr>
        <w:t>.</w:t>
      </w:r>
      <w:r w:rsidR="00025A85" w:rsidRPr="00AC25BD">
        <w:rPr>
          <w:rFonts w:ascii="GHEA Grapalat" w:hAnsi="GHEA Grapalat"/>
        </w:rPr>
        <w:tab/>
      </w:r>
      <w:r w:rsidRPr="00AC25BD">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sidRPr="00AC25BD">
        <w:rPr>
          <w:rFonts w:ascii="GHEA Grapalat" w:hAnsi="GHEA Grapalat"/>
        </w:rPr>
        <w:t>связанные с закупками жалобы.</w:t>
      </w:r>
    </w:p>
    <w:p w:rsidR="00996C19" w:rsidRPr="00AC25BD" w:rsidRDefault="00996C19" w:rsidP="00B46D58">
      <w:pPr>
        <w:widowControl w:val="0"/>
        <w:tabs>
          <w:tab w:val="left" w:pos="1276"/>
        </w:tabs>
        <w:spacing w:after="160"/>
        <w:ind w:firstLine="567"/>
        <w:jc w:val="both"/>
        <w:rPr>
          <w:rFonts w:ascii="GHEA Grapalat" w:hAnsi="GHEA Grapalat" w:cs="Sylfaen"/>
        </w:rPr>
      </w:pPr>
      <w:r w:rsidRPr="00AC25BD">
        <w:rPr>
          <w:rFonts w:ascii="GHEA Grapalat" w:hAnsi="GHEA Grapalat"/>
        </w:rPr>
        <w:t>12.2</w:t>
      </w:r>
      <w:r w:rsidR="00025A85" w:rsidRPr="00AC25BD">
        <w:rPr>
          <w:rFonts w:ascii="GHEA Grapalat" w:hAnsi="GHEA Grapalat"/>
        </w:rPr>
        <w:t>.</w:t>
      </w:r>
      <w:r w:rsidR="00025A85" w:rsidRPr="00AC25BD">
        <w:rPr>
          <w:rFonts w:ascii="GHEA Grapalat" w:hAnsi="GHEA Grapalat"/>
        </w:rPr>
        <w:tab/>
      </w:r>
      <w:r w:rsidRPr="00AC25BD">
        <w:rPr>
          <w:rFonts w:ascii="GHEA Grapalat" w:hAnsi="GHEA Grapalat"/>
        </w:rPr>
        <w:t>Отношения, связанные с закупками, в том числе</w:t>
      </w:r>
      <w:r w:rsidR="00AA7117" w:rsidRPr="00AC25BD">
        <w:rPr>
          <w:rFonts w:ascii="GHEA Grapalat" w:hAnsi="GHEA Grapalat"/>
        </w:rPr>
        <w:t xml:space="preserve"> </w:t>
      </w:r>
      <w:r w:rsidRPr="00AC25BD">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AC25BD" w:rsidRDefault="00996C19" w:rsidP="00B46D58">
      <w:pPr>
        <w:widowControl w:val="0"/>
        <w:tabs>
          <w:tab w:val="left" w:pos="1276"/>
        </w:tabs>
        <w:spacing w:after="160"/>
        <w:ind w:firstLine="567"/>
        <w:jc w:val="both"/>
        <w:rPr>
          <w:rFonts w:ascii="GHEA Grapalat" w:hAnsi="GHEA Grapalat" w:cs="Sylfaen"/>
        </w:rPr>
      </w:pPr>
      <w:r w:rsidRPr="00AC25BD">
        <w:rPr>
          <w:rFonts w:ascii="GHEA Grapalat" w:hAnsi="GHEA Grapalat"/>
        </w:rPr>
        <w:t>12.3</w:t>
      </w:r>
      <w:r w:rsidR="00025A85" w:rsidRPr="00AC25BD">
        <w:rPr>
          <w:rFonts w:ascii="GHEA Grapalat" w:hAnsi="GHEA Grapalat"/>
        </w:rPr>
        <w:t>.</w:t>
      </w:r>
      <w:r w:rsidR="00025A85" w:rsidRPr="00AC25BD">
        <w:rPr>
          <w:rFonts w:ascii="GHEA Grapalat" w:hAnsi="GHEA Grapalat"/>
        </w:rPr>
        <w:tab/>
      </w:r>
      <w:r w:rsidRPr="00AC25BD">
        <w:rPr>
          <w:rFonts w:ascii="GHEA Grapalat" w:hAnsi="GHEA Grapalat"/>
        </w:rPr>
        <w:t>Каждое лицо согласно Закону имеет право:</w:t>
      </w:r>
    </w:p>
    <w:p w:rsidR="00D51669" w:rsidRPr="00AC25BD" w:rsidRDefault="00996C19" w:rsidP="00B46D58">
      <w:pPr>
        <w:widowControl w:val="0"/>
        <w:tabs>
          <w:tab w:val="left" w:pos="1134"/>
        </w:tabs>
        <w:spacing w:after="160"/>
        <w:ind w:firstLine="567"/>
        <w:jc w:val="both"/>
        <w:rPr>
          <w:rFonts w:ascii="GHEA Grapalat" w:hAnsi="GHEA Grapalat"/>
        </w:rPr>
      </w:pPr>
      <w:r w:rsidRPr="00AC25BD">
        <w:rPr>
          <w:rFonts w:ascii="GHEA Grapalat" w:hAnsi="GHEA Grapalat"/>
        </w:rPr>
        <w:t>1)</w:t>
      </w:r>
      <w:r w:rsidR="00025A85" w:rsidRPr="00AC25BD">
        <w:rPr>
          <w:rFonts w:ascii="GHEA Grapalat" w:hAnsi="GHEA Grapalat"/>
        </w:rPr>
        <w:tab/>
      </w:r>
      <w:r w:rsidRPr="00AC25BD">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sidRPr="00AC25BD">
        <w:rPr>
          <w:rFonts w:ascii="GHEA Grapalat" w:hAnsi="GHEA Grapalat"/>
        </w:rPr>
        <w:t>связанные с закупками жалобы.</w:t>
      </w:r>
      <w:r w:rsidR="00D51669" w:rsidRPr="00AC25BD">
        <w:rPr>
          <w:rFonts w:ascii="Sylfaen" w:hAnsi="Sylfaen"/>
          <w:lang w:val="hy-AM"/>
        </w:rPr>
        <w:t xml:space="preserve"> </w:t>
      </w:r>
      <w:r w:rsidR="00D51669" w:rsidRPr="00AC25BD">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AC25BD" w:rsidRDefault="00996C19" w:rsidP="00B46D58">
      <w:pPr>
        <w:widowControl w:val="0"/>
        <w:tabs>
          <w:tab w:val="left" w:pos="1134"/>
        </w:tabs>
        <w:spacing w:after="160"/>
        <w:ind w:firstLine="567"/>
        <w:jc w:val="both"/>
        <w:rPr>
          <w:rFonts w:ascii="GHEA Grapalat" w:hAnsi="GHEA Grapalat" w:cs="Sylfaen"/>
        </w:rPr>
      </w:pPr>
      <w:r w:rsidRPr="00AC25BD">
        <w:rPr>
          <w:rFonts w:ascii="GHEA Grapalat" w:hAnsi="GHEA Grapalat"/>
        </w:rPr>
        <w:lastRenderedPageBreak/>
        <w:t>2)</w:t>
      </w:r>
      <w:r w:rsidR="00025A85" w:rsidRPr="00AC25BD">
        <w:rPr>
          <w:rFonts w:ascii="GHEA Grapalat" w:hAnsi="GHEA Grapalat"/>
        </w:rPr>
        <w:tab/>
      </w:r>
      <w:r w:rsidRPr="00AC25BD">
        <w:rPr>
          <w:rFonts w:ascii="GHEA Grapalat" w:hAnsi="GHEA Grapalat"/>
        </w:rPr>
        <w:t xml:space="preserve">на обжалование в судебном порядке действий (бездействия) и решений лица, </w:t>
      </w:r>
      <w:r w:rsidR="00B716B0" w:rsidRPr="00AC25BD">
        <w:rPr>
          <w:rFonts w:ascii="GHEA Grapalat" w:hAnsi="GHEA Grapalat"/>
        </w:rPr>
        <w:t>рассматривающего связанные с закупками жалобы</w:t>
      </w:r>
      <w:r w:rsidRPr="00AC25BD">
        <w:rPr>
          <w:rFonts w:ascii="GHEA Grapalat" w:hAnsi="GHEA Grapalat"/>
        </w:rPr>
        <w:t>, заказчика и Комиссии.</w:t>
      </w:r>
    </w:p>
    <w:p w:rsidR="00996C19" w:rsidRPr="00AC25BD" w:rsidRDefault="00996C19" w:rsidP="00B46D58">
      <w:pPr>
        <w:widowControl w:val="0"/>
        <w:tabs>
          <w:tab w:val="left" w:pos="1276"/>
        </w:tabs>
        <w:spacing w:after="160"/>
        <w:ind w:firstLine="567"/>
        <w:jc w:val="both"/>
        <w:rPr>
          <w:rFonts w:ascii="GHEA Grapalat" w:hAnsi="GHEA Grapalat" w:cs="Sylfaen"/>
        </w:rPr>
      </w:pPr>
      <w:r w:rsidRPr="00AC25BD">
        <w:rPr>
          <w:rFonts w:ascii="GHEA Grapalat" w:hAnsi="GHEA Grapalat"/>
        </w:rPr>
        <w:t>12.4</w:t>
      </w:r>
      <w:r w:rsidR="00025A85" w:rsidRPr="00AC25BD">
        <w:rPr>
          <w:rFonts w:ascii="GHEA Grapalat" w:hAnsi="GHEA Grapalat"/>
        </w:rPr>
        <w:t>.</w:t>
      </w:r>
      <w:r w:rsidR="00025A85" w:rsidRPr="00AC25BD">
        <w:rPr>
          <w:rFonts w:ascii="GHEA Grapalat" w:hAnsi="GHEA Grapalat"/>
        </w:rPr>
        <w:tab/>
      </w:r>
      <w:r w:rsidRPr="00AC25BD">
        <w:rPr>
          <w:rFonts w:ascii="GHEA Grapalat" w:hAnsi="GHEA Grapalat"/>
        </w:rPr>
        <w:t>Если подавшее жалобу лицо обжалует:</w:t>
      </w:r>
    </w:p>
    <w:p w:rsidR="00996C19" w:rsidRPr="00AC25BD" w:rsidRDefault="00996C19" w:rsidP="00B46D58">
      <w:pPr>
        <w:widowControl w:val="0"/>
        <w:tabs>
          <w:tab w:val="left" w:pos="1134"/>
        </w:tabs>
        <w:spacing w:after="160"/>
        <w:ind w:firstLine="567"/>
        <w:jc w:val="both"/>
        <w:rPr>
          <w:rFonts w:ascii="GHEA Grapalat" w:hAnsi="GHEA Grapalat" w:cs="Sylfaen"/>
        </w:rPr>
      </w:pPr>
      <w:r w:rsidRPr="00AC25BD">
        <w:rPr>
          <w:rFonts w:ascii="GHEA Grapalat" w:hAnsi="GHEA Grapalat"/>
        </w:rPr>
        <w:t>1)</w:t>
      </w:r>
      <w:r w:rsidR="001926B2" w:rsidRPr="00AC25BD">
        <w:rPr>
          <w:rFonts w:ascii="GHEA Grapalat" w:hAnsi="GHEA Grapalat"/>
        </w:rPr>
        <w:tab/>
      </w:r>
      <w:r w:rsidRPr="00AC25BD">
        <w:rPr>
          <w:rFonts w:ascii="GHEA Grapalat" w:hAnsi="GHEA Grapalat"/>
        </w:rPr>
        <w:t>решение о заключении договора, то жалоба подается в период ожидания, предусмотренный пунктом 8.2</w:t>
      </w:r>
      <w:r w:rsidR="00754E14" w:rsidRPr="00AC25BD">
        <w:rPr>
          <w:rFonts w:ascii="GHEA Grapalat" w:hAnsi="GHEA Grapalat"/>
        </w:rPr>
        <w:t>5</w:t>
      </w:r>
      <w:r w:rsidRPr="00AC25BD">
        <w:rPr>
          <w:rFonts w:ascii="GHEA Grapalat" w:hAnsi="GHEA Grapalat"/>
        </w:rPr>
        <w:t xml:space="preserve"> части 1 настоящего Приглашения;</w:t>
      </w:r>
    </w:p>
    <w:p w:rsidR="00996C19" w:rsidRPr="00AC25BD" w:rsidRDefault="00996C19" w:rsidP="00B46D58">
      <w:pPr>
        <w:widowControl w:val="0"/>
        <w:tabs>
          <w:tab w:val="left" w:pos="1134"/>
        </w:tabs>
        <w:spacing w:after="160"/>
        <w:ind w:firstLine="567"/>
        <w:jc w:val="both"/>
        <w:rPr>
          <w:rFonts w:ascii="GHEA Grapalat" w:hAnsi="GHEA Grapalat" w:cs="Sylfaen"/>
        </w:rPr>
      </w:pPr>
      <w:r w:rsidRPr="00AC25BD">
        <w:rPr>
          <w:rFonts w:ascii="GHEA Grapalat" w:hAnsi="GHEA Grapalat"/>
        </w:rPr>
        <w:t>2)</w:t>
      </w:r>
      <w:r w:rsidR="001926B2" w:rsidRPr="00AC25BD">
        <w:rPr>
          <w:rFonts w:ascii="GHEA Grapalat" w:hAnsi="GHEA Grapalat"/>
        </w:rPr>
        <w:tab/>
      </w:r>
      <w:r w:rsidRPr="00AC25BD">
        <w:rPr>
          <w:rFonts w:ascii="GHEA Grapalat" w:hAnsi="GHEA Grapalat"/>
        </w:rPr>
        <w:t>характеристики предмета закупки или требования приглашения, то</w:t>
      </w:r>
      <w:r w:rsidR="00720542" w:rsidRPr="00AC25BD">
        <w:rPr>
          <w:rFonts w:ascii="Courier New" w:hAnsi="Courier New" w:cs="Courier New"/>
          <w:lang w:val="en-US"/>
        </w:rPr>
        <w:t> </w:t>
      </w:r>
      <w:r w:rsidRPr="00AC25BD">
        <w:rPr>
          <w:rFonts w:ascii="GHEA Grapalat" w:hAnsi="GHEA Grapalat"/>
        </w:rPr>
        <w:t>жалоба подается до истечения окончательного срока подачи заявок.</w:t>
      </w:r>
      <w:r w:rsidR="00AA7117" w:rsidRPr="00AC25BD">
        <w:rPr>
          <w:rFonts w:ascii="GHEA Grapalat" w:hAnsi="GHEA Grapalat"/>
        </w:rPr>
        <w:t xml:space="preserve"> </w:t>
      </w:r>
    </w:p>
    <w:p w:rsidR="00996C19" w:rsidRPr="00AC25BD" w:rsidRDefault="00996C19" w:rsidP="00B46D58">
      <w:pPr>
        <w:widowControl w:val="0"/>
        <w:tabs>
          <w:tab w:val="left" w:pos="1276"/>
        </w:tabs>
        <w:spacing w:after="160"/>
        <w:ind w:firstLine="567"/>
        <w:jc w:val="both"/>
        <w:rPr>
          <w:rFonts w:ascii="GHEA Grapalat" w:hAnsi="GHEA Grapalat" w:cs="Sylfaen"/>
        </w:rPr>
      </w:pPr>
      <w:r w:rsidRPr="00AC25BD">
        <w:rPr>
          <w:rFonts w:ascii="GHEA Grapalat" w:hAnsi="GHEA Grapalat"/>
        </w:rPr>
        <w:t>12.5</w:t>
      </w:r>
      <w:r w:rsidR="001926B2" w:rsidRPr="00AC25BD">
        <w:rPr>
          <w:rFonts w:ascii="GHEA Grapalat" w:hAnsi="GHEA Grapalat"/>
        </w:rPr>
        <w:t>.</w:t>
      </w:r>
      <w:r w:rsidR="001926B2" w:rsidRPr="00AC25BD">
        <w:rPr>
          <w:rFonts w:ascii="GHEA Grapalat" w:hAnsi="GHEA Grapalat"/>
        </w:rPr>
        <w:tab/>
      </w:r>
      <w:r w:rsidRPr="00AC25BD">
        <w:rPr>
          <w:rFonts w:ascii="GHEA Grapalat" w:hAnsi="GHEA Grapalat"/>
        </w:rPr>
        <w:t xml:space="preserve">Жалоба подается лицу, рассматривающему </w:t>
      </w:r>
      <w:r w:rsidR="007E4355" w:rsidRPr="00AC25BD">
        <w:rPr>
          <w:rFonts w:ascii="GHEA Grapalat" w:hAnsi="GHEA Grapalat"/>
        </w:rPr>
        <w:t>связанные с закупками жалобы</w:t>
      </w:r>
      <w:r w:rsidRPr="00AC25BD">
        <w:rPr>
          <w:rFonts w:ascii="GHEA Grapalat" w:hAnsi="GHEA Grapalat"/>
        </w:rPr>
        <w:t>, в письменной форме, подписанной, с включением в нее:</w:t>
      </w:r>
    </w:p>
    <w:p w:rsidR="00996C19" w:rsidRPr="00AC25BD" w:rsidRDefault="00996C19" w:rsidP="00B46D58">
      <w:pPr>
        <w:widowControl w:val="0"/>
        <w:tabs>
          <w:tab w:val="left" w:pos="1134"/>
        </w:tabs>
        <w:spacing w:after="160"/>
        <w:ind w:firstLine="567"/>
        <w:jc w:val="both"/>
        <w:rPr>
          <w:rFonts w:ascii="GHEA Grapalat" w:hAnsi="GHEA Grapalat" w:cs="Sylfaen"/>
        </w:rPr>
      </w:pPr>
      <w:r w:rsidRPr="00AC25BD">
        <w:rPr>
          <w:rFonts w:ascii="GHEA Grapalat" w:hAnsi="GHEA Grapalat"/>
        </w:rPr>
        <w:t>1)</w:t>
      </w:r>
      <w:r w:rsidR="001926B2" w:rsidRPr="00AC25BD">
        <w:rPr>
          <w:rFonts w:ascii="GHEA Grapalat" w:hAnsi="GHEA Grapalat"/>
        </w:rPr>
        <w:tab/>
      </w:r>
      <w:r w:rsidRPr="00AC25BD">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AC25BD" w:rsidRDefault="00996C19" w:rsidP="00B46D58">
      <w:pPr>
        <w:widowControl w:val="0"/>
        <w:tabs>
          <w:tab w:val="left" w:pos="1134"/>
        </w:tabs>
        <w:spacing w:after="160"/>
        <w:ind w:firstLine="567"/>
        <w:jc w:val="both"/>
        <w:rPr>
          <w:rFonts w:ascii="GHEA Grapalat" w:hAnsi="GHEA Grapalat" w:cs="Sylfaen"/>
        </w:rPr>
      </w:pPr>
      <w:r w:rsidRPr="00AC25BD">
        <w:rPr>
          <w:rFonts w:ascii="GHEA Grapalat" w:hAnsi="GHEA Grapalat"/>
        </w:rPr>
        <w:t>2)</w:t>
      </w:r>
      <w:r w:rsidR="001926B2" w:rsidRPr="00AC25BD">
        <w:rPr>
          <w:rFonts w:ascii="GHEA Grapalat" w:hAnsi="GHEA Grapalat"/>
        </w:rPr>
        <w:tab/>
      </w:r>
      <w:r w:rsidRPr="00AC25BD">
        <w:rPr>
          <w:rFonts w:ascii="GHEA Grapalat" w:hAnsi="GHEA Grapalat"/>
        </w:rPr>
        <w:t>наименования и адреса заказчика;</w:t>
      </w:r>
    </w:p>
    <w:p w:rsidR="00996C19" w:rsidRPr="00AC25BD" w:rsidRDefault="00996C19" w:rsidP="00B46D58">
      <w:pPr>
        <w:widowControl w:val="0"/>
        <w:tabs>
          <w:tab w:val="left" w:pos="1134"/>
        </w:tabs>
        <w:spacing w:after="160"/>
        <w:ind w:firstLine="567"/>
        <w:jc w:val="both"/>
        <w:rPr>
          <w:rFonts w:ascii="GHEA Grapalat" w:hAnsi="GHEA Grapalat" w:cs="Sylfaen"/>
        </w:rPr>
      </w:pPr>
      <w:r w:rsidRPr="00AC25BD">
        <w:rPr>
          <w:rFonts w:ascii="GHEA Grapalat" w:hAnsi="GHEA Grapalat"/>
        </w:rPr>
        <w:t>3)</w:t>
      </w:r>
      <w:r w:rsidR="001926B2" w:rsidRPr="00AC25BD">
        <w:rPr>
          <w:rFonts w:ascii="GHEA Grapalat" w:hAnsi="GHEA Grapalat"/>
        </w:rPr>
        <w:tab/>
      </w:r>
      <w:r w:rsidRPr="00AC25BD">
        <w:rPr>
          <w:rFonts w:ascii="GHEA Grapalat" w:hAnsi="GHEA Grapalat"/>
        </w:rPr>
        <w:t>кода и предмета обжалуемой процедуры закупки;</w:t>
      </w:r>
    </w:p>
    <w:p w:rsidR="00996C19" w:rsidRPr="00AC25BD" w:rsidRDefault="00996C19" w:rsidP="00B46D58">
      <w:pPr>
        <w:widowControl w:val="0"/>
        <w:tabs>
          <w:tab w:val="left" w:pos="1134"/>
        </w:tabs>
        <w:spacing w:after="160"/>
        <w:ind w:firstLine="567"/>
        <w:jc w:val="both"/>
        <w:rPr>
          <w:rFonts w:ascii="GHEA Grapalat" w:hAnsi="GHEA Grapalat" w:cs="Sylfaen"/>
        </w:rPr>
      </w:pPr>
      <w:r w:rsidRPr="00AC25BD">
        <w:rPr>
          <w:rFonts w:ascii="GHEA Grapalat" w:hAnsi="GHEA Grapalat"/>
        </w:rPr>
        <w:t>4)</w:t>
      </w:r>
      <w:r w:rsidR="001926B2" w:rsidRPr="00AC25BD">
        <w:rPr>
          <w:rFonts w:ascii="GHEA Grapalat" w:hAnsi="GHEA Grapalat"/>
        </w:rPr>
        <w:tab/>
      </w:r>
      <w:r w:rsidRPr="00AC25BD">
        <w:rPr>
          <w:rFonts w:ascii="GHEA Grapalat" w:hAnsi="GHEA Grapalat"/>
        </w:rPr>
        <w:t>предмета спора и требования подавшего жалобу лица;</w:t>
      </w:r>
    </w:p>
    <w:p w:rsidR="00996C19" w:rsidRPr="00AC25BD" w:rsidRDefault="00996C19" w:rsidP="00B46D58">
      <w:pPr>
        <w:widowControl w:val="0"/>
        <w:tabs>
          <w:tab w:val="left" w:pos="1134"/>
        </w:tabs>
        <w:spacing w:after="160"/>
        <w:ind w:firstLine="567"/>
        <w:jc w:val="both"/>
        <w:rPr>
          <w:rFonts w:ascii="GHEA Grapalat" w:hAnsi="GHEA Grapalat"/>
        </w:rPr>
      </w:pPr>
      <w:r w:rsidRPr="00AC25BD">
        <w:rPr>
          <w:rFonts w:ascii="GHEA Grapalat" w:hAnsi="GHEA Grapalat"/>
        </w:rPr>
        <w:t>5)</w:t>
      </w:r>
      <w:r w:rsidR="001926B2" w:rsidRPr="00AC25BD">
        <w:rPr>
          <w:rFonts w:ascii="GHEA Grapalat" w:hAnsi="GHEA Grapalat"/>
        </w:rPr>
        <w:tab/>
      </w:r>
      <w:r w:rsidRPr="00AC25BD">
        <w:rPr>
          <w:rFonts w:ascii="GHEA Grapalat" w:hAnsi="GHEA Grapalat"/>
        </w:rPr>
        <w:t>фактических и правовых оснований жалобы, доказательств по ней;</w:t>
      </w:r>
    </w:p>
    <w:p w:rsidR="00996C19" w:rsidRPr="00AC25BD" w:rsidRDefault="00996C19" w:rsidP="00B46D58">
      <w:pPr>
        <w:widowControl w:val="0"/>
        <w:tabs>
          <w:tab w:val="left" w:pos="1134"/>
        </w:tabs>
        <w:spacing w:after="160"/>
        <w:ind w:firstLine="567"/>
        <w:jc w:val="both"/>
        <w:rPr>
          <w:rFonts w:ascii="GHEA Grapalat" w:hAnsi="GHEA Grapalat" w:cs="Sylfaen"/>
        </w:rPr>
      </w:pPr>
      <w:r w:rsidRPr="00AC25BD">
        <w:rPr>
          <w:rFonts w:ascii="GHEA Grapalat" w:hAnsi="GHEA Grapalat"/>
        </w:rPr>
        <w:t>6)</w:t>
      </w:r>
      <w:r w:rsidR="001926B2" w:rsidRPr="00AC25BD">
        <w:rPr>
          <w:rFonts w:ascii="GHEA Grapalat" w:hAnsi="GHEA Grapalat"/>
        </w:rPr>
        <w:tab/>
      </w:r>
      <w:r w:rsidRPr="00AC25BD">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AC25BD" w:rsidRDefault="00996C19" w:rsidP="00B46D58">
      <w:pPr>
        <w:widowControl w:val="0"/>
        <w:tabs>
          <w:tab w:val="left" w:pos="1134"/>
        </w:tabs>
        <w:spacing w:after="160"/>
        <w:ind w:firstLine="567"/>
        <w:jc w:val="both"/>
        <w:rPr>
          <w:rFonts w:ascii="GHEA Grapalat" w:hAnsi="GHEA Grapalat" w:cs="Sylfaen"/>
        </w:rPr>
      </w:pPr>
      <w:r w:rsidRPr="00AC25BD">
        <w:rPr>
          <w:rFonts w:ascii="GHEA Grapalat" w:hAnsi="GHEA Grapalat"/>
        </w:rPr>
        <w:t>7)</w:t>
      </w:r>
      <w:r w:rsidR="001926B2" w:rsidRPr="00AC25BD">
        <w:rPr>
          <w:rFonts w:ascii="GHEA Grapalat" w:hAnsi="GHEA Grapalat"/>
        </w:rPr>
        <w:tab/>
      </w:r>
      <w:r w:rsidRPr="00AC25BD">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AC25BD" w:rsidRDefault="00996C19" w:rsidP="00B46D58">
      <w:pPr>
        <w:widowControl w:val="0"/>
        <w:tabs>
          <w:tab w:val="left" w:pos="1134"/>
        </w:tabs>
        <w:spacing w:after="160"/>
        <w:ind w:firstLine="567"/>
        <w:jc w:val="both"/>
        <w:rPr>
          <w:rFonts w:ascii="GHEA Grapalat" w:hAnsi="GHEA Grapalat"/>
        </w:rPr>
      </w:pPr>
      <w:r w:rsidRPr="00AC25BD">
        <w:rPr>
          <w:rFonts w:ascii="GHEA Grapalat" w:hAnsi="GHEA Grapalat"/>
        </w:rPr>
        <w:t>8)</w:t>
      </w:r>
      <w:r w:rsidR="001926B2" w:rsidRPr="00AC25BD">
        <w:rPr>
          <w:rFonts w:ascii="GHEA Grapalat" w:hAnsi="GHEA Grapalat"/>
        </w:rPr>
        <w:tab/>
      </w:r>
      <w:r w:rsidRPr="00AC25BD">
        <w:rPr>
          <w:rFonts w:ascii="GHEA Grapalat" w:hAnsi="GHEA Grapalat"/>
        </w:rPr>
        <w:t>иных необходимых сведений.</w:t>
      </w:r>
    </w:p>
    <w:p w:rsidR="00D51669" w:rsidRPr="00AC25BD" w:rsidRDefault="00D51669" w:rsidP="00B46D58">
      <w:pPr>
        <w:widowControl w:val="0"/>
        <w:tabs>
          <w:tab w:val="left" w:pos="1134"/>
        </w:tabs>
        <w:spacing w:after="160"/>
        <w:ind w:firstLine="567"/>
        <w:jc w:val="both"/>
        <w:rPr>
          <w:rFonts w:ascii="GHEA Grapalat" w:hAnsi="GHEA Grapalat"/>
        </w:rPr>
      </w:pPr>
      <w:r w:rsidRPr="00AC25BD">
        <w:rPr>
          <w:rFonts w:ascii="GHEA Grapalat" w:hAnsi="GHEA Grapalat"/>
        </w:rPr>
        <w:t>1</w:t>
      </w:r>
      <w:r w:rsidR="004F78B4" w:rsidRPr="00AC25BD">
        <w:rPr>
          <w:rFonts w:ascii="GHEA Grapalat" w:hAnsi="GHEA Grapalat"/>
        </w:rPr>
        <w:t>2</w:t>
      </w:r>
      <w:r w:rsidRPr="00AC25BD">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13" w:history="1">
        <w:r w:rsidRPr="00AC25BD">
          <w:rPr>
            <w:rStyle w:val="Hyperlink"/>
            <w:rFonts w:ascii="GHEA Grapalat" w:hAnsi="GHEA Grapalat"/>
          </w:rPr>
          <w:t>secretariat@minfin.am</w:t>
        </w:r>
      </w:hyperlink>
      <w:r w:rsidRPr="00AC25BD">
        <w:rPr>
          <w:rFonts w:ascii="GHEA Grapalat" w:hAnsi="GHEA Grapalat"/>
        </w:rPr>
        <w:t xml:space="preserve">. </w:t>
      </w:r>
    </w:p>
    <w:p w:rsidR="00996C19" w:rsidRPr="00AC25BD" w:rsidRDefault="00996C19" w:rsidP="00B46D58">
      <w:pPr>
        <w:widowControl w:val="0"/>
        <w:tabs>
          <w:tab w:val="left" w:pos="1276"/>
        </w:tabs>
        <w:spacing w:after="160"/>
        <w:ind w:firstLine="567"/>
        <w:jc w:val="both"/>
        <w:rPr>
          <w:rFonts w:ascii="GHEA Grapalat" w:hAnsi="GHEA Grapalat" w:cs="Sylfaen"/>
        </w:rPr>
      </w:pPr>
      <w:r w:rsidRPr="00AC25BD">
        <w:rPr>
          <w:rFonts w:ascii="GHEA Grapalat" w:hAnsi="GHEA Grapalat"/>
        </w:rPr>
        <w:t>12.</w:t>
      </w:r>
      <w:r w:rsidR="00D51669" w:rsidRPr="00AC25BD">
        <w:rPr>
          <w:rFonts w:ascii="GHEA Grapalat" w:hAnsi="GHEA Grapalat"/>
        </w:rPr>
        <w:t>7</w:t>
      </w:r>
      <w:r w:rsidR="001926B2" w:rsidRPr="00AC25BD">
        <w:rPr>
          <w:rFonts w:ascii="GHEA Grapalat" w:hAnsi="GHEA Grapalat"/>
        </w:rPr>
        <w:t>.</w:t>
      </w:r>
      <w:r w:rsidR="001926B2" w:rsidRPr="00AC25BD">
        <w:rPr>
          <w:rFonts w:ascii="GHEA Grapalat" w:hAnsi="GHEA Grapalat"/>
        </w:rPr>
        <w:tab/>
      </w:r>
      <w:r w:rsidRPr="00AC25BD">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AC25BD">
        <w:rPr>
          <w:rFonts w:ascii="Courier New" w:hAnsi="Courier New" w:cs="Courier New"/>
        </w:rPr>
        <w:t> </w:t>
      </w:r>
      <w:r w:rsidRPr="00AC25BD">
        <w:rPr>
          <w:rFonts w:ascii="GHEA Grapalat" w:hAnsi="GHEA Grapalat"/>
        </w:rPr>
        <w:t>уполномоченный орган копию документа, удостоверяющего внесение платы за</w:t>
      </w:r>
      <w:r w:rsidR="00EF11FF" w:rsidRPr="00AC25BD">
        <w:rPr>
          <w:rFonts w:ascii="Courier New" w:hAnsi="Courier New" w:cs="Courier New"/>
        </w:rPr>
        <w:t> </w:t>
      </w:r>
      <w:r w:rsidRPr="00AC25BD">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sidRPr="00AC25BD">
        <w:rPr>
          <w:rFonts w:ascii="Courier New" w:hAnsi="Courier New" w:cs="Courier New"/>
          <w:lang w:val="en-US"/>
        </w:rPr>
        <w:t> </w:t>
      </w:r>
      <w:r w:rsidRPr="00AC25BD">
        <w:rPr>
          <w:rFonts w:ascii="GHEA Grapalat" w:hAnsi="GHEA Grapalat"/>
        </w:rPr>
        <w:t>лицу посредством совершения перевода на указанный банковский счет.</w:t>
      </w:r>
    </w:p>
    <w:p w:rsidR="00996C19" w:rsidRPr="00AC25BD" w:rsidRDefault="00996C19" w:rsidP="00B46D58">
      <w:pPr>
        <w:widowControl w:val="0"/>
        <w:tabs>
          <w:tab w:val="left" w:pos="1276"/>
        </w:tabs>
        <w:spacing w:after="160"/>
        <w:ind w:firstLine="567"/>
        <w:jc w:val="both"/>
        <w:rPr>
          <w:rFonts w:ascii="GHEA Grapalat" w:hAnsi="GHEA Grapalat"/>
        </w:rPr>
      </w:pPr>
      <w:r w:rsidRPr="00AC25BD">
        <w:rPr>
          <w:rFonts w:ascii="GHEA Grapalat" w:hAnsi="GHEA Grapalat"/>
        </w:rPr>
        <w:lastRenderedPageBreak/>
        <w:t>12.7</w:t>
      </w:r>
      <w:r w:rsidR="001926B2" w:rsidRPr="00AC25BD">
        <w:rPr>
          <w:rFonts w:ascii="GHEA Grapalat" w:hAnsi="GHEA Grapalat"/>
        </w:rPr>
        <w:t>.</w:t>
      </w:r>
      <w:r w:rsidR="001926B2" w:rsidRPr="00AC25BD">
        <w:rPr>
          <w:rFonts w:ascii="GHEA Grapalat" w:hAnsi="GHEA Grapalat"/>
        </w:rPr>
        <w:tab/>
      </w:r>
      <w:r w:rsidR="00D51669" w:rsidRPr="00AC25BD">
        <w:rPr>
          <w:rFonts w:ascii="GHEA Grapalat" w:hAnsi="GHEA Grapalat"/>
        </w:rPr>
        <w:tab/>
        <w:t>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AC25BD">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Pr="00AC25BD" w:rsidRDefault="000473EF" w:rsidP="00B46D58">
      <w:pPr>
        <w:widowControl w:val="0"/>
        <w:tabs>
          <w:tab w:val="left" w:pos="1276"/>
        </w:tabs>
        <w:spacing w:after="160"/>
        <w:ind w:firstLine="567"/>
        <w:jc w:val="both"/>
        <w:rPr>
          <w:rFonts w:ascii="GHEA Grapalat" w:hAnsi="GHEA Grapalat" w:cs="Sylfaen"/>
        </w:rPr>
      </w:pPr>
      <w:r w:rsidRPr="00AC25BD">
        <w:rPr>
          <w:rFonts w:ascii="GHEA Grapalat" w:hAnsi="GHEA Grapalat"/>
        </w:rPr>
        <w:t>12</w:t>
      </w:r>
      <w:r w:rsidR="00A677CD" w:rsidRPr="00AC25BD">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rsidRPr="00AC25BD">
        <w:t xml:space="preserve"> </w:t>
      </w:r>
      <w:r w:rsidR="00A677CD" w:rsidRPr="00AC25BD">
        <w:rPr>
          <w:rFonts w:ascii="GHEA Grapalat" w:hAnsi="GHEA Grapalat"/>
        </w:rPr>
        <w:t>Жалоба считается принятым к производству по истечении срока, предусмотренного пунктом 1</w:t>
      </w:r>
      <w:r w:rsidR="00897EBC" w:rsidRPr="00AC25BD">
        <w:rPr>
          <w:rFonts w:ascii="GHEA Grapalat" w:hAnsi="GHEA Grapalat"/>
        </w:rPr>
        <w:t>2</w:t>
      </w:r>
      <w:r w:rsidR="00A677CD" w:rsidRPr="00AC25BD">
        <w:rPr>
          <w:rFonts w:ascii="GHEA Grapalat" w:hAnsi="GHEA Grapalat"/>
        </w:rPr>
        <w:t>.</w:t>
      </w:r>
      <w:r w:rsidR="00A677CD" w:rsidRPr="00AC25BD">
        <w:rPr>
          <w:rFonts w:ascii="GHEA Grapalat" w:hAnsi="GHEA Grapalat"/>
          <w:lang w:val="hy-AM"/>
        </w:rPr>
        <w:t>8</w:t>
      </w:r>
      <w:r w:rsidR="00A677CD" w:rsidRPr="00AC25B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AC25BD" w:rsidRDefault="000473EF" w:rsidP="00B46D58">
      <w:pPr>
        <w:widowControl w:val="0"/>
        <w:tabs>
          <w:tab w:val="left" w:pos="1276"/>
        </w:tabs>
        <w:spacing w:after="160"/>
        <w:ind w:firstLine="567"/>
        <w:jc w:val="both"/>
        <w:rPr>
          <w:rFonts w:ascii="GHEA Grapalat" w:hAnsi="GHEA Grapalat" w:cs="Sylfaen"/>
        </w:rPr>
      </w:pPr>
      <w:r w:rsidRPr="00AC25BD">
        <w:rPr>
          <w:rFonts w:ascii="GHEA Grapalat" w:hAnsi="GHEA Grapalat" w:cs="Sylfaen"/>
        </w:rPr>
        <w:t>12</w:t>
      </w:r>
      <w:r w:rsidR="00A677CD" w:rsidRPr="00AC25BD">
        <w:rPr>
          <w:rFonts w:ascii="GHEA Grapalat" w:hAnsi="GHEA Grapalat" w:cs="Sylfaen"/>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AC25BD">
        <w:rPr>
          <w:rFonts w:ascii="GHEA Grapalat" w:hAnsi="GHEA Grapalat" w:cs="Sylfaen"/>
        </w:rPr>
        <w:t>2</w:t>
      </w:r>
      <w:r w:rsidR="00A677CD" w:rsidRPr="00AC25BD">
        <w:rPr>
          <w:rFonts w:ascii="GHEA Grapalat" w:hAnsi="GHEA Grapalat" w:cs="Sylfaen"/>
        </w:rPr>
        <w:t>.5 части 1 настоящего приглашения.</w:t>
      </w:r>
    </w:p>
    <w:p w:rsidR="00A677CD" w:rsidRPr="00AC25BD" w:rsidRDefault="009619D8" w:rsidP="00B46D58">
      <w:pPr>
        <w:widowControl w:val="0"/>
        <w:tabs>
          <w:tab w:val="left" w:pos="1276"/>
        </w:tabs>
        <w:spacing w:after="160"/>
        <w:ind w:firstLine="567"/>
        <w:jc w:val="both"/>
        <w:rPr>
          <w:rFonts w:ascii="GHEA Grapalat" w:hAnsi="GHEA Grapalat" w:cs="Sylfaen"/>
        </w:rPr>
      </w:pPr>
      <w:r w:rsidRPr="00AC25BD">
        <w:rPr>
          <w:rFonts w:ascii="GHEA Grapalat" w:hAnsi="GHEA Grapalat" w:cs="Sylfaen"/>
        </w:rPr>
        <w:t xml:space="preserve"> </w:t>
      </w:r>
      <w:r w:rsidR="00A677CD" w:rsidRPr="00AC25B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AC25BD" w:rsidRDefault="00996C19" w:rsidP="00B46D58">
      <w:pPr>
        <w:widowControl w:val="0"/>
        <w:tabs>
          <w:tab w:val="left" w:pos="1276"/>
        </w:tabs>
        <w:spacing w:after="160"/>
        <w:ind w:firstLine="567"/>
        <w:jc w:val="both"/>
        <w:rPr>
          <w:rFonts w:ascii="GHEA Grapalat" w:hAnsi="GHEA Grapalat" w:cs="Sylfaen"/>
        </w:rPr>
      </w:pPr>
      <w:r w:rsidRPr="00AC25BD">
        <w:rPr>
          <w:rFonts w:ascii="GHEA Grapalat" w:hAnsi="GHEA Grapalat"/>
        </w:rPr>
        <w:t>12.</w:t>
      </w:r>
      <w:r w:rsidR="002C605B" w:rsidRPr="00AC25BD">
        <w:rPr>
          <w:rFonts w:ascii="GHEA Grapalat" w:hAnsi="GHEA Grapalat"/>
        </w:rPr>
        <w:t>11</w:t>
      </w:r>
      <w:r w:rsidR="00D334B6" w:rsidRPr="00AC25BD">
        <w:rPr>
          <w:rFonts w:ascii="GHEA Grapalat" w:hAnsi="GHEA Grapalat"/>
        </w:rPr>
        <w:t>.</w:t>
      </w:r>
      <w:r w:rsidR="00D334B6" w:rsidRPr="00AC25BD">
        <w:rPr>
          <w:rFonts w:ascii="GHEA Grapalat" w:hAnsi="GHEA Grapalat"/>
        </w:rPr>
        <w:tab/>
      </w:r>
      <w:r w:rsidRPr="00AC25BD">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AC25BD" w:rsidRDefault="00996C19" w:rsidP="00B46D58">
      <w:pPr>
        <w:widowControl w:val="0"/>
        <w:tabs>
          <w:tab w:val="left" w:pos="1276"/>
        </w:tabs>
        <w:spacing w:after="160"/>
        <w:ind w:firstLine="567"/>
        <w:jc w:val="both"/>
        <w:rPr>
          <w:rFonts w:ascii="GHEA Grapalat" w:hAnsi="GHEA Grapalat" w:cs="Sylfaen"/>
        </w:rPr>
      </w:pPr>
      <w:r w:rsidRPr="00AC25BD">
        <w:rPr>
          <w:rFonts w:ascii="GHEA Grapalat" w:hAnsi="GHEA Grapalat"/>
        </w:rPr>
        <w:t>12.</w:t>
      </w:r>
      <w:r w:rsidR="002C605B" w:rsidRPr="00AC25BD">
        <w:rPr>
          <w:rFonts w:ascii="GHEA Grapalat" w:hAnsi="GHEA Grapalat"/>
        </w:rPr>
        <w:t>12</w:t>
      </w:r>
      <w:r w:rsidR="00D334B6" w:rsidRPr="00AC25BD">
        <w:rPr>
          <w:rFonts w:ascii="GHEA Grapalat" w:hAnsi="GHEA Grapalat"/>
        </w:rPr>
        <w:t>.</w:t>
      </w:r>
      <w:r w:rsidR="00D334B6" w:rsidRPr="00AC25BD">
        <w:rPr>
          <w:rFonts w:ascii="GHEA Grapalat" w:hAnsi="GHEA Grapalat"/>
        </w:rPr>
        <w:tab/>
      </w:r>
      <w:r w:rsidR="002C605B" w:rsidRPr="00AC25BD">
        <w:rPr>
          <w:rFonts w:ascii="GHEA Grapalat" w:hAnsi="GHEA Grapalat"/>
        </w:rPr>
        <w:t xml:space="preserve">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w:t>
      </w:r>
      <w:r w:rsidR="002C605B" w:rsidRPr="00AC25BD">
        <w:rPr>
          <w:rFonts w:ascii="GHEA Grapalat" w:hAnsi="GHEA Grapalat"/>
        </w:rPr>
        <w:lastRenderedPageBreak/>
        <w:t>закупками жалобы.</w:t>
      </w:r>
      <w:r w:rsidR="002C605B" w:rsidRPr="00AC25BD">
        <w:t xml:space="preserve"> </w:t>
      </w:r>
      <w:r w:rsidR="002C605B" w:rsidRPr="00AC25BD">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AC25BD">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AC25BD" w:rsidRDefault="00996C19" w:rsidP="00B46D58">
      <w:pPr>
        <w:widowControl w:val="0"/>
        <w:tabs>
          <w:tab w:val="left" w:pos="1276"/>
        </w:tabs>
        <w:spacing w:after="160"/>
        <w:ind w:firstLine="567"/>
        <w:jc w:val="both"/>
        <w:rPr>
          <w:rFonts w:ascii="GHEA Grapalat" w:hAnsi="GHEA Grapalat" w:cs="Sylfaen"/>
        </w:rPr>
      </w:pPr>
      <w:r w:rsidRPr="00AC25BD">
        <w:rPr>
          <w:rFonts w:ascii="GHEA Grapalat" w:hAnsi="GHEA Grapalat"/>
        </w:rPr>
        <w:t>12.</w:t>
      </w:r>
      <w:r w:rsidR="0035482E" w:rsidRPr="00AC25BD">
        <w:rPr>
          <w:rFonts w:ascii="GHEA Grapalat" w:hAnsi="GHEA Grapalat"/>
        </w:rPr>
        <w:t>13</w:t>
      </w:r>
      <w:r w:rsidR="00D334B6" w:rsidRPr="00AC25BD">
        <w:rPr>
          <w:rFonts w:ascii="GHEA Grapalat" w:hAnsi="GHEA Grapalat"/>
        </w:rPr>
        <w:t>.</w:t>
      </w:r>
      <w:r w:rsidR="00D334B6" w:rsidRPr="00AC25BD">
        <w:rPr>
          <w:rFonts w:ascii="GHEA Grapalat" w:hAnsi="GHEA Grapalat"/>
        </w:rPr>
        <w:tab/>
      </w:r>
      <w:r w:rsidRPr="00AC25BD">
        <w:rPr>
          <w:rFonts w:ascii="GHEA Grapalat" w:hAnsi="GHEA Grapalat"/>
        </w:rPr>
        <w:t xml:space="preserve">Лицо, рассматривающее </w:t>
      </w:r>
      <w:r w:rsidR="0035482E" w:rsidRPr="00AC25BD">
        <w:rPr>
          <w:rFonts w:ascii="GHEA Grapalat" w:hAnsi="GHEA Grapalat"/>
        </w:rPr>
        <w:t xml:space="preserve">связанные с закупками </w:t>
      </w:r>
      <w:r w:rsidRPr="00AC25BD">
        <w:rPr>
          <w:rFonts w:ascii="GHEA Grapalat" w:hAnsi="GHEA Grapalat"/>
        </w:rPr>
        <w:t>жалобы:</w:t>
      </w:r>
    </w:p>
    <w:p w:rsidR="00996C19" w:rsidRPr="00AC25BD" w:rsidRDefault="00996C19" w:rsidP="00B46D58">
      <w:pPr>
        <w:widowControl w:val="0"/>
        <w:tabs>
          <w:tab w:val="left" w:pos="1134"/>
        </w:tabs>
        <w:spacing w:after="160"/>
        <w:ind w:firstLine="567"/>
        <w:jc w:val="both"/>
        <w:rPr>
          <w:rFonts w:ascii="GHEA Grapalat" w:hAnsi="GHEA Grapalat" w:cs="Sylfaen"/>
        </w:rPr>
      </w:pPr>
      <w:r w:rsidRPr="00AC25BD">
        <w:rPr>
          <w:rFonts w:ascii="GHEA Grapalat" w:hAnsi="GHEA Grapalat"/>
        </w:rPr>
        <w:t>1)</w:t>
      </w:r>
      <w:r w:rsidR="00D334B6" w:rsidRPr="00AC25BD">
        <w:rPr>
          <w:rFonts w:ascii="GHEA Grapalat" w:hAnsi="GHEA Grapalat"/>
        </w:rPr>
        <w:tab/>
      </w:r>
      <w:r w:rsidRPr="00AC25BD">
        <w:rPr>
          <w:rFonts w:ascii="GHEA Grapalat" w:hAnsi="GHEA Grapalat"/>
        </w:rPr>
        <w:t>вправе принимать следующие решения относительно действий или бездействия заказчика и Комиссии:</w:t>
      </w:r>
    </w:p>
    <w:p w:rsidR="00996C19" w:rsidRPr="00AC25BD" w:rsidRDefault="00996C19" w:rsidP="00B46D58">
      <w:pPr>
        <w:widowControl w:val="0"/>
        <w:tabs>
          <w:tab w:val="left" w:pos="1134"/>
        </w:tabs>
        <w:spacing w:after="160"/>
        <w:ind w:firstLine="567"/>
        <w:jc w:val="both"/>
        <w:rPr>
          <w:rFonts w:ascii="GHEA Grapalat" w:hAnsi="GHEA Grapalat" w:cs="Sylfaen"/>
        </w:rPr>
      </w:pPr>
      <w:r w:rsidRPr="00AC25BD">
        <w:rPr>
          <w:rFonts w:ascii="GHEA Grapalat" w:hAnsi="GHEA Grapalat"/>
        </w:rPr>
        <w:t>а.</w:t>
      </w:r>
      <w:r w:rsidR="00D334B6" w:rsidRPr="00AC25BD">
        <w:rPr>
          <w:rFonts w:ascii="GHEA Grapalat" w:hAnsi="GHEA Grapalat"/>
        </w:rPr>
        <w:tab/>
      </w:r>
      <w:r w:rsidRPr="00AC25BD">
        <w:rPr>
          <w:rFonts w:ascii="GHEA Grapalat" w:hAnsi="GHEA Grapalat"/>
        </w:rPr>
        <w:t>запретить выполнение определенных действий и принятие решений;</w:t>
      </w:r>
    </w:p>
    <w:p w:rsidR="00996C19" w:rsidRPr="00AC25BD" w:rsidRDefault="00996C19" w:rsidP="00B46D58">
      <w:pPr>
        <w:widowControl w:val="0"/>
        <w:tabs>
          <w:tab w:val="left" w:pos="1134"/>
        </w:tabs>
        <w:spacing w:after="160"/>
        <w:ind w:firstLine="567"/>
        <w:jc w:val="both"/>
        <w:rPr>
          <w:rFonts w:ascii="GHEA Grapalat" w:hAnsi="GHEA Grapalat" w:cs="Sylfaen"/>
        </w:rPr>
      </w:pPr>
      <w:r w:rsidRPr="00AC25BD">
        <w:rPr>
          <w:rFonts w:ascii="GHEA Grapalat" w:hAnsi="GHEA Grapalat"/>
        </w:rPr>
        <w:t>б.</w:t>
      </w:r>
      <w:r w:rsidR="00D334B6" w:rsidRPr="00AC25BD">
        <w:rPr>
          <w:rFonts w:ascii="GHEA Grapalat" w:hAnsi="GHEA Grapalat"/>
        </w:rPr>
        <w:tab/>
      </w:r>
      <w:r w:rsidRPr="00AC25BD">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AC25BD" w:rsidRDefault="00996C19" w:rsidP="00B46D58">
      <w:pPr>
        <w:widowControl w:val="0"/>
        <w:tabs>
          <w:tab w:val="left" w:pos="1134"/>
        </w:tabs>
        <w:spacing w:after="160"/>
        <w:ind w:firstLine="567"/>
        <w:jc w:val="both"/>
        <w:rPr>
          <w:rFonts w:ascii="GHEA Grapalat" w:hAnsi="GHEA Grapalat" w:cs="Sylfaen"/>
        </w:rPr>
      </w:pPr>
      <w:r w:rsidRPr="00AC25BD">
        <w:rPr>
          <w:rFonts w:ascii="GHEA Grapalat" w:hAnsi="GHEA Grapalat"/>
        </w:rPr>
        <w:t>2)</w:t>
      </w:r>
      <w:r w:rsidR="00DE1D22" w:rsidRPr="00AC25BD">
        <w:rPr>
          <w:rFonts w:ascii="GHEA Grapalat" w:hAnsi="GHEA Grapalat"/>
        </w:rPr>
        <w:tab/>
      </w:r>
      <w:r w:rsidRPr="00AC25BD">
        <w:rPr>
          <w:rFonts w:ascii="GHEA Grapalat" w:hAnsi="GHEA Grapalat"/>
        </w:rPr>
        <w:t>принимает решение о включении участника в список участников, не</w:t>
      </w:r>
      <w:r w:rsidR="00720542" w:rsidRPr="00AC25BD">
        <w:rPr>
          <w:rFonts w:ascii="Courier New" w:hAnsi="Courier New" w:cs="Courier New"/>
          <w:lang w:val="en-US"/>
        </w:rPr>
        <w:t> </w:t>
      </w:r>
      <w:r w:rsidRPr="00AC25BD">
        <w:rPr>
          <w:rFonts w:ascii="GHEA Grapalat" w:hAnsi="GHEA Grapalat"/>
        </w:rPr>
        <w:t>имеющих права на участие в процессе закупок;</w:t>
      </w:r>
    </w:p>
    <w:p w:rsidR="00996C19" w:rsidRPr="00AC25BD" w:rsidRDefault="00996C19" w:rsidP="00B46D58">
      <w:pPr>
        <w:widowControl w:val="0"/>
        <w:tabs>
          <w:tab w:val="left" w:pos="1134"/>
        </w:tabs>
        <w:spacing w:after="160"/>
        <w:ind w:firstLine="567"/>
        <w:jc w:val="both"/>
        <w:rPr>
          <w:rFonts w:ascii="GHEA Grapalat" w:hAnsi="GHEA Grapalat" w:cs="Sylfaen"/>
        </w:rPr>
      </w:pPr>
      <w:r w:rsidRPr="00AC25BD">
        <w:rPr>
          <w:rFonts w:ascii="GHEA Grapalat" w:hAnsi="GHEA Grapalat"/>
        </w:rPr>
        <w:t>3)</w:t>
      </w:r>
      <w:r w:rsidR="00DE1D22" w:rsidRPr="00AC25BD">
        <w:rPr>
          <w:rFonts w:ascii="GHEA Grapalat" w:hAnsi="GHEA Grapalat"/>
        </w:rPr>
        <w:tab/>
      </w:r>
      <w:r w:rsidRPr="00AC25BD">
        <w:rPr>
          <w:rFonts w:ascii="GHEA Grapalat" w:hAnsi="GHEA Grapalat"/>
        </w:rPr>
        <w:t>ведет учет решений, принятых лицом, рассматривающим жалобы в</w:t>
      </w:r>
      <w:r w:rsidR="00720542" w:rsidRPr="00AC25BD">
        <w:rPr>
          <w:rFonts w:ascii="Courier New" w:hAnsi="Courier New" w:cs="Courier New"/>
          <w:lang w:val="en-US"/>
        </w:rPr>
        <w:t> </w:t>
      </w:r>
      <w:r w:rsidRPr="00AC25BD">
        <w:rPr>
          <w:rFonts w:ascii="GHEA Grapalat" w:hAnsi="GHEA Grapalat"/>
        </w:rPr>
        <w:t>связи с закупками, и осуществляет контроль над их исполнением.</w:t>
      </w:r>
    </w:p>
    <w:p w:rsidR="00996C19" w:rsidRPr="00AC25BD" w:rsidRDefault="00996C19" w:rsidP="00B46D58">
      <w:pPr>
        <w:widowControl w:val="0"/>
        <w:tabs>
          <w:tab w:val="left" w:pos="1276"/>
        </w:tabs>
        <w:spacing w:after="160"/>
        <w:ind w:firstLine="567"/>
        <w:jc w:val="both"/>
        <w:rPr>
          <w:rFonts w:ascii="GHEA Grapalat" w:hAnsi="GHEA Grapalat" w:cs="Sylfaen"/>
        </w:rPr>
      </w:pPr>
      <w:r w:rsidRPr="00AC25BD">
        <w:rPr>
          <w:rFonts w:ascii="GHEA Grapalat" w:hAnsi="GHEA Grapalat"/>
        </w:rPr>
        <w:t>12.</w:t>
      </w:r>
      <w:r w:rsidR="009639DF" w:rsidRPr="00AC25BD">
        <w:rPr>
          <w:rFonts w:ascii="GHEA Grapalat" w:hAnsi="GHEA Grapalat"/>
        </w:rPr>
        <w:t>14</w:t>
      </w:r>
      <w:r w:rsidR="00DE1D22" w:rsidRPr="00AC25BD">
        <w:rPr>
          <w:rFonts w:ascii="GHEA Grapalat" w:hAnsi="GHEA Grapalat"/>
        </w:rPr>
        <w:t>.</w:t>
      </w:r>
      <w:r w:rsidR="00DE1D22" w:rsidRPr="00AC25BD">
        <w:rPr>
          <w:rFonts w:ascii="GHEA Grapalat" w:hAnsi="GHEA Grapalat"/>
        </w:rPr>
        <w:tab/>
      </w:r>
      <w:r w:rsidRPr="00AC25BD">
        <w:rPr>
          <w:rFonts w:ascii="GHEA Grapalat" w:hAnsi="GHEA Grapalat"/>
        </w:rPr>
        <w:t xml:space="preserve">В случае удовлетворения жалобы лицом, рассматривающим </w:t>
      </w:r>
      <w:r w:rsidR="00A32D42" w:rsidRPr="00AC25BD">
        <w:rPr>
          <w:rFonts w:ascii="GHEA Grapalat" w:hAnsi="GHEA Grapalat"/>
        </w:rPr>
        <w:t>связанные с закупками жалобы</w:t>
      </w:r>
      <w:r w:rsidRPr="00AC25BD">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AC25BD" w:rsidRDefault="00996C19" w:rsidP="00B46D58">
      <w:pPr>
        <w:widowControl w:val="0"/>
        <w:tabs>
          <w:tab w:val="left" w:pos="1276"/>
        </w:tabs>
        <w:spacing w:after="160"/>
        <w:ind w:firstLine="567"/>
        <w:jc w:val="both"/>
        <w:rPr>
          <w:rFonts w:ascii="GHEA Grapalat" w:hAnsi="GHEA Grapalat"/>
        </w:rPr>
      </w:pPr>
      <w:r w:rsidRPr="00AC25BD">
        <w:rPr>
          <w:rFonts w:ascii="GHEA Grapalat" w:hAnsi="GHEA Grapalat"/>
        </w:rPr>
        <w:t>12.</w:t>
      </w:r>
      <w:r w:rsidR="009639DF" w:rsidRPr="00AC25BD">
        <w:rPr>
          <w:rFonts w:ascii="GHEA Grapalat" w:hAnsi="GHEA Grapalat"/>
        </w:rPr>
        <w:t>15</w:t>
      </w:r>
      <w:r w:rsidR="00DE1D22" w:rsidRPr="00AC25BD">
        <w:rPr>
          <w:rFonts w:ascii="GHEA Grapalat" w:hAnsi="GHEA Grapalat"/>
        </w:rPr>
        <w:t>.</w:t>
      </w:r>
      <w:r w:rsidR="00DE1D22" w:rsidRPr="00AC25BD">
        <w:rPr>
          <w:rFonts w:ascii="GHEA Grapalat" w:hAnsi="GHEA Grapalat"/>
        </w:rPr>
        <w:tab/>
      </w:r>
      <w:r w:rsidRPr="00AC25BD">
        <w:rPr>
          <w:rFonts w:ascii="GHEA Grapalat" w:hAnsi="GHEA Grapalat"/>
        </w:rPr>
        <w:t>Рассмотрение жалобы является открытым для общественности</w:t>
      </w:r>
      <w:r w:rsidR="009639DF" w:rsidRPr="00AC25BD">
        <w:rPr>
          <w:rFonts w:ascii="GHEA Grapalat" w:hAnsi="GHEA Grapalat"/>
        </w:rPr>
        <w:t>. 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rsidRPr="00AC25BD">
        <w:t xml:space="preserve"> </w:t>
      </w:r>
      <w:r w:rsidR="009639DF" w:rsidRPr="00AC25BD">
        <w:rPr>
          <w:rFonts w:ascii="GHEA Grapalat" w:hAnsi="GHEA Grapalat"/>
        </w:rPr>
        <w:t>В случае невозможности записи заседания стенографируются</w:t>
      </w:r>
      <w:r w:rsidR="009639DF" w:rsidRPr="00AC25BD">
        <w:rPr>
          <w:rFonts w:ascii="GHEA Grapalat" w:hAnsi="GHEA Grapalat"/>
          <w:lang w:val="hy-AM"/>
        </w:rPr>
        <w:t>.</w:t>
      </w:r>
      <w:r w:rsidR="009639DF" w:rsidRPr="00AC25BD">
        <w:rPr>
          <w:rFonts w:ascii="GHEA Grapalat" w:hAnsi="GHEA Grapalat"/>
        </w:rPr>
        <w:t xml:space="preserve"> Заседания онлайн транслируются также в интернете.</w:t>
      </w:r>
      <w:r w:rsidR="009639DF" w:rsidRPr="00AC25BD" w:rsidDel="009639DF">
        <w:rPr>
          <w:rFonts w:ascii="GHEA Grapalat" w:hAnsi="GHEA Grapalat"/>
        </w:rPr>
        <w:t xml:space="preserve"> </w:t>
      </w:r>
    </w:p>
    <w:p w:rsidR="00996C19" w:rsidRPr="00AC25BD" w:rsidRDefault="00996C19" w:rsidP="00B46D58">
      <w:pPr>
        <w:widowControl w:val="0"/>
        <w:tabs>
          <w:tab w:val="left" w:pos="1276"/>
        </w:tabs>
        <w:spacing w:after="160"/>
        <w:ind w:firstLine="567"/>
        <w:jc w:val="both"/>
        <w:rPr>
          <w:rFonts w:ascii="GHEA Grapalat" w:hAnsi="GHEA Grapalat" w:cs="Sylfaen"/>
        </w:rPr>
      </w:pPr>
      <w:r w:rsidRPr="00AC25BD">
        <w:rPr>
          <w:rFonts w:ascii="GHEA Grapalat" w:hAnsi="GHEA Grapalat"/>
        </w:rPr>
        <w:t>12.</w:t>
      </w:r>
      <w:r w:rsidR="009639DF" w:rsidRPr="00AC25BD">
        <w:rPr>
          <w:rFonts w:ascii="GHEA Grapalat" w:hAnsi="GHEA Grapalat"/>
        </w:rPr>
        <w:t>16</w:t>
      </w:r>
      <w:r w:rsidR="00DE1D22" w:rsidRPr="00AC25BD">
        <w:rPr>
          <w:rFonts w:ascii="GHEA Grapalat" w:hAnsi="GHEA Grapalat"/>
        </w:rPr>
        <w:t>.</w:t>
      </w:r>
      <w:r w:rsidR="00DE1D22" w:rsidRPr="00AC25BD">
        <w:rPr>
          <w:rFonts w:ascii="GHEA Grapalat" w:hAnsi="GHEA Grapalat"/>
        </w:rPr>
        <w:tab/>
      </w:r>
      <w:r w:rsidRPr="00AC25BD">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AC25BD">
        <w:rPr>
          <w:rFonts w:ascii="GHEA Grapalat" w:hAnsi="GHEA Grapalat"/>
        </w:rPr>
        <w:t>связанные с закупками жалобы</w:t>
      </w:r>
      <w:r w:rsidRPr="00AC25BD">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AC25BD" w:rsidRDefault="00996C19" w:rsidP="00B46D58">
      <w:pPr>
        <w:widowControl w:val="0"/>
        <w:tabs>
          <w:tab w:val="left" w:pos="1276"/>
        </w:tabs>
        <w:spacing w:after="160"/>
        <w:ind w:firstLine="567"/>
        <w:jc w:val="both"/>
        <w:rPr>
          <w:rFonts w:ascii="GHEA Grapalat" w:hAnsi="GHEA Grapalat" w:cs="Sylfaen"/>
        </w:rPr>
      </w:pPr>
      <w:r w:rsidRPr="00AC25BD">
        <w:rPr>
          <w:rFonts w:ascii="GHEA Grapalat" w:hAnsi="GHEA Grapalat"/>
        </w:rPr>
        <w:t>12.</w:t>
      </w:r>
      <w:r w:rsidR="009639DF" w:rsidRPr="00AC25BD">
        <w:rPr>
          <w:rFonts w:ascii="GHEA Grapalat" w:hAnsi="GHEA Grapalat"/>
        </w:rPr>
        <w:t>17</w:t>
      </w:r>
      <w:r w:rsidR="00DE1D22" w:rsidRPr="00AC25BD">
        <w:rPr>
          <w:rFonts w:ascii="GHEA Grapalat" w:hAnsi="GHEA Grapalat"/>
        </w:rPr>
        <w:t>.</w:t>
      </w:r>
      <w:r w:rsidR="00DE1D22" w:rsidRPr="00AC25BD">
        <w:rPr>
          <w:rFonts w:ascii="GHEA Grapalat" w:hAnsi="GHEA Grapalat"/>
        </w:rPr>
        <w:tab/>
      </w:r>
      <w:r w:rsidRPr="00AC25BD">
        <w:rPr>
          <w:rFonts w:ascii="GHEA Grapalat" w:hAnsi="GHEA Grapalat"/>
        </w:rPr>
        <w:t xml:space="preserve">Лицо, рассматривающее </w:t>
      </w:r>
      <w:r w:rsidR="00723E02" w:rsidRPr="00AC25BD">
        <w:rPr>
          <w:rFonts w:ascii="GHEA Grapalat" w:hAnsi="GHEA Grapalat"/>
        </w:rPr>
        <w:t xml:space="preserve">связанные </w:t>
      </w:r>
      <w:r w:rsidRPr="00AC25BD">
        <w:rPr>
          <w:rFonts w:ascii="GHEA Grapalat" w:hAnsi="GHEA Grapalat"/>
        </w:rPr>
        <w:t>с закупками</w:t>
      </w:r>
      <w:r w:rsidR="00723E02" w:rsidRPr="00AC25BD">
        <w:rPr>
          <w:rFonts w:ascii="GHEA Grapalat" w:hAnsi="GHEA Grapalat"/>
        </w:rPr>
        <w:t xml:space="preserve"> жалобы</w:t>
      </w:r>
      <w:r w:rsidRPr="00AC25BD">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AC25BD" w:rsidRDefault="00996C19" w:rsidP="00B46D58">
      <w:pPr>
        <w:widowControl w:val="0"/>
        <w:tabs>
          <w:tab w:val="left" w:pos="1276"/>
        </w:tabs>
        <w:spacing w:after="160"/>
        <w:ind w:firstLine="567"/>
        <w:jc w:val="both"/>
        <w:rPr>
          <w:rFonts w:ascii="GHEA Grapalat" w:hAnsi="GHEA Grapalat" w:cs="Sylfaen"/>
        </w:rPr>
      </w:pPr>
      <w:r w:rsidRPr="00AC25BD">
        <w:rPr>
          <w:rFonts w:ascii="GHEA Grapalat" w:hAnsi="GHEA Grapalat"/>
        </w:rPr>
        <w:t>12.</w:t>
      </w:r>
      <w:r w:rsidR="005D27D0" w:rsidRPr="00AC25BD">
        <w:rPr>
          <w:rFonts w:ascii="GHEA Grapalat" w:hAnsi="GHEA Grapalat"/>
        </w:rPr>
        <w:t>18</w:t>
      </w:r>
      <w:r w:rsidR="00DE1D22" w:rsidRPr="00AC25BD">
        <w:rPr>
          <w:rFonts w:ascii="GHEA Grapalat" w:hAnsi="GHEA Grapalat"/>
        </w:rPr>
        <w:t>.</w:t>
      </w:r>
      <w:r w:rsidR="00DE1D22" w:rsidRPr="00AC25BD">
        <w:rPr>
          <w:rFonts w:ascii="GHEA Grapalat" w:hAnsi="GHEA Grapalat"/>
        </w:rPr>
        <w:tab/>
      </w:r>
      <w:r w:rsidRPr="00AC25BD">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sidRPr="00AC25BD">
        <w:rPr>
          <w:rFonts w:ascii="GHEA Grapalat" w:hAnsi="GHEA Grapalat"/>
        </w:rPr>
        <w:t>рассматривающего связанные с закупками жалобы</w:t>
      </w:r>
      <w:r w:rsidRPr="00AC25BD">
        <w:rPr>
          <w:rFonts w:ascii="GHEA Grapalat" w:hAnsi="GHEA Grapalat"/>
        </w:rPr>
        <w:t xml:space="preserve">, </w:t>
      </w:r>
      <w:r w:rsidRPr="00AC25BD">
        <w:rPr>
          <w:rFonts w:ascii="GHEA Grapalat" w:hAnsi="GHEA Grapalat"/>
        </w:rPr>
        <w:lastRenderedPageBreak/>
        <w:t>вправе требовать в судебном порядке возмещения убытков.</w:t>
      </w:r>
    </w:p>
    <w:p w:rsidR="00996C19" w:rsidRPr="00AC25BD" w:rsidRDefault="00996C19" w:rsidP="00B46D58">
      <w:pPr>
        <w:widowControl w:val="0"/>
        <w:tabs>
          <w:tab w:val="left" w:pos="1276"/>
        </w:tabs>
        <w:spacing w:after="160"/>
        <w:ind w:firstLine="567"/>
        <w:jc w:val="both"/>
        <w:rPr>
          <w:rFonts w:ascii="GHEA Grapalat" w:hAnsi="GHEA Grapalat"/>
        </w:rPr>
      </w:pPr>
      <w:r w:rsidRPr="00AC25BD">
        <w:rPr>
          <w:rFonts w:ascii="GHEA Grapalat" w:hAnsi="GHEA Grapalat"/>
        </w:rPr>
        <w:t>12.</w:t>
      </w:r>
      <w:r w:rsidR="005D27D0" w:rsidRPr="00AC25BD">
        <w:rPr>
          <w:rFonts w:ascii="GHEA Grapalat" w:hAnsi="GHEA Grapalat"/>
        </w:rPr>
        <w:t>19</w:t>
      </w:r>
      <w:r w:rsidR="00DE1D22" w:rsidRPr="00AC25BD">
        <w:rPr>
          <w:rFonts w:ascii="GHEA Grapalat" w:hAnsi="GHEA Grapalat"/>
        </w:rPr>
        <w:t>.</w:t>
      </w:r>
      <w:r w:rsidR="00DE1D22" w:rsidRPr="00AC25BD">
        <w:rPr>
          <w:rFonts w:ascii="GHEA Grapalat" w:hAnsi="GHEA Grapalat"/>
        </w:rPr>
        <w:tab/>
      </w:r>
      <w:r w:rsidRPr="00AC25BD">
        <w:rPr>
          <w:rFonts w:ascii="GHEA Grapalat" w:hAnsi="GHEA Grapalat"/>
        </w:rPr>
        <w:t xml:space="preserve">Представленная лицу, рассматривающему </w:t>
      </w:r>
      <w:r w:rsidR="00CA485E" w:rsidRPr="00AC25BD">
        <w:rPr>
          <w:rFonts w:ascii="GHEA Grapalat" w:hAnsi="GHEA Grapalat"/>
        </w:rPr>
        <w:t>связанные с закупками жалобы</w:t>
      </w:r>
      <w:r w:rsidRPr="00AC25BD">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AC25BD">
        <w:rPr>
          <w:rFonts w:ascii="GHEA Grapalat" w:hAnsi="GHEA Grapalat"/>
        </w:rPr>
        <w:t>зультатам рассмотрения жалобы.</w:t>
      </w:r>
    </w:p>
    <w:p w:rsidR="00AE679C" w:rsidRPr="00AC25BD" w:rsidRDefault="002004DB" w:rsidP="00B46D58">
      <w:pPr>
        <w:widowControl w:val="0"/>
        <w:spacing w:after="160"/>
        <w:ind w:firstLine="567"/>
        <w:jc w:val="both"/>
        <w:rPr>
          <w:rFonts w:ascii="GHEA Grapalat" w:hAnsi="GHEA Grapalat" w:cs="Sylfaen"/>
          <w:b/>
        </w:rPr>
      </w:pPr>
      <w:r w:rsidRPr="00AC25BD">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AC25BD">
        <w:rPr>
          <w:rFonts w:ascii="GHEA Grapalat" w:hAnsi="GHEA Grapalat"/>
        </w:rPr>
        <w:t>З</w:t>
      </w:r>
      <w:r w:rsidRPr="00AC25BD">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AC25BD">
        <w:rPr>
          <w:rFonts w:ascii="GHEA Grapalat" w:hAnsi="GHEA Grapalat"/>
        </w:rPr>
        <w:t>ых</w:t>
      </w:r>
      <w:r w:rsidRPr="00AC25BD">
        <w:rPr>
          <w:rFonts w:ascii="GHEA Grapalat" w:hAnsi="GHEA Grapalat"/>
        </w:rPr>
        <w:t xml:space="preserve"> </w:t>
      </w:r>
      <w:r w:rsidR="006F2702" w:rsidRPr="00AC25BD">
        <w:rPr>
          <w:rFonts w:ascii="GHEA Grapalat" w:hAnsi="GHEA Grapalat"/>
        </w:rPr>
        <w:t xml:space="preserve">интересов </w:t>
      </w:r>
      <w:r w:rsidRPr="00AC25BD">
        <w:rPr>
          <w:rFonts w:ascii="GHEA Grapalat" w:hAnsi="GHEA Grapalat"/>
        </w:rPr>
        <w:t xml:space="preserve">или </w:t>
      </w:r>
      <w:r w:rsidR="006F2702" w:rsidRPr="00AC25BD">
        <w:rPr>
          <w:rFonts w:ascii="GHEA Grapalat" w:hAnsi="GHEA Grapalat"/>
        </w:rPr>
        <w:t xml:space="preserve">интересов </w:t>
      </w:r>
      <w:r w:rsidRPr="00AC25BD">
        <w:rPr>
          <w:rFonts w:ascii="GHEA Grapalat" w:hAnsi="GHEA Grapalat"/>
        </w:rPr>
        <w:t>обороны и национальной безопасности, необходимо продолжить процесс закупки.</w:t>
      </w:r>
      <w:r w:rsidR="00793706" w:rsidRPr="00AC25BD">
        <w:rPr>
          <w:rFonts w:ascii="GHEA Grapalat" w:hAnsi="GHEA Grapalat"/>
        </w:rPr>
        <w:t xml:space="preserve"> </w:t>
      </w:r>
      <w:r w:rsidR="00996C19" w:rsidRPr="00AC25BD">
        <w:rPr>
          <w:rFonts w:ascii="GHEA Grapalat" w:hAnsi="GHEA Grapalat"/>
        </w:rPr>
        <w:t xml:space="preserve">Лицо, рассматривающее </w:t>
      </w:r>
      <w:r w:rsidR="00A31442" w:rsidRPr="00AC25BD">
        <w:rPr>
          <w:rFonts w:ascii="GHEA Grapalat" w:hAnsi="GHEA Grapalat"/>
        </w:rPr>
        <w:t xml:space="preserve">связанные с закупками </w:t>
      </w:r>
      <w:r w:rsidR="00996C19" w:rsidRPr="00AC25BD">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AC25BD" w:rsidRDefault="00AE679C" w:rsidP="00B46D58">
      <w:pPr>
        <w:widowControl w:val="0"/>
        <w:spacing w:after="160"/>
        <w:jc w:val="center"/>
        <w:rPr>
          <w:rFonts w:ascii="GHEA Grapalat" w:hAnsi="GHEA Grapalat" w:cs="Sylfaen"/>
          <w:b/>
        </w:rPr>
      </w:pPr>
    </w:p>
    <w:p w:rsidR="004373E3" w:rsidRPr="00AC25BD" w:rsidRDefault="004373E3" w:rsidP="00B46D58">
      <w:pPr>
        <w:rPr>
          <w:rFonts w:ascii="GHEA Grapalat" w:hAnsi="GHEA Grapalat"/>
          <w:b/>
        </w:rPr>
      </w:pPr>
      <w:r w:rsidRPr="00AC25BD">
        <w:rPr>
          <w:rFonts w:ascii="GHEA Grapalat" w:hAnsi="GHEA Grapalat"/>
          <w:b/>
        </w:rPr>
        <w:br w:type="page"/>
      </w:r>
    </w:p>
    <w:p w:rsidR="00096865" w:rsidRPr="00AC25BD" w:rsidRDefault="00096865" w:rsidP="00B46D58">
      <w:pPr>
        <w:widowControl w:val="0"/>
        <w:spacing w:after="160"/>
        <w:jc w:val="center"/>
        <w:rPr>
          <w:rFonts w:ascii="GHEA Grapalat" w:hAnsi="GHEA Grapalat"/>
          <w:b/>
        </w:rPr>
      </w:pPr>
      <w:r w:rsidRPr="00AC25BD">
        <w:rPr>
          <w:rFonts w:ascii="GHEA Grapalat" w:hAnsi="GHEA Grapalat"/>
          <w:b/>
        </w:rPr>
        <w:lastRenderedPageBreak/>
        <w:t>ЧАСТЬ II</w:t>
      </w:r>
    </w:p>
    <w:p w:rsidR="008842CE" w:rsidRPr="00AC25BD" w:rsidRDefault="008842CE" w:rsidP="00B46D58">
      <w:pPr>
        <w:widowControl w:val="0"/>
        <w:spacing w:after="160"/>
        <w:jc w:val="center"/>
        <w:rPr>
          <w:rFonts w:ascii="GHEA Grapalat" w:hAnsi="GHEA Grapalat"/>
          <w:b/>
        </w:rPr>
      </w:pPr>
    </w:p>
    <w:p w:rsidR="00096865" w:rsidRPr="00AC25BD" w:rsidRDefault="00096865" w:rsidP="00B46D58">
      <w:pPr>
        <w:pStyle w:val="BodyText"/>
        <w:widowControl w:val="0"/>
        <w:spacing w:after="160"/>
        <w:jc w:val="center"/>
        <w:rPr>
          <w:rFonts w:ascii="GHEA Grapalat" w:hAnsi="GHEA Grapalat"/>
          <w:b/>
        </w:rPr>
      </w:pPr>
      <w:r w:rsidRPr="00AC25BD">
        <w:rPr>
          <w:rFonts w:ascii="GHEA Grapalat" w:hAnsi="GHEA Grapalat"/>
          <w:b/>
        </w:rPr>
        <w:t>ИНСТРУКЦИЯ</w:t>
      </w:r>
      <w:r w:rsidR="00191D27" w:rsidRPr="00AC25BD">
        <w:rPr>
          <w:rFonts w:ascii="GHEA Grapalat" w:hAnsi="GHEA Grapalat"/>
          <w:b/>
        </w:rPr>
        <w:t xml:space="preserve"> </w:t>
      </w:r>
      <w:r w:rsidRPr="00AC25BD">
        <w:rPr>
          <w:rFonts w:ascii="GHEA Grapalat" w:hAnsi="GHEA Grapalat"/>
          <w:b/>
        </w:rPr>
        <w:t xml:space="preserve">ПО СОСТАВЛЕНИЮ </w:t>
      </w:r>
      <w:r w:rsidR="00191D27" w:rsidRPr="00AC25BD">
        <w:rPr>
          <w:rFonts w:ascii="GHEA Grapalat" w:hAnsi="GHEA Grapalat"/>
          <w:b/>
        </w:rPr>
        <w:br/>
      </w:r>
      <w:r w:rsidRPr="00AC25BD">
        <w:rPr>
          <w:rFonts w:ascii="GHEA Grapalat" w:hAnsi="GHEA Grapalat"/>
          <w:b/>
        </w:rPr>
        <w:t>ЗАЯВКИ НА ОТКРЫТЫЙ КОНКУРС</w:t>
      </w:r>
    </w:p>
    <w:p w:rsidR="00096865" w:rsidRPr="00AC25BD" w:rsidRDefault="00096865" w:rsidP="00B46D58">
      <w:pPr>
        <w:widowControl w:val="0"/>
        <w:spacing w:after="160"/>
        <w:jc w:val="center"/>
        <w:rPr>
          <w:rFonts w:ascii="GHEA Grapalat" w:hAnsi="GHEA Grapalat"/>
        </w:rPr>
      </w:pPr>
    </w:p>
    <w:p w:rsidR="00096865" w:rsidRPr="00AC25BD" w:rsidRDefault="008D5016" w:rsidP="00B46D58">
      <w:pPr>
        <w:widowControl w:val="0"/>
        <w:spacing w:after="160"/>
        <w:jc w:val="center"/>
        <w:rPr>
          <w:rFonts w:ascii="GHEA Grapalat" w:hAnsi="GHEA Grapalat"/>
          <w:b/>
        </w:rPr>
      </w:pPr>
      <w:r w:rsidRPr="00AC25BD">
        <w:rPr>
          <w:rFonts w:ascii="GHEA Grapalat" w:hAnsi="GHEA Grapalat"/>
          <w:b/>
        </w:rPr>
        <w:t>1. ОБЩИЕ ПОЛОЖЕНИЯ</w:t>
      </w:r>
    </w:p>
    <w:p w:rsidR="00096865" w:rsidRPr="00AC25BD" w:rsidRDefault="00096865" w:rsidP="00B46D58">
      <w:pPr>
        <w:widowControl w:val="0"/>
        <w:tabs>
          <w:tab w:val="left" w:pos="1134"/>
        </w:tabs>
        <w:spacing w:after="160"/>
        <w:ind w:firstLine="567"/>
        <w:jc w:val="both"/>
        <w:rPr>
          <w:rFonts w:ascii="GHEA Grapalat" w:hAnsi="GHEA Grapalat" w:cs="Sylfaen"/>
        </w:rPr>
      </w:pPr>
      <w:r w:rsidRPr="00AC25BD">
        <w:rPr>
          <w:rFonts w:ascii="GHEA Grapalat" w:hAnsi="GHEA Grapalat"/>
        </w:rPr>
        <w:t>1.1</w:t>
      </w:r>
      <w:r w:rsidR="003802B8" w:rsidRPr="00AC25BD">
        <w:rPr>
          <w:rFonts w:ascii="GHEA Grapalat" w:hAnsi="GHEA Grapalat"/>
        </w:rPr>
        <w:t>.</w:t>
      </w:r>
      <w:r w:rsidR="003802B8" w:rsidRPr="00AC25BD">
        <w:rPr>
          <w:rFonts w:ascii="GHEA Grapalat" w:hAnsi="GHEA Grapalat"/>
        </w:rPr>
        <w:tab/>
      </w:r>
      <w:r w:rsidRPr="00AC25BD">
        <w:rPr>
          <w:rFonts w:ascii="GHEA Grapalat" w:hAnsi="GHEA Grapalat"/>
        </w:rPr>
        <w:t>Целью настоящей Инструкции является содействие участникам при подготовке заявки.</w:t>
      </w:r>
    </w:p>
    <w:p w:rsidR="00096865" w:rsidRPr="00AC25BD" w:rsidRDefault="00096865" w:rsidP="00B46D58">
      <w:pPr>
        <w:widowControl w:val="0"/>
        <w:tabs>
          <w:tab w:val="left" w:pos="1134"/>
        </w:tabs>
        <w:spacing w:after="160"/>
        <w:ind w:firstLine="567"/>
        <w:jc w:val="both"/>
        <w:rPr>
          <w:rFonts w:ascii="GHEA Grapalat" w:hAnsi="GHEA Grapalat" w:cs="Sylfaen"/>
        </w:rPr>
      </w:pPr>
      <w:r w:rsidRPr="00AC25BD">
        <w:rPr>
          <w:rFonts w:ascii="GHEA Grapalat" w:hAnsi="GHEA Grapalat"/>
        </w:rPr>
        <w:t>1.2</w:t>
      </w:r>
      <w:r w:rsidR="003802B8" w:rsidRPr="00AC25BD">
        <w:rPr>
          <w:rFonts w:ascii="GHEA Grapalat" w:hAnsi="GHEA Grapalat"/>
        </w:rPr>
        <w:t>.</w:t>
      </w:r>
      <w:r w:rsidR="003802B8" w:rsidRPr="00AC25BD">
        <w:rPr>
          <w:rFonts w:ascii="GHEA Grapalat" w:hAnsi="GHEA Grapalat"/>
        </w:rPr>
        <w:tab/>
      </w:r>
      <w:r w:rsidRPr="00AC25BD">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AC25BD" w:rsidRDefault="00096865" w:rsidP="00B46D58">
      <w:pPr>
        <w:widowControl w:val="0"/>
        <w:tabs>
          <w:tab w:val="left" w:pos="1134"/>
        </w:tabs>
        <w:spacing w:after="160"/>
        <w:ind w:firstLine="567"/>
        <w:jc w:val="both"/>
        <w:rPr>
          <w:rFonts w:ascii="GHEA Grapalat" w:hAnsi="GHEA Grapalat"/>
        </w:rPr>
      </w:pPr>
      <w:r w:rsidRPr="00AC25BD">
        <w:rPr>
          <w:rFonts w:ascii="GHEA Grapalat" w:hAnsi="GHEA Grapalat"/>
        </w:rPr>
        <w:t>1.3</w:t>
      </w:r>
      <w:r w:rsidR="003802B8" w:rsidRPr="00AC25BD">
        <w:rPr>
          <w:rFonts w:ascii="GHEA Grapalat" w:hAnsi="GHEA Grapalat"/>
        </w:rPr>
        <w:t>.</w:t>
      </w:r>
      <w:r w:rsidR="003802B8" w:rsidRPr="00AC25BD">
        <w:rPr>
          <w:rFonts w:ascii="GHEA Grapalat" w:hAnsi="GHEA Grapalat"/>
        </w:rPr>
        <w:tab/>
      </w:r>
      <w:r w:rsidRPr="00AC25BD">
        <w:rPr>
          <w:rFonts w:ascii="GHEA Grapalat" w:hAnsi="GHEA Grapalat"/>
        </w:rPr>
        <w:t>Кроме армянского языка, заявки могут быть поданы также н</w:t>
      </w:r>
      <w:r w:rsidR="00191D27" w:rsidRPr="00AC25BD">
        <w:rPr>
          <w:rFonts w:ascii="GHEA Grapalat" w:hAnsi="GHEA Grapalat"/>
        </w:rPr>
        <w:t>а английском или русском языке.</w:t>
      </w:r>
    </w:p>
    <w:p w:rsidR="00096865" w:rsidRPr="00AC25BD" w:rsidRDefault="008D5016" w:rsidP="00B46D58">
      <w:pPr>
        <w:widowControl w:val="0"/>
        <w:spacing w:after="160"/>
        <w:jc w:val="center"/>
        <w:rPr>
          <w:rFonts w:ascii="GHEA Grapalat" w:hAnsi="GHEA Grapalat"/>
          <w:b/>
        </w:rPr>
      </w:pPr>
      <w:r w:rsidRPr="00AC25BD">
        <w:rPr>
          <w:rFonts w:ascii="GHEA Grapalat" w:hAnsi="GHEA Grapalat"/>
          <w:b/>
        </w:rPr>
        <w:t>2. ЗАЯВКА НА ПРОЦЕДУРУ</w:t>
      </w:r>
    </w:p>
    <w:p w:rsidR="002D5CF0" w:rsidRPr="00AC25BD" w:rsidRDefault="0078387F" w:rsidP="00B46D58">
      <w:pPr>
        <w:widowControl w:val="0"/>
        <w:spacing w:after="160"/>
        <w:ind w:firstLine="567"/>
        <w:jc w:val="both"/>
        <w:rPr>
          <w:rFonts w:ascii="GHEA Grapalat" w:hAnsi="GHEA Grapalat" w:cs="Sylfaen"/>
        </w:rPr>
      </w:pPr>
      <w:r w:rsidRPr="00AC25BD">
        <w:rPr>
          <w:rFonts w:ascii="GHEA Grapalat" w:hAnsi="GHEA Grapalat"/>
        </w:rPr>
        <w:t>Для участия в процедуре участник подает заявку посредством системы. К</w:t>
      </w:r>
      <w:r w:rsidR="003B3302" w:rsidRPr="00AC25BD">
        <w:rPr>
          <w:rFonts w:ascii="Courier New" w:hAnsi="Courier New" w:cs="Courier New"/>
          <w:lang w:val="en-US"/>
        </w:rPr>
        <w:t> </w:t>
      </w:r>
      <w:r w:rsidRPr="00AC25BD">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rsidR="002D5CF0" w:rsidRPr="00AC25BD" w:rsidRDefault="002D5CF0" w:rsidP="00B46D58">
      <w:pPr>
        <w:widowControl w:val="0"/>
        <w:tabs>
          <w:tab w:val="left" w:pos="1134"/>
        </w:tabs>
        <w:spacing w:after="160"/>
        <w:ind w:firstLine="567"/>
        <w:jc w:val="both"/>
        <w:rPr>
          <w:rFonts w:ascii="GHEA Grapalat" w:hAnsi="GHEA Grapalat"/>
          <w:b/>
        </w:rPr>
      </w:pPr>
      <w:r w:rsidRPr="00AC25BD">
        <w:rPr>
          <w:rFonts w:ascii="GHEA Grapalat" w:hAnsi="GHEA Grapalat"/>
          <w:b/>
        </w:rPr>
        <w:t>1)</w:t>
      </w:r>
      <w:r w:rsidR="005114D0" w:rsidRPr="00AC25BD">
        <w:rPr>
          <w:rFonts w:ascii="GHEA Grapalat" w:hAnsi="GHEA Grapalat"/>
          <w:b/>
        </w:rPr>
        <w:tab/>
      </w:r>
      <w:r w:rsidRPr="00AC25BD">
        <w:rPr>
          <w:rFonts w:ascii="GHEA Grapalat" w:hAnsi="GHEA Grapalat"/>
          <w:b/>
        </w:rPr>
        <w:t>"критерий Пригодности";</w:t>
      </w:r>
    </w:p>
    <w:p w:rsidR="00096865" w:rsidRPr="00AC25BD" w:rsidRDefault="002D5CF0" w:rsidP="00B46D58">
      <w:pPr>
        <w:widowControl w:val="0"/>
        <w:tabs>
          <w:tab w:val="left" w:pos="1134"/>
        </w:tabs>
        <w:spacing w:after="160"/>
        <w:ind w:firstLine="567"/>
        <w:jc w:val="both"/>
        <w:rPr>
          <w:rFonts w:ascii="GHEA Grapalat" w:hAnsi="GHEA Grapalat"/>
        </w:rPr>
      </w:pPr>
      <w:r w:rsidRPr="00AC25BD">
        <w:rPr>
          <w:rFonts w:ascii="GHEA Grapalat" w:hAnsi="GHEA Grapalat"/>
        </w:rPr>
        <w:t>2.1</w:t>
      </w:r>
      <w:r w:rsidR="005114D0" w:rsidRPr="00AC25BD">
        <w:rPr>
          <w:rFonts w:ascii="GHEA Grapalat" w:hAnsi="GHEA Grapalat"/>
        </w:rPr>
        <w:t>.</w:t>
      </w:r>
      <w:r w:rsidR="009873F3" w:rsidRPr="00AC25BD">
        <w:rPr>
          <w:rFonts w:ascii="GHEA Grapalat" w:hAnsi="GHEA Grapalat"/>
        </w:rPr>
        <w:tab/>
      </w:r>
      <w:r w:rsidRPr="00AC25BD">
        <w:rPr>
          <w:rFonts w:ascii="GHEA Grapalat" w:hAnsi="GHEA Grapalat"/>
        </w:rPr>
        <w:t>заявление</w:t>
      </w:r>
      <w:r w:rsidR="00EB3C28" w:rsidRPr="00AC25BD">
        <w:rPr>
          <w:rFonts w:ascii="GHEA Grapalat" w:hAnsi="GHEA Grapalat"/>
        </w:rPr>
        <w:t>--объявлени</w:t>
      </w:r>
      <w:r w:rsidR="00EB3C28" w:rsidRPr="00AC25BD">
        <w:rPr>
          <w:rFonts w:ascii="GHEA Grapalat" w:hAnsi="GHEA Grapalat"/>
          <w:lang w:val="en-US"/>
        </w:rPr>
        <w:t>e</w:t>
      </w:r>
      <w:r w:rsidR="00EB3C28" w:rsidRPr="00AC25BD">
        <w:rPr>
          <w:rFonts w:ascii="GHEA Grapalat" w:hAnsi="GHEA Grapalat"/>
        </w:rPr>
        <w:t xml:space="preserve"> </w:t>
      </w:r>
      <w:r w:rsidRPr="00AC25BD">
        <w:rPr>
          <w:rFonts w:ascii="GHEA Grapalat" w:hAnsi="GHEA Grapalat"/>
        </w:rPr>
        <w:t xml:space="preserve"> на участие в процедуре согласно Приложению №1;</w:t>
      </w:r>
    </w:p>
    <w:p w:rsidR="00172BC4" w:rsidRPr="00AC25BD" w:rsidRDefault="00172BC4" w:rsidP="00B46D58">
      <w:pPr>
        <w:widowControl w:val="0"/>
        <w:tabs>
          <w:tab w:val="left" w:pos="1134"/>
        </w:tabs>
        <w:spacing w:after="160"/>
        <w:ind w:firstLine="567"/>
        <w:jc w:val="both"/>
        <w:rPr>
          <w:rFonts w:ascii="GHEA Grapalat" w:hAnsi="GHEA Grapalat"/>
        </w:rPr>
      </w:pPr>
      <w:r w:rsidRPr="00AC25BD">
        <w:rPr>
          <w:rFonts w:ascii="GHEA Grapalat" w:hAnsi="GHEA Grapalat"/>
        </w:rPr>
        <w:t>2.2</w:t>
      </w:r>
      <w:r w:rsidR="00D23E36" w:rsidRPr="00AC25BD">
        <w:rPr>
          <w:rFonts w:ascii="GHEA Grapalat" w:hAnsi="GHEA Grapalat"/>
        </w:rPr>
        <w:t>.</w:t>
      </w:r>
      <w:r w:rsidRPr="00AC25BD">
        <w:rPr>
          <w:rFonts w:ascii="GHEA Grapalat" w:hAnsi="GHEA Grapalat"/>
        </w:rPr>
        <w:t xml:space="preserve"> утвержденн</w:t>
      </w:r>
      <w:r w:rsidRPr="00AC25BD">
        <w:rPr>
          <w:rFonts w:ascii="GHEA Grapalat" w:hAnsi="GHEA Grapalat"/>
          <w:lang w:val="en-US"/>
        </w:rPr>
        <w:t>o</w:t>
      </w:r>
      <w:r w:rsidRPr="00AC25BD">
        <w:rPr>
          <w:rFonts w:ascii="GHEA Grapalat" w:hAnsi="GHEA Grapalat"/>
        </w:rPr>
        <w:t xml:space="preserve">е им полное описание предлагаемого товара согласно Приложению </w:t>
      </w:r>
      <w:r w:rsidRPr="00AC25BD">
        <w:rPr>
          <w:rFonts w:ascii="GHEA Grapalat" w:hAnsi="GHEA Grapalat"/>
          <w:lang w:val="en-US"/>
        </w:rPr>
        <w:t>N</w:t>
      </w:r>
      <w:r w:rsidRPr="00AC25BD">
        <w:rPr>
          <w:rFonts w:ascii="GHEA Grapalat" w:hAnsi="GHEA Grapalat"/>
        </w:rPr>
        <w:t xml:space="preserve"> 1.1.</w:t>
      </w:r>
    </w:p>
    <w:p w:rsidR="009D7EFF" w:rsidRPr="00AC25BD" w:rsidRDefault="009D7EFF" w:rsidP="00B46D58">
      <w:pPr>
        <w:widowControl w:val="0"/>
        <w:tabs>
          <w:tab w:val="left" w:pos="1134"/>
        </w:tabs>
        <w:spacing w:after="160"/>
        <w:ind w:firstLine="567"/>
        <w:jc w:val="both"/>
        <w:rPr>
          <w:rFonts w:ascii="GHEA Grapalat" w:hAnsi="GHEA Grapalat"/>
        </w:rPr>
      </w:pPr>
      <w:r w:rsidRPr="00AC25BD">
        <w:rPr>
          <w:rFonts w:ascii="GHEA Grapalat" w:hAnsi="GHEA Grapalat"/>
        </w:rPr>
        <w:t>2.</w:t>
      </w:r>
      <w:r w:rsidR="00EA7CA6" w:rsidRPr="00AC25BD">
        <w:rPr>
          <w:rFonts w:ascii="GHEA Grapalat" w:hAnsi="GHEA Grapalat"/>
        </w:rPr>
        <w:t xml:space="preserve">3 </w:t>
      </w:r>
      <w:r w:rsidR="00524D3D" w:rsidRPr="00AC25BD">
        <w:rPr>
          <w:rFonts w:ascii="GHEA Grapalat" w:hAnsi="GHEA Grapalat"/>
        </w:rPr>
        <w:t xml:space="preserve"> </w:t>
      </w:r>
      <w:r w:rsidRPr="00AC25BD">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AC25BD" w:rsidRDefault="008D4137" w:rsidP="00B46D58">
      <w:pPr>
        <w:widowControl w:val="0"/>
        <w:tabs>
          <w:tab w:val="left" w:pos="1134"/>
        </w:tabs>
        <w:spacing w:after="160"/>
        <w:ind w:firstLine="567"/>
        <w:jc w:val="both"/>
        <w:rPr>
          <w:rFonts w:ascii="GHEA Grapalat" w:hAnsi="GHEA Grapalat"/>
        </w:rPr>
      </w:pPr>
      <w:r w:rsidRPr="00AC25BD">
        <w:rPr>
          <w:rFonts w:ascii="GHEA Grapalat" w:hAnsi="GHEA Grapalat"/>
        </w:rPr>
        <w:t>2.</w:t>
      </w:r>
      <w:r w:rsidR="00EA7CA6" w:rsidRPr="00AC25BD">
        <w:rPr>
          <w:rFonts w:ascii="GHEA Grapalat" w:hAnsi="GHEA Grapalat"/>
        </w:rPr>
        <w:t xml:space="preserve">4 </w:t>
      </w:r>
      <w:r w:rsidRPr="00AC25BD">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F03EE6" w:rsidRPr="00AC25BD">
        <w:rPr>
          <w:rStyle w:val="FootnoteReference"/>
          <w:rFonts w:ascii="GHEA Grapalat" w:hAnsi="GHEA Grapalat"/>
        </w:rPr>
        <w:footnoteReference w:customMarkFollows="1" w:id="10"/>
        <w:t>16</w:t>
      </w:r>
    </w:p>
    <w:p w:rsidR="006505D2" w:rsidRPr="00AC25BD" w:rsidRDefault="002C4DBF" w:rsidP="00B46D58">
      <w:pPr>
        <w:widowControl w:val="0"/>
        <w:tabs>
          <w:tab w:val="left" w:pos="1134"/>
        </w:tabs>
        <w:spacing w:after="160"/>
        <w:ind w:firstLine="567"/>
        <w:jc w:val="both"/>
        <w:rPr>
          <w:rFonts w:ascii="GHEA Grapalat" w:hAnsi="GHEA Grapalat"/>
        </w:rPr>
      </w:pPr>
      <w:r w:rsidRPr="00AC25BD">
        <w:rPr>
          <w:rFonts w:ascii="GHEA Grapalat" w:hAnsi="GHEA Grapalat"/>
        </w:rPr>
        <w:t>2.</w:t>
      </w:r>
      <w:r w:rsidR="009E39FC" w:rsidRPr="00AC25BD">
        <w:rPr>
          <w:rFonts w:ascii="GHEA Grapalat" w:hAnsi="GHEA Grapalat"/>
        </w:rPr>
        <w:t>5</w:t>
      </w:r>
      <w:r w:rsidR="005114D0" w:rsidRPr="00AC25BD">
        <w:rPr>
          <w:rFonts w:ascii="GHEA Grapalat" w:hAnsi="GHEA Grapalat"/>
        </w:rPr>
        <w:t>.</w:t>
      </w:r>
      <w:r w:rsidR="009873F3" w:rsidRPr="00AC25BD">
        <w:rPr>
          <w:rFonts w:ascii="GHEA Grapalat" w:hAnsi="GHEA Grapalat"/>
        </w:rPr>
        <w:tab/>
      </w:r>
      <w:r w:rsidRPr="00AC25BD">
        <w:rPr>
          <w:rFonts w:ascii="GHEA Grapalat" w:hAnsi="GHEA Grapalat"/>
        </w:rPr>
        <w:t>обеспечение заявки, которое представляется в форме наличных денег или банковской гарантии</w:t>
      </w:r>
      <w:r w:rsidR="00FC016A" w:rsidRPr="00AC25BD">
        <w:rPr>
          <w:rFonts w:ascii="GHEA Grapalat" w:hAnsi="GHEA Grapalat"/>
        </w:rPr>
        <w:t xml:space="preserve"> (Приложению №3)</w:t>
      </w:r>
      <w:r w:rsidRPr="00AC25BD">
        <w:rPr>
          <w:rFonts w:ascii="GHEA Grapalat" w:hAnsi="GHEA Grapalat"/>
        </w:rPr>
        <w:t xml:space="preserve">; При этом заявкой представляется разборчивый вариант, </w:t>
      </w:r>
      <w:r w:rsidR="00D41F7D" w:rsidRPr="00AC25BD">
        <w:rPr>
          <w:rFonts w:ascii="GHEA Grapalat" w:hAnsi="GHEA Grapalat"/>
        </w:rPr>
        <w:t>воспроизведенный</w:t>
      </w:r>
      <w:r w:rsidRPr="00AC25BD">
        <w:rPr>
          <w:rFonts w:ascii="GHEA Grapalat" w:hAnsi="GHEA Grapalat"/>
        </w:rPr>
        <w:t xml:space="preserve"> (отсканированный) с оригинала документа, удостоверяющего оплату наличных денег, или оригинала банковской гарантии.</w:t>
      </w:r>
      <w:r w:rsidR="00D06AAC" w:rsidRPr="00AC25BD">
        <w:rPr>
          <w:rFonts w:ascii="GHEA Grapalat" w:hAnsi="GHEA Grapalat"/>
        </w:rPr>
        <w:t>Если обеспечение заявки представляется в форме банковской гарантии, то в случае организации процедуры закупки электронным способом представляется воспроизведенный (отсканированный) с оригинала гарантии вариант, при условии, что его оригинал представляет</w:t>
      </w:r>
      <w:r w:rsidR="00301EBE" w:rsidRPr="00AC25BD">
        <w:rPr>
          <w:rFonts w:ascii="GHEA Grapalat" w:hAnsi="GHEA Grapalat"/>
        </w:rPr>
        <w:t>ся</w:t>
      </w:r>
      <w:r w:rsidR="00D06AAC" w:rsidRPr="00AC25BD">
        <w:rPr>
          <w:rFonts w:ascii="GHEA Grapalat" w:hAnsi="GHEA Grapalat"/>
        </w:rPr>
        <w:t xml:space="preserve"> в оценочную комиссию до 17:00 по ереванскому времени рабочего дня, следующего за истечением </w:t>
      </w:r>
      <w:r w:rsidR="00301EBE" w:rsidRPr="00AC25BD">
        <w:rPr>
          <w:rFonts w:ascii="GHEA Grapalat" w:hAnsi="GHEA Grapalat"/>
        </w:rPr>
        <w:t xml:space="preserve">окончательного </w:t>
      </w:r>
      <w:r w:rsidR="00D06AAC" w:rsidRPr="00AC25BD">
        <w:rPr>
          <w:rFonts w:ascii="GHEA Grapalat" w:hAnsi="GHEA Grapalat"/>
        </w:rPr>
        <w:t xml:space="preserve">срока подачи </w:t>
      </w:r>
      <w:r w:rsidR="00D06AAC" w:rsidRPr="00AC25BD">
        <w:rPr>
          <w:rFonts w:ascii="GHEA Grapalat" w:hAnsi="GHEA Grapalat"/>
        </w:rPr>
        <w:lastRenderedPageBreak/>
        <w:t>заявок</w:t>
      </w:r>
      <w:r w:rsidR="00161B32" w:rsidRPr="00AC25BD">
        <w:rPr>
          <w:rFonts w:ascii="GHEA Grapalat" w:hAnsi="GHEA Grapalat"/>
        </w:rPr>
        <w:t xml:space="preserve"> с сопроводительным письмом</w:t>
      </w:r>
      <w:r w:rsidRPr="00AC25BD">
        <w:rPr>
          <w:rFonts w:ascii="GHEA Grapalat" w:hAnsi="GHEA Grapalat"/>
        </w:rPr>
        <w:t>.</w:t>
      </w:r>
      <w:r w:rsidR="00762C93" w:rsidRPr="00AC25BD">
        <w:rPr>
          <w:rStyle w:val="FootnoteReference"/>
          <w:rFonts w:ascii="GHEA Grapalat" w:hAnsi="GHEA Grapalat"/>
        </w:rPr>
        <w:footnoteReference w:customMarkFollows="1" w:id="11"/>
        <w:t>17</w:t>
      </w:r>
    </w:p>
    <w:p w:rsidR="002C4DBF" w:rsidRPr="00AC25BD" w:rsidRDefault="002C4DBF" w:rsidP="00B46D58">
      <w:pPr>
        <w:widowControl w:val="0"/>
        <w:tabs>
          <w:tab w:val="left" w:pos="1134"/>
        </w:tabs>
        <w:spacing w:after="160"/>
        <w:ind w:firstLine="540"/>
        <w:jc w:val="both"/>
        <w:rPr>
          <w:rFonts w:ascii="GHEA Grapalat" w:hAnsi="GHEA Grapalat"/>
        </w:rPr>
      </w:pPr>
      <w:r w:rsidRPr="00AC25BD">
        <w:rPr>
          <w:rFonts w:ascii="GHEA Grapalat" w:hAnsi="GHEA Grapalat"/>
          <w:b/>
        </w:rPr>
        <w:t>3)</w:t>
      </w:r>
      <w:r w:rsidR="00367A9A" w:rsidRPr="00AC25BD">
        <w:rPr>
          <w:rFonts w:ascii="GHEA Grapalat" w:hAnsi="GHEA Grapalat"/>
          <w:b/>
        </w:rPr>
        <w:tab/>
      </w:r>
      <w:r w:rsidRPr="00AC25BD">
        <w:rPr>
          <w:rFonts w:ascii="GHEA Grapalat" w:hAnsi="GHEA Grapalat"/>
          <w:b/>
        </w:rPr>
        <w:t>"Финансовый критерий";</w:t>
      </w:r>
    </w:p>
    <w:p w:rsidR="00E67BA7" w:rsidRPr="00AC25BD" w:rsidRDefault="00096865" w:rsidP="00B46D58">
      <w:pPr>
        <w:widowControl w:val="0"/>
        <w:tabs>
          <w:tab w:val="left" w:pos="1134"/>
        </w:tabs>
        <w:spacing w:after="160"/>
        <w:ind w:firstLine="567"/>
        <w:jc w:val="both"/>
        <w:rPr>
          <w:rFonts w:ascii="GHEA Grapalat" w:hAnsi="GHEA Grapalat"/>
        </w:rPr>
      </w:pPr>
      <w:r w:rsidRPr="00AC25BD">
        <w:rPr>
          <w:rFonts w:ascii="GHEA Grapalat" w:hAnsi="GHEA Grapalat"/>
        </w:rPr>
        <w:t>2.</w:t>
      </w:r>
      <w:r w:rsidR="00385C27" w:rsidRPr="00AC25BD">
        <w:rPr>
          <w:rFonts w:ascii="GHEA Grapalat" w:hAnsi="GHEA Grapalat"/>
        </w:rPr>
        <w:t>6</w:t>
      </w:r>
      <w:r w:rsidR="004413A5" w:rsidRPr="00AC25BD">
        <w:rPr>
          <w:rFonts w:ascii="GHEA Grapalat" w:hAnsi="GHEA Grapalat"/>
        </w:rPr>
        <w:t>.</w:t>
      </w:r>
      <w:r w:rsidR="00367A9A" w:rsidRPr="00AC25BD">
        <w:rPr>
          <w:rFonts w:ascii="GHEA Grapalat" w:hAnsi="GHEA Grapalat"/>
        </w:rPr>
        <w:tab/>
      </w:r>
      <w:r w:rsidRPr="00AC25BD">
        <w:rPr>
          <w:rFonts w:ascii="GHEA Grapalat" w:hAnsi="GHEA Grapalat"/>
        </w:rPr>
        <w:t>ценовое предложение согласно Приложению №</w:t>
      </w:r>
      <w:r w:rsidR="00385C27" w:rsidRPr="00AC25BD">
        <w:rPr>
          <w:rFonts w:ascii="GHEA Grapalat" w:hAnsi="GHEA Grapalat"/>
        </w:rPr>
        <w:t>2</w:t>
      </w:r>
      <w:r w:rsidRPr="00AC25BD">
        <w:rPr>
          <w:rFonts w:ascii="GHEA Grapalat" w:hAnsi="GHEA Grapalat"/>
        </w:rPr>
        <w:t>; Ценовое предложение представляется в форме расчета, состоящего из обобщенных компонентов стоимости</w:t>
      </w:r>
      <w:r w:rsidR="0088411C" w:rsidRPr="00AC25BD">
        <w:rPr>
          <w:rFonts w:ascii="GHEA Grapalat" w:hAnsi="GHEA Grapalat"/>
        </w:rPr>
        <w:t xml:space="preserve"> </w:t>
      </w:r>
      <w:r w:rsidR="00CC6104" w:rsidRPr="00AC25BD">
        <w:rPr>
          <w:rFonts w:ascii="GHEA Grapalat" w:hAnsi="GHEA Grapalat"/>
        </w:rPr>
        <w:t xml:space="preserve">(совокупность себестоимости и прогнозируемой прибыли) </w:t>
      </w:r>
      <w:r w:rsidRPr="00AC25BD">
        <w:rPr>
          <w:rFonts w:ascii="GHEA Grapalat" w:hAnsi="GHEA Grapalat"/>
        </w:rPr>
        <w:t>и налога на добавленную стоимость. Расчет компонентов стоимости — разбивка или другие детали — не</w:t>
      </w:r>
      <w:r w:rsidR="00E267E5" w:rsidRPr="00AC25BD">
        <w:rPr>
          <w:rFonts w:ascii="GHEA Grapalat" w:hAnsi="GHEA Grapalat"/>
        </w:rPr>
        <w:t xml:space="preserve"> требуются и не представляются.</w:t>
      </w:r>
    </w:p>
    <w:p w:rsidR="00A67EAC" w:rsidRPr="00AC25BD" w:rsidRDefault="009F0AB3" w:rsidP="00B46D58">
      <w:pPr>
        <w:widowControl w:val="0"/>
        <w:tabs>
          <w:tab w:val="left" w:pos="1134"/>
        </w:tabs>
        <w:spacing w:after="160"/>
        <w:ind w:firstLine="567"/>
        <w:jc w:val="both"/>
        <w:rPr>
          <w:rFonts w:ascii="GHEA Grapalat" w:hAnsi="GHEA Grapalat" w:cs="Sylfaen"/>
        </w:rPr>
      </w:pPr>
      <w:r w:rsidRPr="00AC25BD">
        <w:rPr>
          <w:rFonts w:ascii="GHEA Grapalat" w:hAnsi="GHEA Grapalat"/>
        </w:rPr>
        <w:t>2</w:t>
      </w:r>
      <w:r w:rsidR="00F460E3" w:rsidRPr="00AC25BD">
        <w:rPr>
          <w:rFonts w:ascii="GHEA Grapalat" w:hAnsi="GHEA Grapalat"/>
        </w:rPr>
        <w:t>.</w:t>
      </w:r>
      <w:r w:rsidRPr="00AC25BD">
        <w:rPr>
          <w:rFonts w:ascii="GHEA Grapalat" w:hAnsi="GHEA Grapalat"/>
        </w:rPr>
        <w:t>7</w:t>
      </w:r>
      <w:r w:rsidR="00E267E5" w:rsidRPr="00AC25BD">
        <w:rPr>
          <w:rFonts w:ascii="GHEA Grapalat" w:hAnsi="GHEA Grapalat"/>
        </w:rPr>
        <w:tab/>
      </w:r>
      <w:r w:rsidR="008626E5" w:rsidRPr="00AC25BD">
        <w:rPr>
          <w:rFonts w:ascii="GHEA Grapalat" w:hAnsi="GHEA Grapalat"/>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B3BFA" w:rsidRPr="00AC25BD" w:rsidRDefault="009F0AB3" w:rsidP="00B46D58">
      <w:pPr>
        <w:widowControl w:val="0"/>
        <w:tabs>
          <w:tab w:val="left" w:pos="1134"/>
        </w:tabs>
        <w:spacing w:after="160"/>
        <w:ind w:firstLine="567"/>
        <w:jc w:val="both"/>
        <w:rPr>
          <w:rFonts w:ascii="GHEA Grapalat" w:hAnsi="GHEA Grapalat"/>
        </w:rPr>
      </w:pPr>
      <w:r w:rsidRPr="00AC25BD">
        <w:rPr>
          <w:rFonts w:ascii="GHEA Grapalat" w:hAnsi="GHEA Grapalat"/>
        </w:rPr>
        <w:t>2</w:t>
      </w:r>
      <w:r w:rsidR="008626E5" w:rsidRPr="00AC25BD">
        <w:rPr>
          <w:rFonts w:ascii="GHEA Grapalat" w:hAnsi="GHEA Grapalat"/>
        </w:rPr>
        <w:t>.</w:t>
      </w:r>
      <w:r w:rsidRPr="00AC25BD">
        <w:rPr>
          <w:rFonts w:ascii="GHEA Grapalat" w:hAnsi="GHEA Grapalat"/>
        </w:rPr>
        <w:t>8</w:t>
      </w:r>
      <w:r w:rsidR="00EC4580" w:rsidRPr="00AC25BD">
        <w:rPr>
          <w:rFonts w:ascii="GHEA Grapalat" w:hAnsi="GHEA Grapalat"/>
        </w:rPr>
        <w:t>.</w:t>
      </w:r>
      <w:r w:rsidR="00E267E5" w:rsidRPr="00AC25BD">
        <w:rPr>
          <w:rFonts w:ascii="GHEA Grapalat" w:hAnsi="GHEA Grapalat"/>
        </w:rPr>
        <w:tab/>
      </w:r>
      <w:r w:rsidR="008626E5" w:rsidRPr="00AC25BD">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r w:rsidR="00EB3BFA" w:rsidRPr="00AC25BD">
        <w:rPr>
          <w:rFonts w:ascii="GHEA Grapalat" w:hAnsi="GHEA Grapalat"/>
        </w:rPr>
        <w:br w:type="page"/>
      </w:r>
    </w:p>
    <w:p w:rsidR="00B2572B" w:rsidRPr="00AC25BD" w:rsidRDefault="00B2572B" w:rsidP="00B46D58">
      <w:pPr>
        <w:pStyle w:val="norm"/>
        <w:widowControl w:val="0"/>
        <w:spacing w:after="160" w:line="240" w:lineRule="auto"/>
        <w:ind w:firstLine="284"/>
        <w:jc w:val="right"/>
        <w:rPr>
          <w:rFonts w:ascii="GHEA Grapalat" w:hAnsi="GHEA Grapalat" w:cs="Arial"/>
          <w:b/>
          <w:sz w:val="24"/>
          <w:szCs w:val="24"/>
        </w:rPr>
      </w:pPr>
      <w:r w:rsidRPr="00AC25BD">
        <w:rPr>
          <w:rFonts w:ascii="GHEA Grapalat" w:hAnsi="GHEA Grapalat"/>
          <w:b/>
          <w:sz w:val="24"/>
          <w:szCs w:val="24"/>
        </w:rPr>
        <w:lastRenderedPageBreak/>
        <w:t>Приложение № 1</w:t>
      </w:r>
    </w:p>
    <w:p w:rsidR="00B2572B" w:rsidRPr="00AC25BD" w:rsidRDefault="00B2572B" w:rsidP="00B46D58">
      <w:pPr>
        <w:pStyle w:val="BodyTextIndent3"/>
        <w:widowControl w:val="0"/>
        <w:spacing w:after="160" w:line="240" w:lineRule="auto"/>
        <w:jc w:val="right"/>
        <w:rPr>
          <w:rFonts w:ascii="GHEA Grapalat" w:hAnsi="GHEA Grapalat" w:cs="Arial"/>
          <w:b/>
          <w:sz w:val="24"/>
          <w:szCs w:val="24"/>
        </w:rPr>
      </w:pPr>
      <w:r w:rsidRPr="00AC25BD">
        <w:rPr>
          <w:rFonts w:ascii="GHEA Grapalat" w:hAnsi="GHEA Grapalat"/>
          <w:b/>
          <w:sz w:val="24"/>
          <w:szCs w:val="24"/>
        </w:rPr>
        <w:t xml:space="preserve">к Приглашению на </w:t>
      </w:r>
      <w:r w:rsidR="00036C98" w:rsidRPr="00AC25BD">
        <w:rPr>
          <w:rFonts w:ascii="GHEA Grapalat" w:hAnsi="GHEA Grapalat"/>
          <w:b/>
          <w:sz w:val="24"/>
          <w:szCs w:val="24"/>
        </w:rPr>
        <w:t>запрос котировок</w:t>
      </w:r>
      <w:r w:rsidR="00123294" w:rsidRPr="00AC25BD">
        <w:rPr>
          <w:rFonts w:ascii="GHEA Grapalat" w:hAnsi="GHEA Grapalat" w:cs="Arial"/>
          <w:b/>
          <w:sz w:val="24"/>
          <w:szCs w:val="24"/>
        </w:rPr>
        <w:br/>
      </w:r>
      <w:r w:rsidRPr="00AC25BD">
        <w:rPr>
          <w:rFonts w:ascii="GHEA Grapalat" w:hAnsi="GHEA Grapalat"/>
          <w:b/>
          <w:sz w:val="24"/>
          <w:szCs w:val="24"/>
        </w:rPr>
        <w:t xml:space="preserve">под кодом </w:t>
      </w:r>
      <w:r w:rsidR="00036C98" w:rsidRPr="00AC25BD">
        <w:rPr>
          <w:rFonts w:ascii="GHEA Grapalat" w:hAnsi="GHEA Grapalat" w:cs="Sylfaen"/>
          <w:b/>
          <w:lang w:val="af-ZA"/>
        </w:rPr>
        <w:t>ՋԿ-</w:t>
      </w:r>
      <w:r w:rsidR="00036C98" w:rsidRPr="00AC25BD">
        <w:rPr>
          <w:rFonts w:ascii="GHEA Grapalat" w:hAnsi="GHEA Grapalat" w:cs="Sylfaen"/>
          <w:b/>
        </w:rPr>
        <w:t>ԳՀԱՊՁԲ</w:t>
      </w:r>
      <w:r w:rsidR="00036C98" w:rsidRPr="00AC25BD">
        <w:rPr>
          <w:rFonts w:ascii="GHEA Grapalat" w:hAnsi="GHEA Grapalat" w:cs="Sylfaen"/>
          <w:b/>
          <w:lang w:val="af-ZA"/>
        </w:rPr>
        <w:t>-21/11</w:t>
      </w:r>
    </w:p>
    <w:p w:rsidR="00B2572B" w:rsidRPr="00AC25BD" w:rsidRDefault="00B2572B" w:rsidP="00B46D58">
      <w:pPr>
        <w:widowControl w:val="0"/>
        <w:spacing w:after="120"/>
        <w:jc w:val="center"/>
        <w:rPr>
          <w:rFonts w:ascii="GHEA Grapalat" w:hAnsi="GHEA Grapalat" w:cs="Sylfaen"/>
          <w:b/>
        </w:rPr>
      </w:pPr>
    </w:p>
    <w:p w:rsidR="00B2572B" w:rsidRPr="00AC25BD" w:rsidRDefault="00B2572B" w:rsidP="00B46D58">
      <w:pPr>
        <w:widowControl w:val="0"/>
        <w:spacing w:after="160"/>
        <w:jc w:val="center"/>
        <w:rPr>
          <w:rFonts w:ascii="GHEA Grapalat" w:hAnsi="GHEA Grapalat" w:cs="Arial"/>
          <w:b/>
        </w:rPr>
      </w:pPr>
      <w:r w:rsidRPr="00AC25BD">
        <w:rPr>
          <w:rFonts w:ascii="GHEA Grapalat" w:hAnsi="GHEA Grapalat"/>
          <w:b/>
        </w:rPr>
        <w:t>ЗАЯВЛЕНИЕ</w:t>
      </w:r>
      <w:r w:rsidR="00350210" w:rsidRPr="00AC25BD">
        <w:rPr>
          <w:rFonts w:ascii="GHEA Grapalat" w:hAnsi="GHEA Grapalat"/>
          <w:b/>
        </w:rPr>
        <w:t>-</w:t>
      </w:r>
      <w:r w:rsidR="005A6435" w:rsidRPr="00AC25BD">
        <w:rPr>
          <w:rFonts w:ascii="GHEA Grapalat" w:hAnsi="GHEA Grapalat"/>
          <w:b/>
        </w:rPr>
        <w:t xml:space="preserve">  ОБЪЯВЛЕНИЕ </w:t>
      </w:r>
      <w:r w:rsidRPr="00AC25BD">
        <w:rPr>
          <w:rFonts w:ascii="GHEA Grapalat" w:hAnsi="GHEA Grapalat"/>
          <w:b/>
        </w:rPr>
        <w:t>*</w:t>
      </w:r>
    </w:p>
    <w:p w:rsidR="00B2572B" w:rsidRPr="00AC25BD" w:rsidRDefault="00B2572B" w:rsidP="00B46D58">
      <w:pPr>
        <w:pStyle w:val="Heading6"/>
        <w:keepNext w:val="0"/>
        <w:widowControl w:val="0"/>
        <w:spacing w:after="160"/>
        <w:jc w:val="center"/>
        <w:rPr>
          <w:rFonts w:ascii="GHEA Grapalat" w:hAnsi="GHEA Grapalat" w:cs="Arial"/>
          <w:color w:val="auto"/>
          <w:sz w:val="24"/>
          <w:szCs w:val="24"/>
        </w:rPr>
      </w:pPr>
      <w:r w:rsidRPr="00AC25BD">
        <w:rPr>
          <w:rFonts w:ascii="GHEA Grapalat" w:hAnsi="GHEA Grapalat"/>
          <w:color w:val="auto"/>
          <w:sz w:val="24"/>
          <w:szCs w:val="24"/>
        </w:rPr>
        <w:t>на участие в открытом конкурсе</w:t>
      </w:r>
      <w:r w:rsidR="00AA7117" w:rsidRPr="00AC25BD">
        <w:rPr>
          <w:rFonts w:ascii="GHEA Grapalat" w:hAnsi="GHEA Grapalat"/>
          <w:color w:val="auto"/>
          <w:sz w:val="24"/>
          <w:szCs w:val="24"/>
        </w:rPr>
        <w:t xml:space="preserve"> </w:t>
      </w:r>
    </w:p>
    <w:p w:rsidR="00B2572B" w:rsidRPr="00AC25BD" w:rsidRDefault="00B2572B" w:rsidP="00B46D58">
      <w:pPr>
        <w:widowControl w:val="0"/>
        <w:spacing w:after="120"/>
        <w:jc w:val="center"/>
        <w:rPr>
          <w:rFonts w:ascii="GHEA Grapalat" w:hAnsi="GHEA Grapalat"/>
        </w:rPr>
      </w:pPr>
    </w:p>
    <w:p w:rsidR="00374F4A" w:rsidRPr="00AC25BD" w:rsidRDefault="00374F4A" w:rsidP="00B46D58">
      <w:pPr>
        <w:jc w:val="both"/>
        <w:rPr>
          <w:rFonts w:ascii="GHEA Grapalat" w:hAnsi="GHEA Grapalat"/>
        </w:rPr>
      </w:pPr>
      <w:r w:rsidRPr="00AC25BD">
        <w:rPr>
          <w:rFonts w:ascii="GHEA Grapalat" w:hAnsi="GHEA Grapalat"/>
        </w:rPr>
        <w:t xml:space="preserve">______________________________________________________________заявляет, что </w:t>
      </w:r>
    </w:p>
    <w:p w:rsidR="00374F4A" w:rsidRPr="00AC25BD" w:rsidRDefault="00374F4A" w:rsidP="00B46D58">
      <w:pPr>
        <w:spacing w:after="160"/>
        <w:ind w:left="2694"/>
        <w:jc w:val="both"/>
        <w:rPr>
          <w:rFonts w:ascii="GHEA Grapalat" w:hAnsi="GHEA Grapalat"/>
          <w:sz w:val="16"/>
        </w:rPr>
      </w:pPr>
      <w:r w:rsidRPr="00AC25BD">
        <w:rPr>
          <w:rFonts w:ascii="GHEA Grapalat" w:hAnsi="GHEA Grapalat"/>
          <w:sz w:val="16"/>
        </w:rPr>
        <w:t xml:space="preserve">наименование участника </w:t>
      </w:r>
    </w:p>
    <w:p w:rsidR="00374F4A" w:rsidRPr="00AC25BD" w:rsidRDefault="00374F4A" w:rsidP="00B46D58">
      <w:pPr>
        <w:jc w:val="both"/>
        <w:rPr>
          <w:rFonts w:ascii="GHEA Grapalat" w:hAnsi="GHEA Grapalat"/>
          <w:u w:val="single"/>
        </w:rPr>
      </w:pPr>
      <w:r w:rsidRPr="00AC25BD">
        <w:rPr>
          <w:rFonts w:ascii="GHEA Grapalat" w:hAnsi="GHEA Grapalat"/>
        </w:rPr>
        <w:t>желает участвовать в лоте (лотах)_______________________________ объявленного</w:t>
      </w:r>
    </w:p>
    <w:p w:rsidR="00374F4A" w:rsidRPr="00AC25BD" w:rsidRDefault="00374F4A" w:rsidP="00B46D58">
      <w:pPr>
        <w:spacing w:after="160"/>
        <w:ind w:left="4395"/>
        <w:jc w:val="both"/>
        <w:rPr>
          <w:rFonts w:ascii="GHEA Grapalat" w:hAnsi="GHEA Grapalat" w:cs="Sylfaen"/>
          <w:sz w:val="16"/>
        </w:rPr>
      </w:pPr>
      <w:r w:rsidRPr="00AC25BD">
        <w:rPr>
          <w:rFonts w:ascii="GHEA Grapalat" w:hAnsi="GHEA Grapalat"/>
          <w:sz w:val="16"/>
        </w:rPr>
        <w:t>номер лота (лотов)</w:t>
      </w:r>
    </w:p>
    <w:p w:rsidR="00374F4A" w:rsidRPr="00AC25BD" w:rsidRDefault="00374F4A" w:rsidP="00B46D58">
      <w:pPr>
        <w:jc w:val="both"/>
        <w:rPr>
          <w:rFonts w:ascii="GHEA Grapalat" w:hAnsi="GHEA Grapalat" w:cs="Sylfaen"/>
        </w:rPr>
      </w:pPr>
      <w:r w:rsidRPr="00AC25BD">
        <w:rPr>
          <w:rFonts w:ascii="GHEA Grapalat" w:hAnsi="GHEA Grapalat"/>
        </w:rPr>
        <w:t xml:space="preserve">______________________________________________ под кодом </w:t>
      </w:r>
      <w:r w:rsidR="00036C98" w:rsidRPr="00AC25BD">
        <w:rPr>
          <w:rFonts w:ascii="GHEA Grapalat" w:hAnsi="GHEA Grapalat" w:cs="Sylfaen"/>
          <w:b/>
          <w:lang w:val="af-ZA"/>
        </w:rPr>
        <w:t>ՋԿ-</w:t>
      </w:r>
      <w:r w:rsidR="00036C98" w:rsidRPr="00AC25BD">
        <w:rPr>
          <w:rFonts w:ascii="GHEA Grapalat" w:hAnsi="GHEA Grapalat" w:cs="Sylfaen"/>
          <w:b/>
        </w:rPr>
        <w:t>ԳՀԱՊՁԲ</w:t>
      </w:r>
      <w:r w:rsidR="00036C98" w:rsidRPr="00AC25BD">
        <w:rPr>
          <w:rFonts w:ascii="GHEA Grapalat" w:hAnsi="GHEA Grapalat" w:cs="Sylfaen"/>
          <w:b/>
          <w:lang w:val="af-ZA"/>
        </w:rPr>
        <w:t>-21/11</w:t>
      </w:r>
    </w:p>
    <w:p w:rsidR="00374F4A" w:rsidRPr="00AC25BD" w:rsidRDefault="00374F4A" w:rsidP="00B46D58">
      <w:pPr>
        <w:spacing w:after="160"/>
        <w:ind w:left="1560"/>
        <w:jc w:val="both"/>
        <w:rPr>
          <w:rFonts w:ascii="GHEA Grapalat" w:hAnsi="GHEA Grapalat"/>
          <w:sz w:val="20"/>
        </w:rPr>
      </w:pPr>
      <w:r w:rsidRPr="00AC25BD">
        <w:rPr>
          <w:rFonts w:ascii="GHEA Grapalat" w:hAnsi="GHEA Grapalat"/>
          <w:sz w:val="16"/>
        </w:rPr>
        <w:t>наименование заказчика</w:t>
      </w:r>
    </w:p>
    <w:p w:rsidR="00374F4A" w:rsidRPr="00AC25BD" w:rsidRDefault="00036C98" w:rsidP="00B46D58">
      <w:pPr>
        <w:spacing w:after="160"/>
        <w:jc w:val="both"/>
        <w:rPr>
          <w:rFonts w:ascii="GHEA Grapalat" w:hAnsi="GHEA Grapalat"/>
        </w:rPr>
      </w:pPr>
      <w:r w:rsidRPr="00AC25BD">
        <w:rPr>
          <w:rFonts w:ascii="GHEA Grapalat" w:hAnsi="GHEA Grapalat"/>
        </w:rPr>
        <w:t>запрос котировок</w:t>
      </w:r>
      <w:r w:rsidR="00374F4A" w:rsidRPr="00AC25BD">
        <w:rPr>
          <w:rFonts w:ascii="GHEA Grapalat" w:hAnsi="GHEA Grapalat"/>
        </w:rPr>
        <w:t xml:space="preserve"> и в соответствии с требованиями приглашения подает заявку.</w:t>
      </w:r>
    </w:p>
    <w:p w:rsidR="00374F4A" w:rsidRPr="00AC25BD" w:rsidRDefault="00374F4A" w:rsidP="00B46D58">
      <w:pPr>
        <w:jc w:val="both"/>
        <w:rPr>
          <w:rFonts w:ascii="GHEA Grapalat" w:hAnsi="GHEA Grapalat"/>
        </w:rPr>
      </w:pPr>
      <w:r w:rsidRPr="00AC25BD">
        <w:rPr>
          <w:rFonts w:ascii="GHEA Grapalat" w:hAnsi="GHEA Grapalat"/>
        </w:rPr>
        <w:t>__________________________________________________ заявляет и заверяет, что</w:t>
      </w:r>
    </w:p>
    <w:p w:rsidR="00374F4A" w:rsidRPr="00AC25BD" w:rsidRDefault="00374F4A" w:rsidP="00B46D58">
      <w:pPr>
        <w:spacing w:after="160"/>
        <w:ind w:left="1843"/>
        <w:jc w:val="both"/>
        <w:rPr>
          <w:rFonts w:ascii="GHEA Grapalat" w:hAnsi="GHEA Grapalat" w:cs="Sylfaen"/>
          <w:sz w:val="16"/>
        </w:rPr>
      </w:pPr>
      <w:r w:rsidRPr="00AC25BD">
        <w:rPr>
          <w:rFonts w:ascii="GHEA Grapalat" w:hAnsi="GHEA Grapalat"/>
          <w:sz w:val="16"/>
        </w:rPr>
        <w:t>наименование участника</w:t>
      </w:r>
    </w:p>
    <w:p w:rsidR="00374F4A" w:rsidRPr="00AC25BD" w:rsidRDefault="00374F4A" w:rsidP="00B46D58">
      <w:pPr>
        <w:jc w:val="both"/>
        <w:rPr>
          <w:rFonts w:ascii="GHEA Grapalat" w:hAnsi="GHEA Grapalat" w:cs="Sylfaen"/>
        </w:rPr>
      </w:pPr>
      <w:r w:rsidRPr="00AC25BD">
        <w:rPr>
          <w:rFonts w:ascii="GHEA Grapalat" w:hAnsi="GHEA Grapalat"/>
        </w:rPr>
        <w:t>является резидентом ______________________________________________________</w:t>
      </w:r>
      <w:r w:rsidR="00D04575" w:rsidRPr="00AC25BD">
        <w:rPr>
          <w:rFonts w:ascii="GHEA Grapalat" w:hAnsi="GHEA Grapalat"/>
        </w:rPr>
        <w:t>.</w:t>
      </w:r>
    </w:p>
    <w:p w:rsidR="00374F4A" w:rsidRPr="00AC25BD" w:rsidRDefault="00374F4A" w:rsidP="00B46D58">
      <w:pPr>
        <w:spacing w:after="160"/>
        <w:ind w:left="4111"/>
        <w:jc w:val="both"/>
        <w:rPr>
          <w:rFonts w:ascii="GHEA Grapalat" w:hAnsi="GHEA Grapalat" w:cs="Arial"/>
          <w:sz w:val="16"/>
        </w:rPr>
      </w:pPr>
      <w:r w:rsidRPr="00AC25BD">
        <w:rPr>
          <w:rFonts w:ascii="GHEA Grapalat" w:hAnsi="GHEA Grapalat"/>
          <w:sz w:val="16"/>
        </w:rPr>
        <w:t>наименование страны</w:t>
      </w:r>
    </w:p>
    <w:p w:rsidR="000612B9" w:rsidRPr="00AC25BD" w:rsidRDefault="000612B9" w:rsidP="00B46D58">
      <w:pPr>
        <w:jc w:val="both"/>
        <w:rPr>
          <w:rFonts w:ascii="GHEA Grapalat" w:hAnsi="GHEA Grapalat"/>
        </w:rPr>
      </w:pPr>
    </w:p>
    <w:p w:rsidR="000612B9" w:rsidRPr="00AC25BD" w:rsidRDefault="004F0CAA" w:rsidP="00B46D58">
      <w:pPr>
        <w:jc w:val="both"/>
        <w:rPr>
          <w:rFonts w:ascii="GHEA Grapalat" w:hAnsi="GHEA Grapalat"/>
        </w:rPr>
      </w:pPr>
      <w:r w:rsidRPr="00AC25BD">
        <w:rPr>
          <w:rFonts w:ascii="GHEA Grapalat" w:hAnsi="GHEA Grapalat"/>
        </w:rPr>
        <w:t>Данные</w:t>
      </w:r>
      <w:r w:rsidR="002A0700" w:rsidRPr="00AC25BD">
        <w:rPr>
          <w:rFonts w:ascii="GHEA Grapalat" w:hAnsi="GHEA Grapalat"/>
        </w:rPr>
        <w:t xml:space="preserve">       </w:t>
      </w:r>
      <w:r w:rsidR="000612B9" w:rsidRPr="00AC25BD">
        <w:rPr>
          <w:rFonts w:ascii="GHEA Grapalat" w:hAnsi="GHEA Grapalat"/>
        </w:rPr>
        <w:t>----------------------------------------</w:t>
      </w:r>
      <w:r w:rsidR="00304237" w:rsidRPr="00AC25BD">
        <w:rPr>
          <w:rFonts w:ascii="GHEA Grapalat" w:hAnsi="GHEA Grapalat"/>
        </w:rPr>
        <w:t xml:space="preserve">  </w:t>
      </w:r>
      <w:r w:rsidR="00F96993" w:rsidRPr="00AC25BD">
        <w:rPr>
          <w:rFonts w:ascii="GHEA Grapalat" w:hAnsi="GHEA Grapalat"/>
        </w:rPr>
        <w:t>следующие</w:t>
      </w:r>
      <w:r w:rsidR="00304237" w:rsidRPr="00AC25BD">
        <w:rPr>
          <w:rFonts w:ascii="GHEA Grapalat" w:hAnsi="GHEA Grapalat"/>
        </w:rPr>
        <w:t>:</w:t>
      </w:r>
    </w:p>
    <w:p w:rsidR="002A0700" w:rsidRPr="00AC25BD" w:rsidRDefault="002A0700" w:rsidP="000811C1">
      <w:pPr>
        <w:spacing w:after="160"/>
        <w:ind w:left="1843"/>
        <w:rPr>
          <w:rFonts w:ascii="GHEA Grapalat" w:hAnsi="GHEA Grapalat" w:cs="Sylfaen"/>
          <w:sz w:val="16"/>
          <w:lang w:val="hy-AM"/>
        </w:rPr>
      </w:pPr>
      <w:r w:rsidRPr="00AC25BD">
        <w:rPr>
          <w:rFonts w:ascii="GHEA Grapalat" w:hAnsi="GHEA Grapalat"/>
          <w:sz w:val="16"/>
        </w:rPr>
        <w:t>наименование участника</w:t>
      </w:r>
    </w:p>
    <w:p w:rsidR="000612B9" w:rsidRPr="00AC25BD" w:rsidRDefault="000612B9" w:rsidP="00B46D58">
      <w:pPr>
        <w:jc w:val="both"/>
        <w:rPr>
          <w:rFonts w:ascii="GHEA Grapalat" w:hAnsi="GHEA Grapalat"/>
        </w:rPr>
      </w:pPr>
    </w:p>
    <w:p w:rsidR="00374F4A" w:rsidRPr="00AC25BD" w:rsidRDefault="00374F4A" w:rsidP="00B46D58">
      <w:pPr>
        <w:jc w:val="both"/>
        <w:rPr>
          <w:rFonts w:ascii="GHEA Grapalat" w:hAnsi="GHEA Grapalat"/>
        </w:rPr>
      </w:pPr>
      <w:r w:rsidRPr="00AC25BD">
        <w:rPr>
          <w:rFonts w:ascii="GHEA Grapalat" w:hAnsi="GHEA Grapalat"/>
        </w:rPr>
        <w:t xml:space="preserve">Учетный номер налогоплательщика  </w:t>
      </w:r>
      <w:r w:rsidR="00B138F3" w:rsidRPr="00AC25BD">
        <w:rPr>
          <w:rFonts w:ascii="GHEA Grapalat" w:hAnsi="GHEA Grapalat"/>
        </w:rPr>
        <w:t xml:space="preserve">             </w:t>
      </w:r>
      <w:r w:rsidRPr="00AC25BD">
        <w:rPr>
          <w:rFonts w:ascii="GHEA Grapalat" w:hAnsi="GHEA Grapalat"/>
        </w:rPr>
        <w:t>________________</w:t>
      </w:r>
    </w:p>
    <w:p w:rsidR="00374F4A" w:rsidRPr="00AC25BD" w:rsidRDefault="00B138F3" w:rsidP="00B138F3">
      <w:pPr>
        <w:tabs>
          <w:tab w:val="left" w:pos="7371"/>
        </w:tabs>
        <w:ind w:left="4111"/>
        <w:jc w:val="both"/>
        <w:rPr>
          <w:rFonts w:ascii="GHEA Grapalat" w:hAnsi="GHEA Grapalat" w:cs="Arial"/>
          <w:sz w:val="16"/>
        </w:rPr>
      </w:pPr>
      <w:r w:rsidRPr="00AC25BD">
        <w:rPr>
          <w:rFonts w:ascii="GHEA Grapalat" w:hAnsi="GHEA Grapalat"/>
          <w:sz w:val="16"/>
        </w:rPr>
        <w:t xml:space="preserve">               </w:t>
      </w:r>
      <w:r w:rsidR="00374F4A" w:rsidRPr="00AC25BD">
        <w:rPr>
          <w:rFonts w:ascii="GHEA Grapalat" w:hAnsi="GHEA Grapalat"/>
          <w:sz w:val="16"/>
        </w:rPr>
        <w:t>учетный номер</w:t>
      </w:r>
      <w:r w:rsidRPr="00AC25BD">
        <w:rPr>
          <w:rFonts w:ascii="GHEA Grapalat" w:hAnsi="GHEA Grapalat"/>
          <w:sz w:val="16"/>
        </w:rPr>
        <w:t xml:space="preserve"> </w:t>
      </w:r>
      <w:r w:rsidR="00374F4A" w:rsidRPr="00AC25BD">
        <w:rPr>
          <w:rFonts w:ascii="GHEA Grapalat" w:hAnsi="GHEA Grapalat"/>
          <w:sz w:val="16"/>
        </w:rPr>
        <w:t>налогоплательщика</w:t>
      </w:r>
    </w:p>
    <w:p w:rsidR="00B138F3" w:rsidRPr="00AC25BD" w:rsidRDefault="00B138F3" w:rsidP="00B46D58">
      <w:pPr>
        <w:jc w:val="both"/>
        <w:rPr>
          <w:rFonts w:ascii="GHEA Grapalat" w:hAnsi="GHEA Grapalat"/>
        </w:rPr>
      </w:pPr>
    </w:p>
    <w:p w:rsidR="00374F4A" w:rsidRPr="00AC25BD" w:rsidRDefault="00B138F3" w:rsidP="00B46D58">
      <w:pPr>
        <w:jc w:val="both"/>
        <w:rPr>
          <w:rFonts w:ascii="GHEA Grapalat" w:hAnsi="GHEA Grapalat"/>
        </w:rPr>
      </w:pPr>
      <w:r w:rsidRPr="00AC25BD">
        <w:rPr>
          <w:rFonts w:ascii="GHEA Grapalat" w:hAnsi="GHEA Grapalat"/>
        </w:rPr>
        <w:t xml:space="preserve"> </w:t>
      </w:r>
      <w:r w:rsidR="00374F4A" w:rsidRPr="00AC25BD">
        <w:rPr>
          <w:rFonts w:ascii="GHEA Grapalat" w:hAnsi="GHEA Grapalat"/>
        </w:rPr>
        <w:t xml:space="preserve">Адрес электронной почты </w:t>
      </w:r>
      <w:r w:rsidRPr="00AC25BD">
        <w:rPr>
          <w:rFonts w:ascii="GHEA Grapalat" w:hAnsi="GHEA Grapalat"/>
        </w:rPr>
        <w:t xml:space="preserve">                           </w:t>
      </w:r>
      <w:r w:rsidR="00374F4A" w:rsidRPr="00AC25BD">
        <w:rPr>
          <w:rFonts w:ascii="GHEA Grapalat" w:hAnsi="GHEA Grapalat"/>
        </w:rPr>
        <w:t>__________________</w:t>
      </w:r>
    </w:p>
    <w:p w:rsidR="00374F4A" w:rsidRPr="00AC25BD" w:rsidRDefault="00B138F3" w:rsidP="00B138F3">
      <w:pPr>
        <w:tabs>
          <w:tab w:val="left" w:pos="6946"/>
        </w:tabs>
        <w:ind w:left="3402" w:firstLine="6"/>
        <w:jc w:val="both"/>
        <w:rPr>
          <w:rFonts w:ascii="GHEA Grapalat" w:hAnsi="GHEA Grapalat"/>
          <w:sz w:val="16"/>
        </w:rPr>
      </w:pPr>
      <w:r w:rsidRPr="00AC25BD">
        <w:rPr>
          <w:rFonts w:ascii="GHEA Grapalat" w:hAnsi="GHEA Grapalat"/>
          <w:sz w:val="16"/>
        </w:rPr>
        <w:t xml:space="preserve">                                  </w:t>
      </w:r>
      <w:r w:rsidR="00374F4A" w:rsidRPr="00AC25BD">
        <w:rPr>
          <w:rFonts w:ascii="GHEA Grapalat" w:hAnsi="GHEA Grapalat"/>
          <w:sz w:val="16"/>
        </w:rPr>
        <w:t>адрес электронной</w:t>
      </w:r>
      <w:r w:rsidR="00374F4A" w:rsidRPr="00AC25BD">
        <w:rPr>
          <w:rFonts w:ascii="GHEA Grapalat" w:hAnsi="GHEA Grapalat"/>
          <w:sz w:val="16"/>
        </w:rPr>
        <w:tab/>
        <w:t>почты</w:t>
      </w:r>
    </w:p>
    <w:p w:rsidR="00B138F3" w:rsidRPr="00AC25BD" w:rsidRDefault="00B138F3" w:rsidP="00F96993">
      <w:pPr>
        <w:jc w:val="both"/>
        <w:rPr>
          <w:rFonts w:ascii="GHEA Grapalat" w:hAnsi="GHEA Grapalat"/>
        </w:rPr>
      </w:pPr>
    </w:p>
    <w:p w:rsidR="009E1181" w:rsidRPr="00AC25BD" w:rsidRDefault="00F96993" w:rsidP="00F96993">
      <w:pPr>
        <w:jc w:val="both"/>
        <w:rPr>
          <w:rFonts w:ascii="GHEA Grapalat" w:hAnsi="GHEA Grapalat"/>
        </w:rPr>
      </w:pPr>
      <w:r w:rsidRPr="00AC25BD">
        <w:rPr>
          <w:rFonts w:ascii="GHEA Grapalat" w:hAnsi="GHEA Grapalat"/>
        </w:rPr>
        <w:t>Адрес деятельности</w:t>
      </w:r>
      <w:r w:rsidR="009E1181" w:rsidRPr="00AC25BD">
        <w:rPr>
          <w:rFonts w:ascii="GHEA Grapalat" w:hAnsi="GHEA Grapalat"/>
        </w:rPr>
        <w:t xml:space="preserve">              ----------------------------</w:t>
      </w:r>
      <w:r w:rsidR="009627B3" w:rsidRPr="00AC25BD">
        <w:rPr>
          <w:rFonts w:ascii="GHEA Grapalat" w:hAnsi="GHEA Grapalat"/>
        </w:rPr>
        <w:t>--------------------------------</w:t>
      </w:r>
    </w:p>
    <w:p w:rsidR="00F96993" w:rsidRPr="00AC25BD" w:rsidRDefault="009E1181" w:rsidP="00F96993">
      <w:pPr>
        <w:jc w:val="both"/>
        <w:rPr>
          <w:rFonts w:ascii="GHEA Grapalat" w:hAnsi="GHEA Grapalat"/>
          <w:sz w:val="18"/>
          <w:szCs w:val="18"/>
        </w:rPr>
      </w:pPr>
      <w:r w:rsidRPr="00AC25BD">
        <w:rPr>
          <w:rFonts w:ascii="GHEA Grapalat" w:hAnsi="GHEA Grapalat"/>
        </w:rPr>
        <w:t xml:space="preserve">            </w:t>
      </w:r>
      <w:r w:rsidR="00F96993" w:rsidRPr="00AC25BD">
        <w:rPr>
          <w:rFonts w:ascii="GHEA Grapalat" w:hAnsi="GHEA Grapalat"/>
        </w:rPr>
        <w:t xml:space="preserve">  </w:t>
      </w:r>
      <w:r w:rsidRPr="00AC25BD">
        <w:rPr>
          <w:rFonts w:ascii="GHEA Grapalat" w:hAnsi="GHEA Grapalat"/>
        </w:rPr>
        <w:t xml:space="preserve">                                </w:t>
      </w:r>
      <w:r w:rsidR="00B138F3" w:rsidRPr="00AC25BD">
        <w:rPr>
          <w:rFonts w:ascii="GHEA Grapalat" w:hAnsi="GHEA Grapalat"/>
        </w:rPr>
        <w:t xml:space="preserve">                        </w:t>
      </w:r>
      <w:r w:rsidRPr="00AC25BD">
        <w:rPr>
          <w:rFonts w:ascii="GHEA Grapalat" w:hAnsi="GHEA Grapalat"/>
          <w:sz w:val="18"/>
          <w:szCs w:val="18"/>
        </w:rPr>
        <w:t>адрес деятельности</w:t>
      </w:r>
    </w:p>
    <w:p w:rsidR="00B16483" w:rsidRPr="00AC25BD" w:rsidRDefault="00B16483" w:rsidP="00F96993">
      <w:pPr>
        <w:jc w:val="both"/>
        <w:rPr>
          <w:rFonts w:ascii="GHEA Grapalat" w:hAnsi="GHEA Grapalat"/>
          <w:sz w:val="18"/>
          <w:szCs w:val="18"/>
        </w:rPr>
      </w:pPr>
    </w:p>
    <w:p w:rsidR="00B16483" w:rsidRPr="00AC25BD" w:rsidRDefault="00B16483" w:rsidP="00F96993">
      <w:pPr>
        <w:jc w:val="both"/>
        <w:rPr>
          <w:rFonts w:ascii="GHEA Grapalat" w:hAnsi="GHEA Grapalat"/>
        </w:rPr>
      </w:pPr>
      <w:r w:rsidRPr="00AC25BD">
        <w:rPr>
          <w:rFonts w:ascii="GHEA Grapalat" w:hAnsi="GHEA Grapalat"/>
        </w:rPr>
        <w:t>Номер телефона                     ------------------------------</w:t>
      </w:r>
      <w:r w:rsidR="009627B3" w:rsidRPr="00AC25BD">
        <w:rPr>
          <w:rFonts w:ascii="GHEA Grapalat" w:hAnsi="GHEA Grapalat"/>
        </w:rPr>
        <w:t>-------------------------------</w:t>
      </w:r>
      <w:r w:rsidRPr="00AC25BD">
        <w:rPr>
          <w:rFonts w:ascii="GHEA Grapalat" w:hAnsi="GHEA Grapalat"/>
        </w:rPr>
        <w:t xml:space="preserve"> </w:t>
      </w:r>
    </w:p>
    <w:p w:rsidR="006B3E56" w:rsidRPr="00AC25BD" w:rsidRDefault="00B138F3" w:rsidP="00B16483">
      <w:pPr>
        <w:tabs>
          <w:tab w:val="left" w:pos="7371"/>
        </w:tabs>
        <w:spacing w:after="160"/>
        <w:ind w:left="3544" w:firstLine="3"/>
        <w:jc w:val="both"/>
        <w:rPr>
          <w:rFonts w:ascii="GHEA Grapalat" w:hAnsi="GHEA Grapalat"/>
          <w:sz w:val="16"/>
        </w:rPr>
      </w:pPr>
      <w:r w:rsidRPr="00AC25BD">
        <w:rPr>
          <w:rFonts w:ascii="GHEA Grapalat" w:hAnsi="GHEA Grapalat"/>
          <w:sz w:val="16"/>
        </w:rPr>
        <w:t xml:space="preserve">                                 </w:t>
      </w:r>
      <w:r w:rsidR="00B16483" w:rsidRPr="00AC25BD">
        <w:rPr>
          <w:rFonts w:ascii="GHEA Grapalat" w:hAnsi="GHEA Grapalat"/>
          <w:sz w:val="16"/>
        </w:rPr>
        <w:t>Номер телефона</w:t>
      </w:r>
    </w:p>
    <w:p w:rsidR="00B16483" w:rsidRPr="00AC25BD" w:rsidRDefault="00B16483" w:rsidP="00B16483">
      <w:pPr>
        <w:tabs>
          <w:tab w:val="left" w:pos="7371"/>
        </w:tabs>
        <w:spacing w:after="160"/>
        <w:ind w:left="3544" w:firstLine="3"/>
        <w:jc w:val="both"/>
        <w:rPr>
          <w:rFonts w:ascii="GHEA Grapalat" w:hAnsi="GHEA Grapalat"/>
          <w:sz w:val="16"/>
        </w:rPr>
      </w:pPr>
    </w:p>
    <w:p w:rsidR="006B3E56" w:rsidRPr="00AC25BD" w:rsidRDefault="006B3E56" w:rsidP="00B46D58">
      <w:pPr>
        <w:widowControl w:val="0"/>
        <w:jc w:val="both"/>
        <w:rPr>
          <w:rFonts w:ascii="GHEA Grapalat" w:hAnsi="GHEA Grapalat"/>
        </w:rPr>
      </w:pPr>
      <w:r w:rsidRPr="00AC25BD">
        <w:rPr>
          <w:rFonts w:ascii="GHEA Grapalat" w:hAnsi="GHEA Grapalat"/>
        </w:rPr>
        <w:t>Настоящим _________________________________объявляет и подтверждает,что:</w:t>
      </w:r>
    </w:p>
    <w:p w:rsidR="006B3E56" w:rsidRPr="00AC25BD" w:rsidRDefault="006B3E56" w:rsidP="00B46D58">
      <w:pPr>
        <w:widowControl w:val="0"/>
        <w:spacing w:after="120"/>
        <w:ind w:left="2835"/>
        <w:jc w:val="both"/>
        <w:rPr>
          <w:rFonts w:ascii="GHEA Grapalat" w:hAnsi="GHEA Grapalat"/>
          <w:sz w:val="16"/>
        </w:rPr>
      </w:pPr>
      <w:r w:rsidRPr="00AC25BD">
        <w:rPr>
          <w:rFonts w:ascii="GHEA Grapalat" w:hAnsi="GHEA Grapalat"/>
          <w:sz w:val="16"/>
        </w:rPr>
        <w:t>наименование участника</w:t>
      </w:r>
    </w:p>
    <w:p w:rsidR="006B3E56" w:rsidRPr="00AC25BD" w:rsidRDefault="006B3E56" w:rsidP="00B46D58">
      <w:pPr>
        <w:pStyle w:val="ListParagraph"/>
        <w:widowControl w:val="0"/>
        <w:numPr>
          <w:ilvl w:val="0"/>
          <w:numId w:val="21"/>
        </w:numPr>
        <w:spacing w:after="160"/>
        <w:jc w:val="both"/>
        <w:rPr>
          <w:rFonts w:ascii="GHEA Grapalat" w:hAnsi="GHEA Grapalat" w:cs="Arial"/>
        </w:rPr>
      </w:pPr>
      <w:r w:rsidRPr="00AC25BD">
        <w:rPr>
          <w:rFonts w:ascii="GHEA Grapalat" w:hAnsi="GHEA Grapalat"/>
        </w:rPr>
        <w:t>удовлетворяет</w:t>
      </w:r>
      <w:r w:rsidRPr="00AC25BD">
        <w:rPr>
          <w:rFonts w:ascii="GHEA Grapalat" w:hAnsi="GHEA Grapalat"/>
          <w:spacing w:val="-4"/>
        </w:rPr>
        <w:t xml:space="preserve"> требованиям к праву участия установленным приглашением на </w:t>
      </w:r>
      <w:r w:rsidR="00B225D5" w:rsidRPr="00AC25BD">
        <w:rPr>
          <w:rFonts w:ascii="GHEA Grapalat" w:hAnsi="GHEA Grapalat"/>
        </w:rPr>
        <w:t>открытый конкурс</w:t>
      </w:r>
      <w:r w:rsidRPr="00AC25BD">
        <w:rPr>
          <w:rFonts w:ascii="GHEA Grapalat" w:hAnsi="GHEA Grapalat"/>
        </w:rPr>
        <w:t xml:space="preserve"> под кодом </w:t>
      </w:r>
      <w:r w:rsidR="00036C98" w:rsidRPr="00AC25BD">
        <w:rPr>
          <w:rFonts w:ascii="GHEA Grapalat" w:hAnsi="GHEA Grapalat"/>
        </w:rPr>
        <w:t>ՋԿ-ԳՀԱՊՁԲ-21/11</w:t>
      </w:r>
      <w:r w:rsidRPr="00AC25BD">
        <w:rPr>
          <w:rFonts w:ascii="GHEA Grapalat" w:hAnsi="GHEA Grapalat"/>
        </w:rPr>
        <w:t>*,</w:t>
      </w:r>
      <w:r w:rsidR="00A90FCD" w:rsidRPr="00AC25BD">
        <w:rPr>
          <w:rFonts w:ascii="GHEA Grapalat" w:hAnsi="GHEA Grapalat"/>
        </w:rPr>
        <w:t xml:space="preserve">и обязуется в случае признания </w:t>
      </w:r>
      <w:r w:rsidR="00BF09F8" w:rsidRPr="00AC25BD">
        <w:rPr>
          <w:rFonts w:ascii="GHEA Grapalat" w:hAnsi="GHEA Grapalat"/>
        </w:rPr>
        <w:t>отобранным</w:t>
      </w:r>
      <w:r w:rsidR="00A90FCD" w:rsidRPr="00AC25BD">
        <w:rPr>
          <w:rFonts w:ascii="GHEA Grapalat" w:hAnsi="GHEA Grapalat"/>
        </w:rPr>
        <w:t xml:space="preserve"> участником в порядке и сроки, установленные </w:t>
      </w:r>
      <w:r w:rsidR="00B64C48" w:rsidRPr="00AC25BD">
        <w:rPr>
          <w:rFonts w:ascii="GHEA Grapalat" w:hAnsi="GHEA Grapalat"/>
        </w:rPr>
        <w:t xml:space="preserve">настоящим </w:t>
      </w:r>
      <w:r w:rsidR="00A90FCD" w:rsidRPr="00AC25BD">
        <w:rPr>
          <w:rFonts w:ascii="GHEA Grapalat" w:hAnsi="GHEA Grapalat"/>
        </w:rPr>
        <w:t xml:space="preserve">приглашением </w:t>
      </w:r>
      <w:r w:rsidR="00952531" w:rsidRPr="00AC25BD">
        <w:rPr>
          <w:rFonts w:ascii="GHEA Grapalat" w:hAnsi="GHEA Grapalat"/>
        </w:rPr>
        <w:t xml:space="preserve"> представить обеспечение квалификации в </w:t>
      </w:r>
      <w:r w:rsidR="00952531" w:rsidRPr="00AC25BD">
        <w:rPr>
          <w:rFonts w:ascii="GHEA Grapalat" w:hAnsi="GHEA Grapalat"/>
        </w:rPr>
        <w:lastRenderedPageBreak/>
        <w:t>размере ценового предложения,</w:t>
      </w:r>
    </w:p>
    <w:p w:rsidR="006B3E56" w:rsidRPr="00AC25BD" w:rsidRDefault="006B3E56" w:rsidP="00B46D58">
      <w:pPr>
        <w:pStyle w:val="ListParagraph"/>
        <w:widowControl w:val="0"/>
        <w:numPr>
          <w:ilvl w:val="0"/>
          <w:numId w:val="21"/>
        </w:numPr>
        <w:tabs>
          <w:tab w:val="left" w:pos="567"/>
        </w:tabs>
        <w:spacing w:after="160"/>
        <w:jc w:val="both"/>
        <w:rPr>
          <w:rFonts w:ascii="GHEA Grapalat" w:hAnsi="GHEA Grapalat" w:cs="Arial"/>
        </w:rPr>
      </w:pPr>
      <w:r w:rsidRPr="00AC25BD">
        <w:rPr>
          <w:rFonts w:ascii="GHEA Grapalat" w:hAnsi="GHEA Grapalat"/>
        </w:rPr>
        <w:t xml:space="preserve">в рамках участия в </w:t>
      </w:r>
      <w:r w:rsidR="00305944" w:rsidRPr="00AC25BD">
        <w:rPr>
          <w:rFonts w:ascii="GHEA Grapalat" w:hAnsi="GHEA Grapalat"/>
        </w:rPr>
        <w:t xml:space="preserve">открытом конкурсе </w:t>
      </w:r>
      <w:r w:rsidRPr="00AC25BD">
        <w:rPr>
          <w:rFonts w:ascii="GHEA Grapalat" w:hAnsi="GHEA Grapalat"/>
        </w:rPr>
        <w:t xml:space="preserve">под кодом </w:t>
      </w:r>
      <w:r w:rsidR="00036C98" w:rsidRPr="00AC25BD">
        <w:rPr>
          <w:rFonts w:ascii="GHEA Grapalat" w:hAnsi="GHEA Grapalat"/>
        </w:rPr>
        <w:t>ՋԿ-ԳՀԱՊՁԲ-21/11</w:t>
      </w:r>
      <w:r w:rsidRPr="00AC25BD">
        <w:rPr>
          <w:rFonts w:ascii="GHEA Grapalat" w:hAnsi="GHEA Grapalat"/>
        </w:rPr>
        <w:t>*</w:t>
      </w:r>
    </w:p>
    <w:p w:rsidR="006B3E56" w:rsidRPr="00AC25BD" w:rsidRDefault="006B3E56" w:rsidP="00B46D58">
      <w:pPr>
        <w:pStyle w:val="ListParagraph"/>
        <w:widowControl w:val="0"/>
        <w:numPr>
          <w:ilvl w:val="0"/>
          <w:numId w:val="22"/>
        </w:numPr>
        <w:tabs>
          <w:tab w:val="left" w:pos="567"/>
        </w:tabs>
        <w:spacing w:after="160"/>
        <w:jc w:val="both"/>
        <w:rPr>
          <w:rFonts w:ascii="GHEA Grapalat" w:hAnsi="GHEA Grapalat"/>
        </w:rPr>
      </w:pPr>
      <w:r w:rsidRPr="00AC25BD">
        <w:rPr>
          <w:rFonts w:ascii="GHEA Grapalat" w:hAnsi="GHEA Grapalat"/>
        </w:rPr>
        <w:t>не допускал и (или) не допустит злоупотребления доминирующим положением и антиконкурентного соглашения,</w:t>
      </w:r>
    </w:p>
    <w:p w:rsidR="006B3E56" w:rsidRPr="00AC25BD" w:rsidRDefault="006B3E56" w:rsidP="00B46D58">
      <w:pPr>
        <w:pStyle w:val="ListParagraph"/>
        <w:widowControl w:val="0"/>
        <w:numPr>
          <w:ilvl w:val="0"/>
          <w:numId w:val="22"/>
        </w:numPr>
        <w:tabs>
          <w:tab w:val="left" w:pos="567"/>
        </w:tabs>
        <w:spacing w:after="160"/>
        <w:jc w:val="both"/>
        <w:rPr>
          <w:rFonts w:ascii="GHEA Grapalat" w:hAnsi="GHEA Grapalat"/>
          <w:spacing w:val="-6"/>
        </w:rPr>
      </w:pPr>
      <w:r w:rsidRPr="00AC25BD">
        <w:rPr>
          <w:rFonts w:ascii="GHEA Grapalat" w:hAnsi="GHEA Grapalat"/>
          <w:spacing w:val="-6"/>
        </w:rPr>
        <w:t xml:space="preserve">отсутствует случай установленного приглашением на </w:t>
      </w:r>
      <w:r w:rsidR="00305944" w:rsidRPr="00AC25BD">
        <w:rPr>
          <w:rFonts w:ascii="GHEA Grapalat" w:hAnsi="GHEA Grapalat"/>
        </w:rPr>
        <w:t>открытый конкурс</w:t>
      </w:r>
      <w:r w:rsidRPr="00AC25BD">
        <w:rPr>
          <w:rFonts w:ascii="GHEA Grapalat" w:hAnsi="GHEA Grapalat"/>
        </w:rPr>
        <w:t xml:space="preserve"> случая     одновременного </w:t>
      </w:r>
    </w:p>
    <w:p w:rsidR="006B3E56" w:rsidRPr="00AC25BD" w:rsidRDefault="006B3E56" w:rsidP="00B46D58">
      <w:pPr>
        <w:pStyle w:val="BodyTextIndent"/>
        <w:widowControl w:val="0"/>
        <w:spacing w:line="240" w:lineRule="auto"/>
        <w:ind w:firstLine="0"/>
        <w:jc w:val="left"/>
        <w:rPr>
          <w:rFonts w:ascii="GHEA Grapalat" w:hAnsi="GHEA Grapalat"/>
          <w:i w:val="0"/>
          <w:sz w:val="24"/>
        </w:rPr>
      </w:pPr>
      <w:r w:rsidRPr="00AC25BD">
        <w:rPr>
          <w:rFonts w:ascii="GHEA Grapalat" w:hAnsi="GHEA Grapalat"/>
          <w:i w:val="0"/>
          <w:sz w:val="24"/>
        </w:rPr>
        <w:t>участия взаимосвязанных с ________________ лиц и (или) учрежденных__________</w:t>
      </w:r>
    </w:p>
    <w:p w:rsidR="006B3E56" w:rsidRPr="00AC25BD" w:rsidRDefault="006B3E56" w:rsidP="00B46D58">
      <w:pPr>
        <w:widowControl w:val="0"/>
        <w:tabs>
          <w:tab w:val="left" w:pos="7938"/>
        </w:tabs>
        <w:ind w:left="3119"/>
        <w:jc w:val="both"/>
        <w:rPr>
          <w:rFonts w:ascii="GHEA Grapalat" w:hAnsi="GHEA Grapalat"/>
          <w:sz w:val="16"/>
        </w:rPr>
      </w:pPr>
      <w:r w:rsidRPr="00AC25BD">
        <w:rPr>
          <w:rFonts w:ascii="GHEA Grapalat" w:hAnsi="GHEA Grapalat"/>
          <w:sz w:val="16"/>
        </w:rPr>
        <w:t>наименование участника</w:t>
      </w:r>
      <w:r w:rsidRPr="00AC25BD">
        <w:rPr>
          <w:rFonts w:ascii="GHEA Grapalat" w:hAnsi="GHEA Grapalat"/>
          <w:sz w:val="16"/>
        </w:rPr>
        <w:tab/>
        <w:t>наименование</w:t>
      </w:r>
    </w:p>
    <w:p w:rsidR="006B3E56" w:rsidRPr="00AC25BD" w:rsidRDefault="006B3E56" w:rsidP="00B46D58">
      <w:pPr>
        <w:widowControl w:val="0"/>
        <w:tabs>
          <w:tab w:val="left" w:pos="7938"/>
        </w:tabs>
        <w:spacing w:after="160"/>
        <w:ind w:left="8080"/>
        <w:jc w:val="both"/>
        <w:rPr>
          <w:rFonts w:ascii="GHEA Grapalat" w:hAnsi="GHEA Grapalat" w:cs="Arial"/>
          <w:sz w:val="16"/>
        </w:rPr>
      </w:pPr>
      <w:r w:rsidRPr="00AC25BD">
        <w:rPr>
          <w:rFonts w:ascii="GHEA Grapalat" w:hAnsi="GHEA Grapalat"/>
          <w:sz w:val="16"/>
        </w:rPr>
        <w:t>участника</w:t>
      </w:r>
    </w:p>
    <w:p w:rsidR="006B3E56" w:rsidRPr="00AC25BD" w:rsidRDefault="006B3E56" w:rsidP="00B46D58">
      <w:pPr>
        <w:widowControl w:val="0"/>
        <w:jc w:val="both"/>
        <w:rPr>
          <w:rFonts w:ascii="GHEA Grapalat" w:hAnsi="GHEA Grapalat"/>
          <w:u w:val="single"/>
        </w:rPr>
      </w:pPr>
      <w:r w:rsidRPr="00AC25BD">
        <w:rPr>
          <w:rFonts w:ascii="GHEA Grapalat" w:hAnsi="GHEA Grapalat"/>
        </w:rPr>
        <w:t>организаций, либо организаций, имеющих принадлежащую ____________________</w:t>
      </w:r>
    </w:p>
    <w:p w:rsidR="006B3E56" w:rsidRPr="00AC25BD" w:rsidRDefault="006B3E56" w:rsidP="00B46D58">
      <w:pPr>
        <w:widowControl w:val="0"/>
        <w:spacing w:after="160"/>
        <w:ind w:left="7088"/>
        <w:jc w:val="both"/>
        <w:rPr>
          <w:rFonts w:ascii="GHEA Grapalat" w:hAnsi="GHEA Grapalat"/>
        </w:rPr>
      </w:pPr>
      <w:r w:rsidRPr="00AC25BD">
        <w:rPr>
          <w:rFonts w:ascii="GHEA Grapalat" w:hAnsi="GHEA Grapalat"/>
          <w:vertAlign w:val="superscript"/>
        </w:rPr>
        <w:t>наименование участника</w:t>
      </w:r>
    </w:p>
    <w:p w:rsidR="006B3E56" w:rsidRPr="00AC25BD" w:rsidRDefault="006B3E56" w:rsidP="00B46D58">
      <w:pPr>
        <w:widowControl w:val="0"/>
        <w:spacing w:after="160"/>
        <w:jc w:val="both"/>
        <w:rPr>
          <w:rFonts w:ascii="GHEA Grapalat" w:hAnsi="GHEA Grapalat"/>
        </w:rPr>
      </w:pPr>
      <w:r w:rsidRPr="00AC25BD">
        <w:rPr>
          <w:rFonts w:ascii="GHEA Grapalat" w:hAnsi="GHEA Grapalat"/>
        </w:rPr>
        <w:t>долю (пай) в размере более пятидесяти процентов,</w:t>
      </w:r>
    </w:p>
    <w:p w:rsidR="006B3E56" w:rsidRPr="00AC25BD" w:rsidRDefault="006B3E56" w:rsidP="00B46D58">
      <w:pPr>
        <w:pStyle w:val="ListParagraph"/>
        <w:widowControl w:val="0"/>
        <w:numPr>
          <w:ilvl w:val="0"/>
          <w:numId w:val="23"/>
        </w:numPr>
        <w:tabs>
          <w:tab w:val="left" w:pos="1134"/>
        </w:tabs>
        <w:spacing w:after="160"/>
        <w:jc w:val="both"/>
        <w:rPr>
          <w:rFonts w:ascii="GHEA Grapalat" w:hAnsi="GHEA Grapalat" w:cs="Sylfaen"/>
        </w:rPr>
      </w:pPr>
      <w:r w:rsidRPr="00AC25BD">
        <w:rPr>
          <w:rFonts w:ascii="GHEA Grapalat" w:hAnsi="GHEA Grapalat"/>
        </w:rPr>
        <w:tab/>
      </w:r>
      <w:r w:rsidR="006B3B3D" w:rsidRPr="00AC25BD">
        <w:rPr>
          <w:rFonts w:ascii="GHEA Grapalat" w:hAnsi="GHEA Grapalat"/>
        </w:rPr>
        <w:t xml:space="preserve">ниже представляет </w:t>
      </w:r>
      <w:r w:rsidRPr="00AC25BD">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sidRPr="00AC25BD">
        <w:rPr>
          <w:rStyle w:val="FootnoteReference"/>
          <w:rFonts w:ascii="GHEA Grapalat" w:hAnsi="GHEA Grapalat"/>
          <w:sz w:val="28"/>
          <w:szCs w:val="28"/>
        </w:rPr>
        <w:footnoteReference w:customMarkFollows="1" w:id="12"/>
        <w:t>**</w:t>
      </w:r>
      <w:r w:rsidRPr="00AC25BD">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2728"/>
      </w:tblGrid>
      <w:tr w:rsidR="006B3E56" w:rsidRPr="00AC25BD"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Pr="00AC25BD" w:rsidRDefault="006B3E56" w:rsidP="00B46D58">
            <w:pPr>
              <w:pStyle w:val="BodyTextIndent3"/>
              <w:widowControl w:val="0"/>
              <w:spacing w:after="120" w:line="240" w:lineRule="auto"/>
              <w:ind w:firstLine="0"/>
              <w:jc w:val="center"/>
              <w:rPr>
                <w:rFonts w:ascii="GHEA Grapalat" w:hAnsi="GHEA Grapalat"/>
                <w:szCs w:val="24"/>
              </w:rPr>
            </w:pPr>
            <w:r w:rsidRPr="00AC25BD">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Pr="00AC25BD" w:rsidRDefault="006B3E56" w:rsidP="00B46D58">
            <w:pPr>
              <w:pStyle w:val="BodyTextIndent3"/>
              <w:widowControl w:val="0"/>
              <w:spacing w:after="120" w:line="240" w:lineRule="auto"/>
              <w:ind w:firstLine="0"/>
              <w:jc w:val="center"/>
              <w:rPr>
                <w:rFonts w:ascii="GHEA Grapalat" w:hAnsi="GHEA Grapalat"/>
                <w:szCs w:val="24"/>
              </w:rPr>
            </w:pPr>
            <w:r w:rsidRPr="00AC25BD">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Pr="00AC25BD" w:rsidRDefault="006B3E56" w:rsidP="00B46D58">
            <w:pPr>
              <w:pStyle w:val="BodyTextIndent3"/>
              <w:widowControl w:val="0"/>
              <w:spacing w:after="120" w:line="240" w:lineRule="auto"/>
              <w:ind w:firstLine="0"/>
              <w:jc w:val="center"/>
              <w:rPr>
                <w:rFonts w:ascii="GHEA Grapalat" w:hAnsi="GHEA Grapalat"/>
                <w:szCs w:val="24"/>
              </w:rPr>
            </w:pPr>
            <w:r w:rsidRPr="00AC25BD">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Pr="00AC25BD" w:rsidRDefault="006B3E56" w:rsidP="00B46D58">
            <w:pPr>
              <w:pStyle w:val="BodyTextIndent3"/>
              <w:widowControl w:val="0"/>
              <w:spacing w:after="120" w:line="240" w:lineRule="auto"/>
              <w:ind w:firstLine="0"/>
              <w:jc w:val="center"/>
              <w:rPr>
                <w:rFonts w:ascii="GHEA Grapalat" w:hAnsi="GHEA Grapalat"/>
                <w:szCs w:val="24"/>
              </w:rPr>
            </w:pPr>
            <w:r w:rsidRPr="00AC25BD">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RPr="00AC25BD"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Pr="00AC25BD"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AC25BD"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AC25BD"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Pr="00AC25BD" w:rsidRDefault="006B3E56" w:rsidP="00B46D58">
            <w:pPr>
              <w:pStyle w:val="BodyTextIndent3"/>
              <w:widowControl w:val="0"/>
              <w:spacing w:after="120" w:line="240" w:lineRule="auto"/>
              <w:ind w:firstLine="0"/>
              <w:jc w:val="center"/>
              <w:rPr>
                <w:rFonts w:ascii="GHEA Grapalat" w:hAnsi="GHEA Grapalat"/>
                <w:szCs w:val="24"/>
              </w:rPr>
            </w:pPr>
          </w:p>
        </w:tc>
      </w:tr>
      <w:tr w:rsidR="006B3E56" w:rsidRPr="00AC25BD"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Pr="00AC25BD"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AC25BD"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AC25BD"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Pr="00AC25BD" w:rsidRDefault="006B3E56" w:rsidP="00B46D58">
            <w:pPr>
              <w:pStyle w:val="BodyTextIndent3"/>
              <w:widowControl w:val="0"/>
              <w:spacing w:after="120" w:line="240" w:lineRule="auto"/>
              <w:ind w:firstLine="0"/>
              <w:jc w:val="center"/>
              <w:rPr>
                <w:rFonts w:ascii="GHEA Grapalat" w:hAnsi="GHEA Grapalat"/>
                <w:szCs w:val="24"/>
              </w:rPr>
            </w:pPr>
          </w:p>
        </w:tc>
      </w:tr>
      <w:tr w:rsidR="006B3E56" w:rsidRPr="00AC25BD"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Pr="00AC25BD"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AC25BD"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AC25BD"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Pr="00AC25BD" w:rsidRDefault="006B3E56" w:rsidP="00B46D58">
            <w:pPr>
              <w:pStyle w:val="BodyTextIndent3"/>
              <w:widowControl w:val="0"/>
              <w:spacing w:after="120" w:line="240" w:lineRule="auto"/>
              <w:ind w:firstLine="0"/>
              <w:jc w:val="center"/>
              <w:rPr>
                <w:rFonts w:ascii="GHEA Grapalat" w:hAnsi="GHEA Grapalat"/>
                <w:szCs w:val="24"/>
              </w:rPr>
            </w:pPr>
          </w:p>
        </w:tc>
      </w:tr>
    </w:tbl>
    <w:p w:rsidR="006B3E56" w:rsidRPr="00AC25BD" w:rsidRDefault="006B3E56" w:rsidP="00B46D58">
      <w:pPr>
        <w:jc w:val="both"/>
        <w:rPr>
          <w:rFonts w:ascii="GHEA Grapalat" w:hAnsi="GHEA Grapalat"/>
        </w:rPr>
      </w:pPr>
    </w:p>
    <w:p w:rsidR="00923711" w:rsidRPr="00AC25BD" w:rsidRDefault="00923711">
      <w:pPr>
        <w:rPr>
          <w:rFonts w:ascii="GHEA Grapalat" w:hAnsi="GHEA Grapalat"/>
        </w:rPr>
      </w:pPr>
      <w:r w:rsidRPr="00AC25BD">
        <w:rPr>
          <w:rFonts w:ascii="GHEA Grapalat" w:hAnsi="GHEA Grapalat"/>
        </w:rPr>
        <w:br w:type="page"/>
      </w:r>
    </w:p>
    <w:p w:rsidR="00110534" w:rsidRPr="00AC25BD" w:rsidRDefault="00F36AD3" w:rsidP="00B46D58">
      <w:pPr>
        <w:jc w:val="both"/>
        <w:rPr>
          <w:rFonts w:ascii="GHEA Grapalat" w:hAnsi="GHEA Grapalat"/>
        </w:rPr>
      </w:pPr>
      <w:r w:rsidRPr="00AC25BD">
        <w:rPr>
          <w:rFonts w:ascii="GHEA Grapalat" w:hAnsi="GHEA Grapalat"/>
        </w:rPr>
        <w:lastRenderedPageBreak/>
        <w:t xml:space="preserve"> </w:t>
      </w:r>
    </w:p>
    <w:p w:rsidR="00993891" w:rsidRPr="00AC25BD" w:rsidRDefault="00F36AD3" w:rsidP="00B46D58">
      <w:pPr>
        <w:jc w:val="both"/>
        <w:rPr>
          <w:rFonts w:ascii="GHEA Grapalat" w:hAnsi="GHEA Grapalat"/>
        </w:rPr>
      </w:pPr>
      <w:r w:rsidRPr="00AC25BD">
        <w:rPr>
          <w:rFonts w:ascii="GHEA Grapalat" w:hAnsi="GHEA Grapalat"/>
        </w:rPr>
        <w:t xml:space="preserve">Прилагается  </w:t>
      </w:r>
      <w:r w:rsidR="00F855BB" w:rsidRPr="00AC25BD">
        <w:rPr>
          <w:rFonts w:ascii="GHEA Grapalat" w:hAnsi="GHEA Grapalat"/>
        </w:rPr>
        <w:t xml:space="preserve">полное описание предлагаемого </w:t>
      </w:r>
      <w:r w:rsidR="00AA4DC0" w:rsidRPr="00AC25BD">
        <w:rPr>
          <w:rFonts w:ascii="GHEA Grapalat" w:hAnsi="GHEA Grapalat"/>
        </w:rPr>
        <w:t xml:space="preserve">  ----------------------------</w:t>
      </w:r>
      <w:r w:rsidRPr="00AC25BD">
        <w:rPr>
          <w:rFonts w:ascii="GHEA Grapalat" w:hAnsi="GHEA Grapalat"/>
        </w:rPr>
        <w:t xml:space="preserve"> </w:t>
      </w:r>
      <w:r w:rsidR="00F855BB" w:rsidRPr="00AC25BD">
        <w:rPr>
          <w:rFonts w:ascii="GHEA Grapalat" w:hAnsi="GHEA Grapalat"/>
        </w:rPr>
        <w:t xml:space="preserve">    товара</w:t>
      </w:r>
      <w:r w:rsidR="00B14486" w:rsidRPr="00AC25BD">
        <w:rPr>
          <w:rFonts w:ascii="GHEA Grapalat" w:hAnsi="GHEA Grapalat"/>
        </w:rPr>
        <w:t>,</w:t>
      </w:r>
      <w:r w:rsidR="00F855BB" w:rsidRPr="00AC25BD">
        <w:rPr>
          <w:rFonts w:ascii="GHEA Grapalat" w:hAnsi="GHEA Grapalat"/>
        </w:rPr>
        <w:t xml:space="preserve"> </w:t>
      </w:r>
    </w:p>
    <w:p w:rsidR="00993891" w:rsidRPr="00AC25BD" w:rsidRDefault="00993891" w:rsidP="00B46D58">
      <w:pPr>
        <w:jc w:val="both"/>
        <w:rPr>
          <w:rFonts w:ascii="GHEA Grapalat" w:hAnsi="GHEA Grapalat"/>
        </w:rPr>
      </w:pPr>
      <w:r w:rsidRPr="00AC25BD">
        <w:rPr>
          <w:rFonts w:ascii="GHEA Grapalat" w:hAnsi="GHEA Grapalat"/>
          <w:sz w:val="16"/>
        </w:rPr>
        <w:t xml:space="preserve">                                                                                                  </w:t>
      </w:r>
      <w:r w:rsidR="00C33115" w:rsidRPr="00AC25BD">
        <w:rPr>
          <w:rFonts w:ascii="GHEA Grapalat" w:hAnsi="GHEA Grapalat"/>
          <w:sz w:val="16"/>
        </w:rPr>
        <w:t xml:space="preserve">          </w:t>
      </w:r>
      <w:r w:rsidRPr="00AC25BD">
        <w:rPr>
          <w:rFonts w:ascii="GHEA Grapalat" w:hAnsi="GHEA Grapalat"/>
          <w:sz w:val="16"/>
        </w:rPr>
        <w:t xml:space="preserve"> наименование участника</w:t>
      </w:r>
    </w:p>
    <w:p w:rsidR="006B3E56" w:rsidRPr="00AC25BD" w:rsidRDefault="00F855BB" w:rsidP="000811C1">
      <w:pPr>
        <w:jc w:val="both"/>
        <w:rPr>
          <w:rFonts w:ascii="GHEA Grapalat" w:hAnsi="GHEA Grapalat"/>
          <w:sz w:val="16"/>
          <w:lang w:val="hy-AM"/>
        </w:rPr>
      </w:pPr>
      <w:r w:rsidRPr="00AC25BD">
        <w:rPr>
          <w:rFonts w:ascii="GHEA Grapalat" w:hAnsi="GHEA Grapalat"/>
        </w:rPr>
        <w:t>согласно Приложению 1.1</w:t>
      </w:r>
      <w:r w:rsidR="00C061DC" w:rsidRPr="00AC25BD">
        <w:rPr>
          <w:rFonts w:ascii="GHEA Grapalat" w:hAnsi="GHEA Grapalat"/>
        </w:rPr>
        <w:t>.</w:t>
      </w:r>
      <w:r w:rsidR="00F36AD3" w:rsidRPr="00AC25BD">
        <w:rPr>
          <w:rFonts w:ascii="GHEA Grapalat" w:hAnsi="GHEA Grapalat"/>
        </w:rPr>
        <w:t xml:space="preserve"> </w:t>
      </w:r>
      <w:r w:rsidRPr="00AC25BD">
        <w:rPr>
          <w:rFonts w:ascii="GHEA Grapalat" w:hAnsi="GHEA Grapalat"/>
        </w:rPr>
        <w:t xml:space="preserve"> </w:t>
      </w:r>
      <w:r w:rsidR="00F36AD3" w:rsidRPr="00AC25BD">
        <w:rPr>
          <w:rFonts w:ascii="GHEA Grapalat" w:hAnsi="GHEA Grapalat"/>
        </w:rPr>
        <w:t xml:space="preserve"> </w:t>
      </w:r>
      <w:r w:rsidR="00DA5D3D" w:rsidRPr="00AC25BD">
        <w:rPr>
          <w:rFonts w:ascii="GHEA Grapalat" w:hAnsi="GHEA Grapalat"/>
          <w:sz w:val="16"/>
        </w:rPr>
        <w:t xml:space="preserve">                                                                             </w:t>
      </w:r>
      <w:r w:rsidRPr="00AC25BD">
        <w:rPr>
          <w:rFonts w:ascii="GHEA Grapalat" w:hAnsi="GHEA Grapalat"/>
          <w:sz w:val="16"/>
        </w:rPr>
        <w:t xml:space="preserve">                                     </w:t>
      </w:r>
      <w:r w:rsidR="00DA5D3D" w:rsidRPr="00AC25BD">
        <w:rPr>
          <w:rFonts w:ascii="GHEA Grapalat" w:hAnsi="GHEA Grapalat"/>
          <w:sz w:val="16"/>
        </w:rPr>
        <w:t xml:space="preserve">      </w:t>
      </w:r>
    </w:p>
    <w:p w:rsidR="00F855BB" w:rsidRPr="00AC25BD" w:rsidRDefault="00F855BB" w:rsidP="00B46D58">
      <w:pPr>
        <w:tabs>
          <w:tab w:val="left" w:pos="7371"/>
        </w:tabs>
        <w:spacing w:after="160"/>
        <w:ind w:left="3544" w:firstLine="3"/>
        <w:jc w:val="both"/>
        <w:rPr>
          <w:rFonts w:ascii="GHEA Grapalat" w:hAnsi="GHEA Grapalat"/>
          <w:sz w:val="16"/>
          <w:lang w:val="hy-AM"/>
        </w:rPr>
      </w:pPr>
    </w:p>
    <w:p w:rsidR="00F855BB" w:rsidRPr="00AC25BD" w:rsidRDefault="00F855BB" w:rsidP="00B46D58">
      <w:pPr>
        <w:tabs>
          <w:tab w:val="left" w:pos="7371"/>
        </w:tabs>
        <w:spacing w:after="160"/>
        <w:ind w:left="3544" w:firstLine="3"/>
        <w:jc w:val="both"/>
        <w:rPr>
          <w:rFonts w:ascii="GHEA Grapalat" w:hAnsi="GHEA Grapalat"/>
          <w:sz w:val="16"/>
          <w:lang w:val="hy-AM"/>
        </w:rPr>
      </w:pPr>
    </w:p>
    <w:p w:rsidR="006B3E56" w:rsidRPr="00AC25BD" w:rsidRDefault="006B3E56" w:rsidP="00B46D58">
      <w:pPr>
        <w:tabs>
          <w:tab w:val="left" w:pos="7371"/>
        </w:tabs>
        <w:spacing w:after="160"/>
        <w:ind w:left="3544" w:firstLine="3"/>
        <w:jc w:val="both"/>
        <w:rPr>
          <w:rFonts w:ascii="GHEA Grapalat" w:hAnsi="GHEA Grapalat"/>
          <w:sz w:val="16"/>
        </w:rPr>
      </w:pPr>
    </w:p>
    <w:p w:rsidR="006B3E56" w:rsidRPr="00AC25BD" w:rsidRDefault="006B3E56" w:rsidP="00B46D58">
      <w:pPr>
        <w:tabs>
          <w:tab w:val="left" w:pos="7371"/>
        </w:tabs>
        <w:spacing w:after="160"/>
        <w:ind w:left="3544" w:firstLine="3"/>
        <w:jc w:val="both"/>
        <w:rPr>
          <w:rFonts w:ascii="GHEA Grapalat" w:hAnsi="GHEA Grapalat"/>
          <w:sz w:val="16"/>
        </w:rPr>
      </w:pPr>
    </w:p>
    <w:p w:rsidR="00374F4A" w:rsidRPr="00AC25BD" w:rsidRDefault="00374F4A" w:rsidP="00B46D58">
      <w:pPr>
        <w:jc w:val="both"/>
        <w:rPr>
          <w:rFonts w:ascii="GHEA Grapalat" w:hAnsi="GHEA Grapalat"/>
        </w:rPr>
      </w:pPr>
      <w:r w:rsidRPr="00AC25BD">
        <w:rPr>
          <w:rFonts w:ascii="GHEA Grapalat" w:hAnsi="GHEA Grapalat"/>
        </w:rPr>
        <w:t>_______________________________________________</w:t>
      </w:r>
      <w:r w:rsidRPr="00AC25BD">
        <w:rPr>
          <w:rFonts w:ascii="GHEA Grapalat" w:hAnsi="GHEA Grapalat"/>
        </w:rPr>
        <w:tab/>
        <w:t>_____________________</w:t>
      </w:r>
    </w:p>
    <w:p w:rsidR="00374F4A" w:rsidRPr="00AC25BD" w:rsidRDefault="00374F4A" w:rsidP="00B46D58">
      <w:pPr>
        <w:tabs>
          <w:tab w:val="left" w:pos="7230"/>
        </w:tabs>
        <w:ind w:left="851"/>
        <w:jc w:val="both"/>
        <w:rPr>
          <w:rFonts w:ascii="GHEA Grapalat" w:hAnsi="GHEA Grapalat"/>
          <w:sz w:val="16"/>
        </w:rPr>
      </w:pPr>
      <w:r w:rsidRPr="00AC25BD">
        <w:rPr>
          <w:rFonts w:ascii="GHEA Grapalat" w:hAnsi="GHEA Grapalat"/>
          <w:sz w:val="16"/>
        </w:rPr>
        <w:t>наименование участника (должность,</w:t>
      </w:r>
      <w:r w:rsidRPr="00AC25BD">
        <w:rPr>
          <w:rFonts w:ascii="GHEA Grapalat" w:hAnsi="GHEA Grapalat"/>
          <w:sz w:val="16"/>
        </w:rPr>
        <w:tab/>
        <w:t>подпись)</w:t>
      </w:r>
    </w:p>
    <w:p w:rsidR="00374F4A" w:rsidRPr="00AC25BD" w:rsidRDefault="00374F4A" w:rsidP="00B46D58">
      <w:pPr>
        <w:spacing w:after="160"/>
        <w:ind w:left="1134"/>
        <w:jc w:val="both"/>
        <w:rPr>
          <w:rFonts w:ascii="GHEA Grapalat" w:hAnsi="GHEA Grapalat"/>
          <w:sz w:val="16"/>
        </w:rPr>
      </w:pPr>
      <w:r w:rsidRPr="00AC25BD">
        <w:rPr>
          <w:rFonts w:ascii="GHEA Grapalat" w:hAnsi="GHEA Grapalat"/>
          <w:sz w:val="16"/>
        </w:rPr>
        <w:t>имя, фамилия руководителя)</w:t>
      </w:r>
    </w:p>
    <w:p w:rsidR="0094684E" w:rsidRPr="00AC25BD" w:rsidRDefault="00B2572B" w:rsidP="00B46D58">
      <w:pPr>
        <w:widowControl w:val="0"/>
        <w:spacing w:after="160"/>
        <w:jc w:val="right"/>
        <w:rPr>
          <w:rFonts w:ascii="GHEA Grapalat" w:hAnsi="GHEA Grapalat"/>
          <w:b/>
        </w:rPr>
      </w:pPr>
      <w:r w:rsidRPr="00AC25BD">
        <w:rPr>
          <w:rFonts w:ascii="GHEA Grapalat" w:hAnsi="GHEA Grapalat"/>
        </w:rPr>
        <w:t>М. П.</w:t>
      </w:r>
      <w:r w:rsidR="00A225D9" w:rsidRPr="00AC25BD">
        <w:rPr>
          <w:rFonts w:ascii="GHEA Grapalat" w:hAnsi="GHEA Grapalat"/>
          <w:b/>
        </w:rPr>
        <w:t xml:space="preserve"> </w:t>
      </w:r>
    </w:p>
    <w:p w:rsidR="00123294" w:rsidRPr="00AC25BD" w:rsidRDefault="00123294" w:rsidP="00B46D58">
      <w:pPr>
        <w:rPr>
          <w:rFonts w:ascii="GHEA Grapalat" w:hAnsi="GHEA Grapalat"/>
          <w:b/>
        </w:rPr>
      </w:pPr>
      <w:r w:rsidRPr="00AC25BD">
        <w:rPr>
          <w:rFonts w:ascii="GHEA Grapalat" w:hAnsi="GHEA Grapalat"/>
          <w:b/>
        </w:rPr>
        <w:br w:type="page"/>
      </w:r>
    </w:p>
    <w:p w:rsidR="00B048B2" w:rsidRPr="00AC25BD" w:rsidRDefault="00B048B2" w:rsidP="00B46D58">
      <w:pPr>
        <w:rPr>
          <w:rFonts w:ascii="GHEA Grapalat" w:hAnsi="GHEA Grapalat"/>
          <w:b/>
        </w:rPr>
      </w:pPr>
    </w:p>
    <w:p w:rsidR="00D043C1" w:rsidRPr="00AC25BD" w:rsidRDefault="00D043C1" w:rsidP="00D043C1">
      <w:pPr>
        <w:pStyle w:val="Heading3"/>
        <w:keepNext w:val="0"/>
        <w:widowControl w:val="0"/>
        <w:spacing w:after="160" w:line="240" w:lineRule="auto"/>
        <w:ind w:firstLine="567"/>
        <w:jc w:val="right"/>
        <w:rPr>
          <w:rFonts w:ascii="GHEA Grapalat" w:hAnsi="GHEA Grapalat" w:cs="Arial"/>
          <w:b/>
          <w:i w:val="0"/>
          <w:sz w:val="24"/>
          <w:szCs w:val="24"/>
        </w:rPr>
      </w:pPr>
      <w:r w:rsidRPr="00AC25BD">
        <w:rPr>
          <w:rFonts w:ascii="GHEA Grapalat" w:hAnsi="GHEA Grapalat"/>
          <w:b/>
          <w:i w:val="0"/>
          <w:sz w:val="24"/>
          <w:szCs w:val="24"/>
        </w:rPr>
        <w:t>Приложение № 1,1</w:t>
      </w:r>
    </w:p>
    <w:p w:rsidR="00D043C1" w:rsidRPr="00AC25BD" w:rsidRDefault="00D043C1" w:rsidP="00D043C1">
      <w:pPr>
        <w:pStyle w:val="BodyTextIndent3"/>
        <w:widowControl w:val="0"/>
        <w:spacing w:after="160" w:line="240" w:lineRule="auto"/>
        <w:jc w:val="right"/>
        <w:rPr>
          <w:rFonts w:ascii="GHEA Grapalat" w:hAnsi="GHEA Grapalat" w:cs="Arial"/>
          <w:b/>
          <w:sz w:val="24"/>
          <w:szCs w:val="24"/>
        </w:rPr>
      </w:pPr>
      <w:r w:rsidRPr="00AC25BD">
        <w:rPr>
          <w:rFonts w:ascii="GHEA Grapalat" w:hAnsi="GHEA Grapalat"/>
          <w:b/>
          <w:sz w:val="24"/>
          <w:szCs w:val="24"/>
        </w:rPr>
        <w:t xml:space="preserve">к Приглашению на </w:t>
      </w:r>
      <w:r w:rsidR="00036C98" w:rsidRPr="00AC25BD">
        <w:rPr>
          <w:rFonts w:ascii="GHEA Grapalat" w:hAnsi="GHEA Grapalat"/>
          <w:b/>
          <w:sz w:val="24"/>
          <w:szCs w:val="24"/>
        </w:rPr>
        <w:t>запрос котировок</w:t>
      </w:r>
      <w:r w:rsidRPr="00AC25BD">
        <w:rPr>
          <w:rFonts w:ascii="GHEA Grapalat" w:hAnsi="GHEA Grapalat" w:cs="Arial"/>
          <w:b/>
          <w:sz w:val="24"/>
          <w:szCs w:val="24"/>
        </w:rPr>
        <w:br/>
      </w:r>
      <w:r w:rsidRPr="00AC25BD">
        <w:rPr>
          <w:rFonts w:ascii="GHEA Grapalat" w:hAnsi="GHEA Grapalat"/>
          <w:b/>
          <w:sz w:val="24"/>
          <w:szCs w:val="24"/>
        </w:rPr>
        <w:t xml:space="preserve">под кодом </w:t>
      </w:r>
      <w:r w:rsidR="00036C98" w:rsidRPr="00AC25BD">
        <w:rPr>
          <w:rFonts w:ascii="GHEA Grapalat" w:hAnsi="GHEA Grapalat" w:cs="Sylfaen"/>
          <w:b/>
          <w:lang w:val="af-ZA"/>
        </w:rPr>
        <w:t>ՋԿ-</w:t>
      </w:r>
      <w:r w:rsidR="00036C98" w:rsidRPr="00AC25BD">
        <w:rPr>
          <w:rFonts w:ascii="GHEA Grapalat" w:hAnsi="GHEA Grapalat" w:cs="Sylfaen"/>
          <w:b/>
        </w:rPr>
        <w:t>ԳՀԱՊՁԲ</w:t>
      </w:r>
      <w:r w:rsidR="00036C98" w:rsidRPr="00AC25BD">
        <w:rPr>
          <w:rFonts w:ascii="GHEA Grapalat" w:hAnsi="GHEA Grapalat" w:cs="Sylfaen"/>
          <w:b/>
          <w:lang w:val="af-ZA"/>
        </w:rPr>
        <w:t>-21/11</w:t>
      </w:r>
      <w:r w:rsidRPr="00AC25BD">
        <w:rPr>
          <w:rStyle w:val="FootnoteReference"/>
          <w:rFonts w:ascii="GHEA Grapalat" w:hAnsi="GHEA Grapalat"/>
          <w:b/>
          <w:sz w:val="24"/>
          <w:szCs w:val="24"/>
        </w:rPr>
        <w:footnoteReference w:customMarkFollows="1" w:id="13"/>
        <w:t>*</w:t>
      </w:r>
    </w:p>
    <w:p w:rsidR="00D043C1" w:rsidRPr="00AC25BD" w:rsidRDefault="00D043C1" w:rsidP="00D043C1">
      <w:pPr>
        <w:widowControl w:val="0"/>
        <w:spacing w:after="160"/>
        <w:ind w:left="567" w:right="565"/>
        <w:jc w:val="center"/>
        <w:rPr>
          <w:rFonts w:ascii="GHEA Grapalat" w:hAnsi="GHEA Grapalat"/>
          <w:b/>
        </w:rPr>
      </w:pPr>
    </w:p>
    <w:p w:rsidR="00D043C1" w:rsidRPr="00AC25BD" w:rsidRDefault="00D043C1" w:rsidP="00D043C1">
      <w:pPr>
        <w:pStyle w:val="Heading3"/>
        <w:keepNext w:val="0"/>
        <w:widowControl w:val="0"/>
        <w:spacing w:after="160" w:line="240" w:lineRule="auto"/>
        <w:ind w:left="567" w:right="565"/>
        <w:rPr>
          <w:rFonts w:ascii="GHEA Grapalat" w:hAnsi="GHEA Grapalat"/>
          <w:b/>
          <w:i w:val="0"/>
          <w:sz w:val="24"/>
          <w:szCs w:val="24"/>
        </w:rPr>
      </w:pPr>
      <w:r w:rsidRPr="00AC25BD">
        <w:rPr>
          <w:rFonts w:ascii="GHEA Grapalat" w:hAnsi="GHEA Grapalat"/>
          <w:b/>
          <w:i w:val="0"/>
          <w:sz w:val="24"/>
          <w:szCs w:val="24"/>
        </w:rPr>
        <w:t>ПОЛНОЕ ОПИСАНИЕ</w:t>
      </w:r>
    </w:p>
    <w:p w:rsidR="00D043C1" w:rsidRPr="00AC25BD" w:rsidRDefault="00D043C1" w:rsidP="00D043C1">
      <w:pPr>
        <w:pStyle w:val="Heading3"/>
        <w:keepNext w:val="0"/>
        <w:widowControl w:val="0"/>
        <w:spacing w:after="160" w:line="240" w:lineRule="auto"/>
        <w:ind w:left="567" w:right="565"/>
        <w:rPr>
          <w:rFonts w:ascii="GHEA Grapalat" w:hAnsi="GHEA Grapalat"/>
          <w:b/>
          <w:i w:val="0"/>
          <w:sz w:val="24"/>
          <w:szCs w:val="24"/>
        </w:rPr>
      </w:pPr>
      <w:r w:rsidRPr="00AC25BD">
        <w:rPr>
          <w:rFonts w:ascii="GHEA Grapalat" w:hAnsi="GHEA Grapalat"/>
          <w:b/>
          <w:i w:val="0"/>
          <w:sz w:val="24"/>
          <w:szCs w:val="24"/>
        </w:rPr>
        <w:t xml:space="preserve">предлагаемого </w:t>
      </w:r>
      <w:r w:rsidR="00A35FB1" w:rsidRPr="00AC25BD">
        <w:rPr>
          <w:rFonts w:ascii="GHEA Grapalat" w:hAnsi="GHEA Grapalat"/>
          <w:b/>
          <w:i w:val="0"/>
          <w:sz w:val="24"/>
          <w:szCs w:val="24"/>
        </w:rPr>
        <w:t>товара</w:t>
      </w:r>
    </w:p>
    <w:p w:rsidR="00D043C1" w:rsidRPr="00AC25BD" w:rsidRDefault="00D043C1" w:rsidP="00D043C1">
      <w:pPr>
        <w:pStyle w:val="Heading3"/>
        <w:keepNext w:val="0"/>
        <w:widowControl w:val="0"/>
        <w:spacing w:after="160" w:line="240" w:lineRule="auto"/>
        <w:ind w:left="567" w:right="565"/>
        <w:rPr>
          <w:rFonts w:ascii="GHEA Grapalat" w:hAnsi="GHEA Grapalat" w:cs="Arial"/>
          <w:sz w:val="24"/>
          <w:szCs w:val="24"/>
        </w:rPr>
      </w:pPr>
    </w:p>
    <w:p w:rsidR="00D043C1" w:rsidRPr="00AC25BD" w:rsidRDefault="00D043C1" w:rsidP="00D043C1">
      <w:pPr>
        <w:widowControl w:val="0"/>
        <w:jc w:val="both"/>
        <w:rPr>
          <w:rFonts w:ascii="GHEA Grapalat" w:hAnsi="GHEA Grapalat"/>
        </w:rPr>
      </w:pPr>
      <w:r w:rsidRPr="00AC25BD">
        <w:rPr>
          <w:rFonts w:ascii="GHEA Grapalat" w:hAnsi="GHEA Grapalat"/>
        </w:rPr>
        <w:t xml:space="preserve">_____________________________,                               в качестве участника в </w:t>
      </w:r>
    </w:p>
    <w:p w:rsidR="00D043C1" w:rsidRPr="00AC25BD" w:rsidRDefault="00D043C1" w:rsidP="00D043C1">
      <w:pPr>
        <w:widowControl w:val="0"/>
        <w:spacing w:after="120"/>
        <w:jc w:val="both"/>
        <w:rPr>
          <w:rFonts w:ascii="GHEA Grapalat" w:hAnsi="GHEA Grapalat" w:cs="Arial"/>
          <w:sz w:val="16"/>
          <w:u w:val="single"/>
        </w:rPr>
      </w:pPr>
      <w:r w:rsidRPr="00AC25BD">
        <w:rPr>
          <w:rFonts w:ascii="GHEA Grapalat" w:hAnsi="GHEA Grapalat"/>
          <w:sz w:val="16"/>
        </w:rPr>
        <w:t>наименование участника</w:t>
      </w:r>
    </w:p>
    <w:p w:rsidR="00D043C1" w:rsidRPr="00AC25BD" w:rsidRDefault="00D043C1" w:rsidP="00D043C1">
      <w:pPr>
        <w:widowControl w:val="0"/>
        <w:spacing w:after="160"/>
        <w:jc w:val="both"/>
        <w:rPr>
          <w:rFonts w:ascii="GHEA Grapalat" w:hAnsi="GHEA Grapalat"/>
        </w:rPr>
      </w:pPr>
      <w:r w:rsidRPr="00AC25BD">
        <w:rPr>
          <w:rFonts w:ascii="GHEA Grapalat" w:hAnsi="GHEA Grapalat"/>
        </w:rPr>
        <w:t xml:space="preserve">рамках </w:t>
      </w:r>
      <w:r w:rsidR="00036C98" w:rsidRPr="00AC25BD">
        <w:rPr>
          <w:rFonts w:ascii="GHEA Grapalat" w:hAnsi="GHEA Grapalat"/>
        </w:rPr>
        <w:t>запроса котировок</w:t>
      </w:r>
      <w:r w:rsidRPr="00AC25BD">
        <w:rPr>
          <w:rFonts w:ascii="GHEA Grapalat" w:hAnsi="GHEA Grapalat"/>
        </w:rPr>
        <w:t xml:space="preserve"> под кодом </w:t>
      </w:r>
      <w:r w:rsidR="00036C98" w:rsidRPr="00AC25BD">
        <w:rPr>
          <w:rFonts w:ascii="GHEA Grapalat" w:hAnsi="GHEA Grapalat"/>
        </w:rPr>
        <w:t xml:space="preserve">ՋԿ-ԳՀԱՊՁԲ-21/11* </w:t>
      </w:r>
      <w:r w:rsidRPr="00AC25BD">
        <w:rPr>
          <w:rFonts w:ascii="GHEA Grapalat" w:hAnsi="GHEA Grapalat"/>
        </w:rPr>
        <w:t xml:space="preserve">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AC25BD" w:rsidTr="00FF3F2A">
        <w:tc>
          <w:tcPr>
            <w:tcW w:w="1042" w:type="dxa"/>
            <w:vMerge w:val="restart"/>
            <w:vAlign w:val="center"/>
          </w:tcPr>
          <w:p w:rsidR="00EE1022" w:rsidRPr="00AC25BD" w:rsidRDefault="00EE1022" w:rsidP="00FF3F2A">
            <w:pPr>
              <w:widowControl w:val="0"/>
              <w:jc w:val="center"/>
              <w:rPr>
                <w:rFonts w:ascii="GHEA Grapalat" w:hAnsi="GHEA Grapalat"/>
                <w:b/>
                <w:sz w:val="20"/>
                <w:szCs w:val="20"/>
              </w:rPr>
            </w:pPr>
          </w:p>
          <w:p w:rsidR="00D043C1" w:rsidRPr="00AC25BD" w:rsidRDefault="00D043C1" w:rsidP="00FF3F2A">
            <w:pPr>
              <w:widowControl w:val="0"/>
              <w:jc w:val="center"/>
              <w:rPr>
                <w:rFonts w:ascii="GHEA Grapalat" w:hAnsi="GHEA Grapalat"/>
                <w:b/>
                <w:bCs/>
                <w:sz w:val="20"/>
                <w:szCs w:val="20"/>
              </w:rPr>
            </w:pPr>
            <w:r w:rsidRPr="00AC25BD">
              <w:rPr>
                <w:rFonts w:ascii="GHEA Grapalat" w:hAnsi="GHEA Grapalat"/>
                <w:b/>
                <w:sz w:val="20"/>
                <w:szCs w:val="20"/>
              </w:rPr>
              <w:t>Номер лота</w:t>
            </w:r>
          </w:p>
        </w:tc>
        <w:tc>
          <w:tcPr>
            <w:tcW w:w="8244" w:type="dxa"/>
            <w:gridSpan w:val="5"/>
            <w:vAlign w:val="center"/>
          </w:tcPr>
          <w:p w:rsidR="00D043C1" w:rsidRPr="00AC25BD" w:rsidRDefault="00D043C1" w:rsidP="00FF3F2A">
            <w:pPr>
              <w:widowControl w:val="0"/>
              <w:jc w:val="center"/>
              <w:rPr>
                <w:rFonts w:ascii="GHEA Grapalat" w:hAnsi="GHEA Grapalat"/>
                <w:b/>
                <w:bCs/>
                <w:sz w:val="20"/>
                <w:szCs w:val="20"/>
              </w:rPr>
            </w:pPr>
            <w:r w:rsidRPr="00AC25BD">
              <w:rPr>
                <w:rFonts w:ascii="GHEA Grapalat" w:hAnsi="GHEA Grapalat"/>
                <w:b/>
                <w:sz w:val="20"/>
                <w:szCs w:val="20"/>
              </w:rPr>
              <w:t>Предлагаемый товар</w:t>
            </w:r>
          </w:p>
        </w:tc>
      </w:tr>
      <w:tr w:rsidR="00D043C1" w:rsidRPr="00AC25BD" w:rsidTr="000811C1">
        <w:trPr>
          <w:trHeight w:val="696"/>
        </w:trPr>
        <w:tc>
          <w:tcPr>
            <w:tcW w:w="1042" w:type="dxa"/>
            <w:vMerge/>
            <w:vAlign w:val="center"/>
          </w:tcPr>
          <w:p w:rsidR="00D043C1" w:rsidRPr="00AC25BD" w:rsidRDefault="00D043C1" w:rsidP="00FF3F2A">
            <w:pPr>
              <w:widowControl w:val="0"/>
              <w:jc w:val="center"/>
              <w:rPr>
                <w:rFonts w:ascii="GHEA Grapalat" w:hAnsi="GHEA Grapalat"/>
                <w:b/>
                <w:bCs/>
                <w:sz w:val="20"/>
                <w:szCs w:val="20"/>
              </w:rPr>
            </w:pPr>
          </w:p>
        </w:tc>
        <w:tc>
          <w:tcPr>
            <w:tcW w:w="1605" w:type="dxa"/>
            <w:vAlign w:val="center"/>
          </w:tcPr>
          <w:p w:rsidR="00D043C1" w:rsidRPr="00AC25BD" w:rsidRDefault="00873A3C" w:rsidP="00FF3F2A">
            <w:pPr>
              <w:widowControl w:val="0"/>
              <w:jc w:val="center"/>
              <w:rPr>
                <w:rFonts w:ascii="GHEA Grapalat" w:hAnsi="GHEA Grapalat"/>
                <w:b/>
                <w:sz w:val="20"/>
                <w:szCs w:val="20"/>
              </w:rPr>
            </w:pPr>
            <w:r w:rsidRPr="00AC25BD">
              <w:rPr>
                <w:rFonts w:ascii="GHEA Grapalat" w:hAnsi="GHEA Grapalat"/>
                <w:b/>
                <w:sz w:val="20"/>
                <w:szCs w:val="20"/>
              </w:rPr>
              <w:t>ф</w:t>
            </w:r>
            <w:r w:rsidR="00D043C1" w:rsidRPr="00AC25BD">
              <w:rPr>
                <w:rFonts w:ascii="GHEA Grapalat" w:hAnsi="GHEA Grapalat"/>
                <w:b/>
                <w:sz w:val="20"/>
                <w:szCs w:val="20"/>
              </w:rPr>
              <w:t>ирменное</w:t>
            </w:r>
          </w:p>
          <w:p w:rsidR="00D043C1" w:rsidRPr="00AC25BD" w:rsidRDefault="00D043C1" w:rsidP="00FF3F2A">
            <w:pPr>
              <w:widowControl w:val="0"/>
              <w:jc w:val="center"/>
              <w:rPr>
                <w:rFonts w:ascii="GHEA Grapalat" w:hAnsi="GHEA Grapalat"/>
                <w:b/>
                <w:bCs/>
                <w:sz w:val="20"/>
                <w:szCs w:val="20"/>
              </w:rPr>
            </w:pPr>
            <w:r w:rsidRPr="00AC25BD">
              <w:rPr>
                <w:rFonts w:ascii="GHEA Grapalat" w:hAnsi="GHEA Grapalat"/>
                <w:b/>
                <w:sz w:val="20"/>
                <w:szCs w:val="20"/>
              </w:rPr>
              <w:t>наименование</w:t>
            </w:r>
          </w:p>
        </w:tc>
        <w:tc>
          <w:tcPr>
            <w:tcW w:w="1463" w:type="dxa"/>
            <w:vAlign w:val="center"/>
          </w:tcPr>
          <w:p w:rsidR="00D043C1" w:rsidRPr="00AC25BD" w:rsidRDefault="00D043C1" w:rsidP="00FF3F2A">
            <w:pPr>
              <w:widowControl w:val="0"/>
              <w:jc w:val="center"/>
              <w:rPr>
                <w:rFonts w:ascii="GHEA Grapalat" w:hAnsi="GHEA Grapalat"/>
                <w:b/>
                <w:bCs/>
                <w:sz w:val="20"/>
                <w:szCs w:val="20"/>
              </w:rPr>
            </w:pPr>
            <w:r w:rsidRPr="00AC25BD">
              <w:rPr>
                <w:rFonts w:ascii="GHEA Grapalat" w:hAnsi="GHEA Grapalat"/>
                <w:b/>
                <w:sz w:val="20"/>
                <w:szCs w:val="20"/>
              </w:rPr>
              <w:t>товарный знак</w:t>
            </w:r>
          </w:p>
        </w:tc>
        <w:tc>
          <w:tcPr>
            <w:tcW w:w="1699" w:type="dxa"/>
            <w:vAlign w:val="center"/>
          </w:tcPr>
          <w:p w:rsidR="00D043C1" w:rsidRPr="00AC25BD" w:rsidRDefault="00EE1022" w:rsidP="00FF3F2A">
            <w:pPr>
              <w:widowControl w:val="0"/>
              <w:jc w:val="center"/>
              <w:rPr>
                <w:rFonts w:ascii="GHEA Grapalat" w:hAnsi="GHEA Grapalat"/>
                <w:b/>
                <w:bCs/>
                <w:sz w:val="20"/>
                <w:szCs w:val="20"/>
                <w:lang w:val="hy-AM"/>
              </w:rPr>
            </w:pPr>
            <w:r w:rsidRPr="00AC25BD">
              <w:rPr>
                <w:rFonts w:ascii="GHEA Grapalat" w:hAnsi="GHEA Grapalat"/>
                <w:b/>
                <w:bCs/>
                <w:sz w:val="20"/>
                <w:szCs w:val="20"/>
              </w:rPr>
              <w:t>марка</w:t>
            </w:r>
          </w:p>
        </w:tc>
        <w:tc>
          <w:tcPr>
            <w:tcW w:w="1727" w:type="dxa"/>
            <w:vAlign w:val="center"/>
          </w:tcPr>
          <w:p w:rsidR="00D043C1" w:rsidRPr="00AC25BD" w:rsidRDefault="00D043C1" w:rsidP="00FF3F2A">
            <w:pPr>
              <w:widowControl w:val="0"/>
              <w:jc w:val="center"/>
              <w:rPr>
                <w:rFonts w:ascii="GHEA Grapalat" w:hAnsi="GHEA Grapalat"/>
                <w:b/>
                <w:bCs/>
                <w:sz w:val="20"/>
                <w:szCs w:val="20"/>
              </w:rPr>
            </w:pPr>
            <w:r w:rsidRPr="00AC25BD">
              <w:rPr>
                <w:rFonts w:ascii="GHEA Grapalat" w:hAnsi="GHEA Grapalat"/>
                <w:b/>
                <w:sz w:val="20"/>
                <w:szCs w:val="20"/>
              </w:rPr>
              <w:t>наименование производителя</w:t>
            </w:r>
          </w:p>
        </w:tc>
        <w:tc>
          <w:tcPr>
            <w:tcW w:w="1750" w:type="dxa"/>
            <w:vAlign w:val="center"/>
          </w:tcPr>
          <w:p w:rsidR="00D043C1" w:rsidRPr="00AC25BD" w:rsidRDefault="00D043C1" w:rsidP="00FF3F2A">
            <w:pPr>
              <w:widowControl w:val="0"/>
              <w:jc w:val="center"/>
              <w:rPr>
                <w:rFonts w:ascii="GHEA Grapalat" w:hAnsi="GHEA Grapalat"/>
                <w:b/>
                <w:bCs/>
                <w:sz w:val="20"/>
                <w:szCs w:val="20"/>
              </w:rPr>
            </w:pPr>
            <w:r w:rsidRPr="00AC25BD">
              <w:rPr>
                <w:rFonts w:ascii="GHEA Grapalat" w:hAnsi="GHEA Grapalat"/>
                <w:b/>
                <w:sz w:val="20"/>
                <w:szCs w:val="20"/>
              </w:rPr>
              <w:t>технические характеристики</w:t>
            </w:r>
          </w:p>
        </w:tc>
      </w:tr>
      <w:tr w:rsidR="00D043C1" w:rsidRPr="00AC25BD" w:rsidTr="00FF3F2A">
        <w:tc>
          <w:tcPr>
            <w:tcW w:w="1042" w:type="dxa"/>
          </w:tcPr>
          <w:p w:rsidR="00D043C1" w:rsidRPr="00AC25BD"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AC25BD"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AC25BD"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AC25BD"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AC25BD"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AC25BD" w:rsidRDefault="00D043C1" w:rsidP="00FF3F2A">
            <w:pPr>
              <w:pStyle w:val="Heading3"/>
              <w:keepNext w:val="0"/>
              <w:widowControl w:val="0"/>
              <w:spacing w:line="240" w:lineRule="auto"/>
              <w:jc w:val="left"/>
              <w:rPr>
                <w:rFonts w:ascii="GHEA Grapalat" w:hAnsi="GHEA Grapalat"/>
                <w:b/>
              </w:rPr>
            </w:pPr>
          </w:p>
        </w:tc>
      </w:tr>
      <w:tr w:rsidR="00D043C1" w:rsidRPr="00AC25BD" w:rsidTr="00FF3F2A">
        <w:tc>
          <w:tcPr>
            <w:tcW w:w="1042" w:type="dxa"/>
          </w:tcPr>
          <w:p w:rsidR="00D043C1" w:rsidRPr="00AC25BD"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AC25BD"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AC25BD"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AC25BD"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AC25BD"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AC25BD" w:rsidRDefault="00D043C1" w:rsidP="00FF3F2A">
            <w:pPr>
              <w:pStyle w:val="Heading3"/>
              <w:keepNext w:val="0"/>
              <w:widowControl w:val="0"/>
              <w:spacing w:line="240" w:lineRule="auto"/>
              <w:jc w:val="left"/>
              <w:rPr>
                <w:rFonts w:ascii="GHEA Grapalat" w:hAnsi="GHEA Grapalat"/>
                <w:b/>
              </w:rPr>
            </w:pPr>
          </w:p>
        </w:tc>
      </w:tr>
      <w:tr w:rsidR="00D043C1" w:rsidRPr="00AC25BD" w:rsidTr="00FF3F2A">
        <w:tc>
          <w:tcPr>
            <w:tcW w:w="1042" w:type="dxa"/>
          </w:tcPr>
          <w:p w:rsidR="00D043C1" w:rsidRPr="00AC25BD"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AC25BD"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AC25BD"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AC25BD"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AC25BD"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AC25BD" w:rsidRDefault="00D043C1" w:rsidP="00FF3F2A">
            <w:pPr>
              <w:pStyle w:val="Heading3"/>
              <w:keepNext w:val="0"/>
              <w:widowControl w:val="0"/>
              <w:spacing w:line="240" w:lineRule="auto"/>
              <w:jc w:val="left"/>
              <w:rPr>
                <w:rFonts w:ascii="GHEA Grapalat" w:hAnsi="GHEA Grapalat"/>
                <w:b/>
              </w:rPr>
            </w:pPr>
          </w:p>
        </w:tc>
      </w:tr>
    </w:tbl>
    <w:p w:rsidR="00D043C1" w:rsidRPr="00AC25BD" w:rsidRDefault="00D043C1" w:rsidP="00D043C1">
      <w:pPr>
        <w:widowControl w:val="0"/>
        <w:tabs>
          <w:tab w:val="left" w:pos="6804"/>
        </w:tabs>
        <w:jc w:val="center"/>
        <w:rPr>
          <w:rFonts w:ascii="GHEA Grapalat" w:hAnsi="GHEA Grapalat"/>
          <w:lang w:val="en-US"/>
        </w:rPr>
      </w:pPr>
    </w:p>
    <w:p w:rsidR="00D043C1" w:rsidRPr="00AC25BD" w:rsidRDefault="00D043C1" w:rsidP="00D043C1">
      <w:pPr>
        <w:widowControl w:val="0"/>
        <w:tabs>
          <w:tab w:val="left" w:pos="6804"/>
        </w:tabs>
        <w:jc w:val="center"/>
        <w:rPr>
          <w:rFonts w:ascii="GHEA Grapalat" w:hAnsi="GHEA Grapalat"/>
        </w:rPr>
      </w:pPr>
      <w:r w:rsidRPr="00AC25BD">
        <w:rPr>
          <w:rFonts w:ascii="GHEA Grapalat" w:hAnsi="GHEA Grapalat"/>
        </w:rPr>
        <w:t>_________________________________________________</w:t>
      </w:r>
      <w:r w:rsidRPr="00AC25BD">
        <w:rPr>
          <w:rFonts w:ascii="GHEA Grapalat" w:hAnsi="GHEA Grapalat"/>
        </w:rPr>
        <w:tab/>
        <w:t>_________________</w:t>
      </w:r>
    </w:p>
    <w:p w:rsidR="00D043C1" w:rsidRPr="00AC25BD" w:rsidRDefault="00D043C1" w:rsidP="00D043C1">
      <w:pPr>
        <w:widowControl w:val="0"/>
        <w:tabs>
          <w:tab w:val="left" w:pos="7513"/>
        </w:tabs>
        <w:spacing w:after="160"/>
        <w:ind w:left="709"/>
        <w:jc w:val="both"/>
        <w:rPr>
          <w:rFonts w:ascii="GHEA Grapalat" w:hAnsi="GHEA Grapalat" w:cs="Arial"/>
          <w:sz w:val="16"/>
        </w:rPr>
      </w:pPr>
      <w:r w:rsidRPr="00AC25BD">
        <w:rPr>
          <w:rFonts w:ascii="GHEA Grapalat" w:hAnsi="GHEA Grapalat"/>
          <w:sz w:val="16"/>
        </w:rPr>
        <w:t>наименование участника (должность, имя, фамилия руководителя</w:t>
      </w:r>
      <w:r w:rsidRPr="00AC25BD">
        <w:rPr>
          <w:rFonts w:ascii="GHEA Grapalat" w:hAnsi="GHEA Grapalat"/>
          <w:sz w:val="16"/>
        </w:rPr>
        <w:tab/>
        <w:t>подпись</w:t>
      </w:r>
    </w:p>
    <w:p w:rsidR="00D043C1" w:rsidRPr="00AC25BD" w:rsidRDefault="00D043C1" w:rsidP="00D043C1">
      <w:pPr>
        <w:widowControl w:val="0"/>
        <w:spacing w:after="160"/>
        <w:jc w:val="right"/>
        <w:rPr>
          <w:rFonts w:ascii="GHEA Grapalat" w:hAnsi="GHEA Grapalat"/>
        </w:rPr>
      </w:pPr>
    </w:p>
    <w:p w:rsidR="00D043C1" w:rsidRPr="00AC25BD" w:rsidRDefault="00D043C1" w:rsidP="00D043C1">
      <w:pPr>
        <w:widowControl w:val="0"/>
        <w:spacing w:after="160"/>
        <w:jc w:val="right"/>
        <w:rPr>
          <w:rFonts w:ascii="GHEA Grapalat" w:hAnsi="GHEA Grapalat"/>
        </w:rPr>
      </w:pPr>
      <w:r w:rsidRPr="00AC25BD">
        <w:rPr>
          <w:rFonts w:ascii="GHEA Grapalat" w:hAnsi="GHEA Grapalat"/>
        </w:rPr>
        <w:t>М. П.</w:t>
      </w:r>
    </w:p>
    <w:p w:rsidR="00D043C1" w:rsidRPr="00AC25BD" w:rsidRDefault="00D043C1" w:rsidP="00D043C1">
      <w:pPr>
        <w:rPr>
          <w:rFonts w:ascii="GHEA Grapalat" w:hAnsi="GHEA Grapalat"/>
        </w:rPr>
      </w:pPr>
      <w:r w:rsidRPr="00AC25BD">
        <w:rPr>
          <w:rFonts w:ascii="GHEA Grapalat" w:hAnsi="GHEA Grapalat"/>
        </w:rPr>
        <w:br w:type="page"/>
      </w:r>
    </w:p>
    <w:p w:rsidR="00B2572B" w:rsidRPr="00AC25BD" w:rsidRDefault="00B2572B" w:rsidP="00B46D58">
      <w:pPr>
        <w:pStyle w:val="BodyTextIndent3"/>
        <w:widowControl w:val="0"/>
        <w:spacing w:after="160" w:line="240" w:lineRule="auto"/>
        <w:ind w:firstLine="0"/>
        <w:jc w:val="right"/>
        <w:rPr>
          <w:rFonts w:ascii="GHEA Grapalat" w:hAnsi="GHEA Grapalat" w:cs="Arial"/>
          <w:b/>
          <w:sz w:val="24"/>
          <w:szCs w:val="24"/>
        </w:rPr>
      </w:pPr>
      <w:r w:rsidRPr="00AC25BD">
        <w:rPr>
          <w:rFonts w:ascii="GHEA Grapalat" w:hAnsi="GHEA Grapalat"/>
          <w:b/>
          <w:sz w:val="24"/>
          <w:szCs w:val="24"/>
        </w:rPr>
        <w:lastRenderedPageBreak/>
        <w:t xml:space="preserve">Приложение № </w:t>
      </w:r>
      <w:r w:rsidR="00B048B2" w:rsidRPr="00AC25BD">
        <w:rPr>
          <w:rFonts w:ascii="GHEA Grapalat" w:hAnsi="GHEA Grapalat"/>
          <w:b/>
          <w:sz w:val="24"/>
          <w:szCs w:val="24"/>
        </w:rPr>
        <w:t>2</w:t>
      </w:r>
    </w:p>
    <w:p w:rsidR="00B2572B" w:rsidRPr="00AC25BD" w:rsidRDefault="00B2572B" w:rsidP="00B46D58">
      <w:pPr>
        <w:pStyle w:val="BodyTextIndent3"/>
        <w:widowControl w:val="0"/>
        <w:spacing w:after="160" w:line="240" w:lineRule="auto"/>
        <w:jc w:val="right"/>
        <w:rPr>
          <w:rFonts w:ascii="GHEA Grapalat" w:hAnsi="GHEA Grapalat" w:cs="Arial"/>
          <w:b/>
          <w:sz w:val="24"/>
          <w:szCs w:val="24"/>
        </w:rPr>
      </w:pPr>
      <w:r w:rsidRPr="00AC25BD">
        <w:rPr>
          <w:rFonts w:ascii="GHEA Grapalat" w:hAnsi="GHEA Grapalat"/>
          <w:b/>
          <w:sz w:val="24"/>
          <w:szCs w:val="24"/>
        </w:rPr>
        <w:t xml:space="preserve">к Приглашению на </w:t>
      </w:r>
      <w:r w:rsidR="00036C98" w:rsidRPr="00AC25BD">
        <w:rPr>
          <w:rFonts w:ascii="GHEA Grapalat" w:hAnsi="GHEA Grapalat"/>
          <w:b/>
          <w:sz w:val="24"/>
          <w:szCs w:val="24"/>
        </w:rPr>
        <w:t>запрос котировок</w:t>
      </w:r>
      <w:r w:rsidR="005744FC" w:rsidRPr="00AC25BD">
        <w:rPr>
          <w:rFonts w:ascii="GHEA Grapalat" w:hAnsi="GHEA Grapalat" w:cs="Arial"/>
          <w:b/>
          <w:sz w:val="24"/>
          <w:szCs w:val="24"/>
        </w:rPr>
        <w:br/>
      </w:r>
      <w:r w:rsidRPr="00AC25BD">
        <w:rPr>
          <w:rFonts w:ascii="GHEA Grapalat" w:hAnsi="GHEA Grapalat"/>
          <w:b/>
          <w:sz w:val="24"/>
          <w:szCs w:val="24"/>
        </w:rPr>
        <w:t xml:space="preserve">под кодом </w:t>
      </w:r>
      <w:r w:rsidR="00036C98" w:rsidRPr="00AC25BD">
        <w:rPr>
          <w:rFonts w:ascii="GHEA Grapalat" w:hAnsi="GHEA Grapalat"/>
          <w:b/>
          <w:sz w:val="24"/>
          <w:szCs w:val="24"/>
        </w:rPr>
        <w:t>ՋԿ-ԳՀԱՊՁԲ-21/11</w:t>
      </w:r>
      <w:r w:rsidR="00DC619D" w:rsidRPr="00AC25BD">
        <w:rPr>
          <w:rStyle w:val="FootnoteReference"/>
          <w:rFonts w:ascii="GHEA Grapalat" w:hAnsi="GHEA Grapalat"/>
          <w:b/>
          <w:sz w:val="24"/>
          <w:szCs w:val="24"/>
        </w:rPr>
        <w:footnoteReference w:customMarkFollows="1" w:id="14"/>
        <w:t>*</w:t>
      </w:r>
    </w:p>
    <w:p w:rsidR="00B2572B" w:rsidRPr="00AC25BD" w:rsidRDefault="00B2572B" w:rsidP="00B46D58">
      <w:pPr>
        <w:widowControl w:val="0"/>
        <w:spacing w:after="120"/>
        <w:ind w:firstLine="567"/>
        <w:jc w:val="center"/>
        <w:rPr>
          <w:rFonts w:ascii="GHEA Grapalat" w:hAnsi="GHEA Grapalat"/>
        </w:rPr>
      </w:pPr>
    </w:p>
    <w:p w:rsidR="00B2572B" w:rsidRPr="00AC25BD" w:rsidRDefault="00B2572B" w:rsidP="00B46D58">
      <w:pPr>
        <w:widowControl w:val="0"/>
        <w:spacing w:after="120"/>
        <w:ind w:left="-66"/>
        <w:jc w:val="center"/>
        <w:rPr>
          <w:rFonts w:ascii="GHEA Grapalat" w:hAnsi="GHEA Grapalat"/>
          <w:b/>
        </w:rPr>
      </w:pPr>
      <w:r w:rsidRPr="00AC25BD">
        <w:rPr>
          <w:rFonts w:ascii="GHEA Grapalat" w:hAnsi="GHEA Grapalat"/>
          <w:b/>
        </w:rPr>
        <w:t>ЦЕНОВОЕ ПРЕДЛОЖЕНИЕ</w:t>
      </w:r>
    </w:p>
    <w:p w:rsidR="00B2572B" w:rsidRPr="00AC25BD" w:rsidRDefault="00B2572B" w:rsidP="00B46D58">
      <w:pPr>
        <w:widowControl w:val="0"/>
        <w:spacing w:after="120"/>
        <w:ind w:firstLine="567"/>
        <w:jc w:val="center"/>
        <w:rPr>
          <w:rFonts w:ascii="GHEA Grapalat" w:hAnsi="GHEA Grapalat"/>
        </w:rPr>
      </w:pPr>
    </w:p>
    <w:p w:rsidR="005744FC" w:rsidRPr="00AC25BD" w:rsidRDefault="00B2572B" w:rsidP="00B46D58">
      <w:pPr>
        <w:widowControl w:val="0"/>
        <w:spacing w:after="160"/>
        <w:ind w:firstLine="567"/>
        <w:jc w:val="both"/>
        <w:rPr>
          <w:rFonts w:ascii="GHEA Grapalat" w:hAnsi="GHEA Grapalat"/>
        </w:rPr>
      </w:pPr>
      <w:r w:rsidRPr="00AC25BD">
        <w:rPr>
          <w:rFonts w:ascii="GHEA Grapalat" w:hAnsi="GHEA Grapalat"/>
          <w:spacing w:val="-6"/>
        </w:rPr>
        <w:t xml:space="preserve">Рассмотрев приглашение на открытый конкурс под кодом </w:t>
      </w:r>
      <w:r w:rsidR="00036C98" w:rsidRPr="00AC25BD">
        <w:rPr>
          <w:rFonts w:ascii="GHEA Grapalat" w:hAnsi="GHEA Grapalat" w:cs="Sylfaen"/>
          <w:b/>
          <w:lang w:val="af-ZA"/>
        </w:rPr>
        <w:t>ՋԿ-</w:t>
      </w:r>
      <w:r w:rsidR="00036C98" w:rsidRPr="00AC25BD">
        <w:rPr>
          <w:rFonts w:ascii="GHEA Grapalat" w:hAnsi="GHEA Grapalat" w:cs="Sylfaen"/>
          <w:b/>
        </w:rPr>
        <w:t>ԳՀԱՊՁԲ</w:t>
      </w:r>
      <w:r w:rsidR="00036C98" w:rsidRPr="00AC25BD">
        <w:rPr>
          <w:rFonts w:ascii="GHEA Grapalat" w:hAnsi="GHEA Grapalat" w:cs="Sylfaen"/>
          <w:b/>
          <w:lang w:val="af-ZA"/>
        </w:rPr>
        <w:t>-21/11</w:t>
      </w:r>
      <w:r w:rsidRPr="00AC25BD">
        <w:rPr>
          <w:rFonts w:ascii="GHEA Grapalat" w:hAnsi="GHEA Grapalat"/>
          <w:spacing w:val="-6"/>
        </w:rPr>
        <w:t>*,</w:t>
      </w:r>
      <w:r w:rsidRPr="00AC25BD">
        <w:rPr>
          <w:rFonts w:ascii="GHEA Grapalat" w:hAnsi="GHEA Grapalat"/>
        </w:rPr>
        <w:t xml:space="preserve"> </w:t>
      </w:r>
    </w:p>
    <w:p w:rsidR="005646FC" w:rsidRPr="00AC25BD" w:rsidRDefault="005744FC" w:rsidP="00B46D58">
      <w:pPr>
        <w:widowControl w:val="0"/>
        <w:jc w:val="both"/>
        <w:rPr>
          <w:rFonts w:ascii="GHEA Grapalat" w:hAnsi="GHEA Grapalat"/>
        </w:rPr>
      </w:pPr>
      <w:r w:rsidRPr="00AC25BD">
        <w:rPr>
          <w:rFonts w:ascii="GHEA Grapalat" w:hAnsi="GHEA Grapalat"/>
        </w:rPr>
        <w:t xml:space="preserve">в </w:t>
      </w:r>
      <w:r w:rsidR="00B2572B" w:rsidRPr="00AC25BD">
        <w:rPr>
          <w:rFonts w:ascii="GHEA Grapalat" w:hAnsi="GHEA Grapalat"/>
        </w:rPr>
        <w:t>том числе проект заключаемого договора</w:t>
      </w:r>
      <w:r w:rsidRPr="00AC25BD">
        <w:rPr>
          <w:rFonts w:ascii="GHEA Grapalat" w:hAnsi="GHEA Grapalat"/>
        </w:rPr>
        <w:t xml:space="preserve"> </w:t>
      </w:r>
      <w:r w:rsidR="00B2572B" w:rsidRPr="00AC25BD">
        <w:rPr>
          <w:rFonts w:ascii="GHEA Grapalat" w:hAnsi="GHEA Grapalat"/>
        </w:rPr>
        <w:t>___</w:t>
      </w:r>
      <w:r w:rsidRPr="00AC25BD">
        <w:rPr>
          <w:rFonts w:ascii="GHEA Grapalat" w:hAnsi="GHEA Grapalat"/>
        </w:rPr>
        <w:t>________________________</w:t>
      </w:r>
      <w:r w:rsidR="00B2572B" w:rsidRPr="00AC25BD">
        <w:rPr>
          <w:rFonts w:ascii="GHEA Grapalat" w:hAnsi="GHEA Grapalat"/>
        </w:rPr>
        <w:t>____</w:t>
      </w:r>
      <w:r w:rsidR="00191D27" w:rsidRPr="00AC25BD">
        <w:rPr>
          <w:rFonts w:ascii="GHEA Grapalat" w:hAnsi="GHEA Grapalat"/>
        </w:rPr>
        <w:t>___</w:t>
      </w:r>
    </w:p>
    <w:p w:rsidR="005646FC" w:rsidRPr="00AC25BD" w:rsidRDefault="005646FC" w:rsidP="00B46D58">
      <w:pPr>
        <w:widowControl w:val="0"/>
        <w:spacing w:after="160"/>
        <w:ind w:left="6237"/>
        <w:jc w:val="both"/>
        <w:rPr>
          <w:rFonts w:ascii="GHEA Grapalat" w:hAnsi="GHEA Grapalat"/>
          <w:vertAlign w:val="superscript"/>
        </w:rPr>
      </w:pPr>
      <w:r w:rsidRPr="00AC25BD">
        <w:rPr>
          <w:rFonts w:ascii="GHEA Grapalat" w:hAnsi="GHEA Grapalat"/>
          <w:vertAlign w:val="superscript"/>
        </w:rPr>
        <w:t>наименование участника</w:t>
      </w:r>
    </w:p>
    <w:p w:rsidR="00B2572B" w:rsidRPr="00AC25BD" w:rsidRDefault="00B2572B" w:rsidP="00B46D58">
      <w:pPr>
        <w:widowControl w:val="0"/>
        <w:spacing w:after="160"/>
        <w:jc w:val="both"/>
        <w:rPr>
          <w:rFonts w:ascii="GHEA Grapalat" w:hAnsi="GHEA Grapalat"/>
        </w:rPr>
      </w:pPr>
      <w:r w:rsidRPr="00AC25BD">
        <w:rPr>
          <w:rFonts w:ascii="GHEA Grapalat" w:hAnsi="GHEA Grapalat"/>
        </w:rPr>
        <w:t>предлагает</w:t>
      </w:r>
      <w:r w:rsidR="005646FC" w:rsidRPr="00AC25BD">
        <w:rPr>
          <w:rFonts w:ascii="GHEA Grapalat" w:hAnsi="GHEA Grapalat"/>
        </w:rPr>
        <w:t xml:space="preserve"> </w:t>
      </w:r>
      <w:r w:rsidRPr="00AC25BD">
        <w:rPr>
          <w:rFonts w:ascii="GHEA Grapalat" w:hAnsi="GHEA Grapalat"/>
        </w:rPr>
        <w:t>выполнить договор по нижеуказанным общим ценам:</w:t>
      </w:r>
    </w:p>
    <w:p w:rsidR="00B2572B" w:rsidRPr="00AC25BD" w:rsidRDefault="005646FC" w:rsidP="00B46D58">
      <w:pPr>
        <w:widowControl w:val="0"/>
        <w:spacing w:after="160"/>
        <w:jc w:val="right"/>
        <w:rPr>
          <w:rFonts w:ascii="GHEA Grapalat" w:hAnsi="GHEA Grapalat"/>
        </w:rPr>
      </w:pPr>
      <w:r w:rsidRPr="00AC25BD">
        <w:rPr>
          <w:rFonts w:ascii="GHEA Grapalat" w:hAnsi="GHEA Grapalat"/>
        </w:rPr>
        <w:t>д</w:t>
      </w:r>
      <w:r w:rsidR="00B2572B" w:rsidRPr="00AC25BD">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18"/>
        <w:gridCol w:w="1701"/>
        <w:gridCol w:w="2126"/>
        <w:gridCol w:w="1843"/>
        <w:gridCol w:w="1701"/>
      </w:tblGrid>
      <w:tr w:rsidR="00A93E58" w:rsidRPr="00AC25BD" w:rsidTr="00356525">
        <w:trPr>
          <w:trHeight w:val="916"/>
          <w:jc w:val="center"/>
        </w:trPr>
        <w:tc>
          <w:tcPr>
            <w:tcW w:w="1018" w:type="dxa"/>
            <w:tcBorders>
              <w:top w:val="single" w:sz="4" w:space="0" w:color="auto"/>
              <w:left w:val="single" w:sz="4" w:space="0" w:color="auto"/>
              <w:right w:val="single" w:sz="4" w:space="0" w:color="auto"/>
            </w:tcBorders>
            <w:vAlign w:val="center"/>
          </w:tcPr>
          <w:p w:rsidR="00A93E58" w:rsidRPr="00AC25BD" w:rsidRDefault="00A93E58" w:rsidP="00B46D58">
            <w:pPr>
              <w:widowControl w:val="0"/>
              <w:jc w:val="center"/>
              <w:rPr>
                <w:rFonts w:ascii="GHEA Grapalat" w:hAnsi="GHEA Grapalat"/>
                <w:b/>
                <w:bCs/>
                <w:sz w:val="20"/>
                <w:szCs w:val="20"/>
                <w:lang w:val="en-US"/>
              </w:rPr>
            </w:pPr>
            <w:r w:rsidRPr="00AC25BD">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A93E58" w:rsidRPr="00AC25BD" w:rsidRDefault="00A93E58" w:rsidP="00B46D58">
            <w:pPr>
              <w:widowControl w:val="0"/>
              <w:jc w:val="center"/>
              <w:rPr>
                <w:rFonts w:ascii="GHEA Grapalat" w:hAnsi="GHEA Grapalat"/>
                <w:b/>
                <w:bCs/>
                <w:sz w:val="20"/>
                <w:szCs w:val="20"/>
              </w:rPr>
            </w:pPr>
            <w:r w:rsidRPr="00AC25BD">
              <w:rPr>
                <w:rFonts w:ascii="GHEA Grapalat" w:hAnsi="GHEA Grapalat"/>
                <w:b/>
                <w:sz w:val="20"/>
                <w:szCs w:val="20"/>
              </w:rPr>
              <w:t>Наименование товара</w:t>
            </w:r>
          </w:p>
        </w:tc>
        <w:tc>
          <w:tcPr>
            <w:tcW w:w="2126" w:type="dxa"/>
            <w:tcBorders>
              <w:top w:val="single" w:sz="4" w:space="0" w:color="auto"/>
              <w:left w:val="single" w:sz="4" w:space="0" w:color="auto"/>
              <w:right w:val="single" w:sz="4" w:space="0" w:color="auto"/>
            </w:tcBorders>
            <w:vAlign w:val="center"/>
          </w:tcPr>
          <w:p w:rsidR="00D8673A" w:rsidRPr="00AC25BD" w:rsidRDefault="00A93E58" w:rsidP="00B46D58">
            <w:pPr>
              <w:widowControl w:val="0"/>
              <w:jc w:val="center"/>
              <w:rPr>
                <w:rFonts w:ascii="GHEA Grapalat" w:hAnsi="GHEA Grapalat"/>
                <w:b/>
                <w:sz w:val="20"/>
                <w:szCs w:val="20"/>
              </w:rPr>
            </w:pPr>
            <w:r w:rsidRPr="00AC25BD">
              <w:rPr>
                <w:rFonts w:ascii="GHEA Grapalat" w:hAnsi="GHEA Grapalat"/>
                <w:b/>
                <w:sz w:val="20"/>
                <w:szCs w:val="20"/>
              </w:rPr>
              <w:t>Стоимость</w:t>
            </w:r>
          </w:p>
          <w:p w:rsidR="00D8673A" w:rsidRPr="00AC25BD" w:rsidRDefault="00D8673A" w:rsidP="00B46D58">
            <w:pPr>
              <w:widowControl w:val="0"/>
              <w:jc w:val="center"/>
              <w:rPr>
                <w:rFonts w:ascii="GHEA Grapalat" w:hAnsi="GHEA Grapalat"/>
                <w:i/>
                <w:sz w:val="20"/>
                <w:szCs w:val="20"/>
              </w:rPr>
            </w:pPr>
            <w:r w:rsidRPr="00AC25BD">
              <w:rPr>
                <w:rFonts w:ascii="GHEA Grapalat" w:hAnsi="GHEA Grapalat"/>
                <w:i/>
                <w:sz w:val="20"/>
                <w:szCs w:val="20"/>
              </w:rPr>
              <w:t>(совокупность себестоимости и прогнозируемой прибыли)</w:t>
            </w:r>
          </w:p>
          <w:p w:rsidR="00A93E58" w:rsidRPr="00AC25BD" w:rsidRDefault="00A93E58" w:rsidP="00B46D58">
            <w:pPr>
              <w:widowControl w:val="0"/>
              <w:jc w:val="center"/>
              <w:rPr>
                <w:rFonts w:ascii="GHEA Grapalat" w:hAnsi="GHEA Grapalat"/>
                <w:b/>
                <w:sz w:val="20"/>
                <w:szCs w:val="20"/>
              </w:rPr>
            </w:pPr>
            <w:r w:rsidRPr="00AC25BD">
              <w:rPr>
                <w:rFonts w:ascii="GHEA Grapalat" w:hAnsi="GHEA Grapalat"/>
                <w:b/>
                <w:sz w:val="20"/>
                <w:szCs w:val="20"/>
              </w:rPr>
              <w:t xml:space="preserve"> /прописью и цифрами/</w:t>
            </w:r>
          </w:p>
        </w:tc>
        <w:tc>
          <w:tcPr>
            <w:tcW w:w="1843" w:type="dxa"/>
            <w:tcBorders>
              <w:top w:val="single" w:sz="4" w:space="0" w:color="auto"/>
              <w:left w:val="single" w:sz="4" w:space="0" w:color="auto"/>
              <w:right w:val="single" w:sz="4" w:space="0" w:color="auto"/>
            </w:tcBorders>
            <w:vAlign w:val="center"/>
          </w:tcPr>
          <w:p w:rsidR="00A93E58" w:rsidRPr="00AC25BD" w:rsidRDefault="00A93E58" w:rsidP="00B46D58">
            <w:pPr>
              <w:widowControl w:val="0"/>
              <w:jc w:val="center"/>
              <w:rPr>
                <w:rFonts w:ascii="GHEA Grapalat" w:hAnsi="GHEA Grapalat"/>
                <w:b/>
                <w:bCs/>
                <w:sz w:val="20"/>
                <w:szCs w:val="20"/>
              </w:rPr>
            </w:pPr>
            <w:r w:rsidRPr="00AC25BD">
              <w:rPr>
                <w:rFonts w:ascii="GHEA Grapalat" w:hAnsi="GHEA Grapalat"/>
                <w:b/>
                <w:sz w:val="20"/>
                <w:szCs w:val="20"/>
              </w:rPr>
              <w:t>НДС</w:t>
            </w:r>
            <w:r w:rsidRPr="00AC25BD">
              <w:rPr>
                <w:rStyle w:val="FootnoteReference"/>
                <w:rFonts w:ascii="GHEA Grapalat" w:hAnsi="GHEA Grapalat"/>
                <w:b/>
                <w:sz w:val="20"/>
                <w:szCs w:val="20"/>
              </w:rPr>
              <w:footnoteReference w:customMarkFollows="1" w:id="15"/>
              <w:t>**</w:t>
            </w:r>
            <w:r w:rsidRPr="00AC25BD">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A93E58" w:rsidRPr="00AC25BD" w:rsidRDefault="00A93E58" w:rsidP="00B46D58">
            <w:pPr>
              <w:widowControl w:val="0"/>
              <w:jc w:val="center"/>
              <w:rPr>
                <w:rFonts w:ascii="GHEA Grapalat" w:hAnsi="GHEA Grapalat"/>
                <w:b/>
                <w:bCs/>
                <w:sz w:val="20"/>
                <w:szCs w:val="20"/>
              </w:rPr>
            </w:pPr>
            <w:r w:rsidRPr="00AC25BD">
              <w:rPr>
                <w:rFonts w:ascii="GHEA Grapalat" w:hAnsi="GHEA Grapalat"/>
                <w:b/>
                <w:sz w:val="20"/>
                <w:szCs w:val="20"/>
              </w:rPr>
              <w:t>Общая цена</w:t>
            </w:r>
          </w:p>
          <w:p w:rsidR="00A93E58" w:rsidRPr="00AC25BD" w:rsidRDefault="00A93E58" w:rsidP="00B46D58">
            <w:pPr>
              <w:widowControl w:val="0"/>
              <w:jc w:val="center"/>
              <w:rPr>
                <w:rFonts w:ascii="GHEA Grapalat" w:hAnsi="GHEA Grapalat"/>
                <w:b/>
                <w:bCs/>
                <w:sz w:val="20"/>
                <w:szCs w:val="20"/>
              </w:rPr>
            </w:pPr>
            <w:r w:rsidRPr="00AC25BD">
              <w:rPr>
                <w:rFonts w:ascii="GHEA Grapalat" w:hAnsi="GHEA Grapalat"/>
                <w:b/>
                <w:sz w:val="20"/>
                <w:szCs w:val="20"/>
              </w:rPr>
              <w:t>/прописью и цифрами/</w:t>
            </w:r>
          </w:p>
        </w:tc>
      </w:tr>
      <w:tr w:rsidR="00A93E58" w:rsidRPr="00AC25BD" w:rsidTr="00356525">
        <w:trPr>
          <w:jc w:val="center"/>
        </w:trPr>
        <w:tc>
          <w:tcPr>
            <w:tcW w:w="1018" w:type="dxa"/>
            <w:tcBorders>
              <w:top w:val="single" w:sz="4" w:space="0" w:color="auto"/>
              <w:left w:val="single" w:sz="4" w:space="0" w:color="auto"/>
              <w:bottom w:val="single" w:sz="4" w:space="0" w:color="auto"/>
              <w:right w:val="single" w:sz="4" w:space="0" w:color="auto"/>
            </w:tcBorders>
            <w:shd w:val="clear" w:color="auto" w:fill="99CCFF"/>
            <w:vAlign w:val="center"/>
          </w:tcPr>
          <w:p w:rsidR="00A93E58" w:rsidRPr="00AC25BD" w:rsidRDefault="00A93E58" w:rsidP="00B46D58">
            <w:pPr>
              <w:widowControl w:val="0"/>
              <w:jc w:val="center"/>
              <w:rPr>
                <w:rFonts w:ascii="GHEA Grapalat" w:hAnsi="GHEA Grapalat"/>
                <w:b/>
                <w:i/>
                <w:sz w:val="20"/>
                <w:szCs w:val="20"/>
              </w:rPr>
            </w:pPr>
            <w:r w:rsidRPr="00AC25BD">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A93E58" w:rsidRPr="00AC25BD" w:rsidRDefault="00A93E58" w:rsidP="00B46D58">
            <w:pPr>
              <w:widowControl w:val="0"/>
              <w:jc w:val="center"/>
              <w:rPr>
                <w:rFonts w:ascii="GHEA Grapalat" w:hAnsi="GHEA Grapalat"/>
                <w:b/>
                <w:i/>
                <w:sz w:val="20"/>
                <w:szCs w:val="20"/>
              </w:rPr>
            </w:pPr>
            <w:r w:rsidRPr="00AC25BD">
              <w:rPr>
                <w:rFonts w:ascii="GHEA Grapalat" w:hAnsi="GHEA Grapalat"/>
                <w:b/>
                <w:i/>
                <w:sz w:val="20"/>
                <w:szCs w:val="20"/>
              </w:rPr>
              <w:t>2</w:t>
            </w:r>
          </w:p>
        </w:tc>
        <w:tc>
          <w:tcPr>
            <w:tcW w:w="2126" w:type="dxa"/>
            <w:tcBorders>
              <w:top w:val="single" w:sz="4" w:space="0" w:color="auto"/>
              <w:left w:val="single" w:sz="4" w:space="0" w:color="auto"/>
              <w:bottom w:val="single" w:sz="4" w:space="0" w:color="auto"/>
              <w:right w:val="single" w:sz="4" w:space="0" w:color="auto"/>
            </w:tcBorders>
            <w:shd w:val="clear" w:color="auto" w:fill="99CCFF"/>
          </w:tcPr>
          <w:p w:rsidR="00A93E58" w:rsidRPr="00AC25BD" w:rsidRDefault="00A93E58" w:rsidP="00B46D58">
            <w:pPr>
              <w:widowControl w:val="0"/>
              <w:jc w:val="center"/>
              <w:rPr>
                <w:rFonts w:ascii="GHEA Grapalat" w:hAnsi="GHEA Grapalat"/>
                <w:i/>
                <w:sz w:val="20"/>
                <w:szCs w:val="20"/>
              </w:rPr>
            </w:pPr>
            <w:r w:rsidRPr="00AC25BD">
              <w:rPr>
                <w:rFonts w:ascii="GHEA Grapalat" w:hAnsi="GHEA Grapalat"/>
                <w:b/>
                <w:i/>
                <w:sz w:val="20"/>
                <w:szCs w:val="20"/>
              </w:rPr>
              <w:t>3</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A93E58" w:rsidRPr="00AC25BD" w:rsidRDefault="00A93E58" w:rsidP="00B46D58">
            <w:pPr>
              <w:widowControl w:val="0"/>
              <w:jc w:val="center"/>
              <w:rPr>
                <w:rFonts w:ascii="GHEA Grapalat" w:hAnsi="GHEA Grapalat"/>
                <w:i/>
                <w:sz w:val="20"/>
                <w:szCs w:val="20"/>
              </w:rPr>
            </w:pPr>
            <w:r w:rsidRPr="00AC25BD">
              <w:rPr>
                <w:rFonts w:ascii="GHEA Grapalat" w:hAnsi="GHEA Grapalat"/>
                <w:b/>
                <w:i/>
                <w:sz w:val="20"/>
                <w:szCs w:val="20"/>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A93E58" w:rsidRPr="00AC25BD" w:rsidRDefault="00A93E58" w:rsidP="00A93E58">
            <w:pPr>
              <w:widowControl w:val="0"/>
              <w:jc w:val="center"/>
              <w:rPr>
                <w:rFonts w:ascii="GHEA Grapalat" w:hAnsi="GHEA Grapalat"/>
                <w:i/>
                <w:sz w:val="20"/>
                <w:szCs w:val="20"/>
              </w:rPr>
            </w:pPr>
            <w:r w:rsidRPr="00AC25BD">
              <w:rPr>
                <w:rFonts w:ascii="GHEA Grapalat" w:hAnsi="GHEA Grapalat"/>
                <w:b/>
                <w:i/>
                <w:sz w:val="20"/>
                <w:szCs w:val="20"/>
              </w:rPr>
              <w:t>5=3+4</w:t>
            </w:r>
          </w:p>
        </w:tc>
      </w:tr>
      <w:tr w:rsidR="00A93E58" w:rsidRPr="00AC25BD" w:rsidTr="00356525">
        <w:trPr>
          <w:trHeight w:val="20"/>
          <w:jc w:val="center"/>
        </w:trPr>
        <w:tc>
          <w:tcPr>
            <w:tcW w:w="1018" w:type="dxa"/>
            <w:tcBorders>
              <w:top w:val="single" w:sz="4" w:space="0" w:color="auto"/>
              <w:left w:val="single" w:sz="4" w:space="0" w:color="auto"/>
              <w:bottom w:val="single" w:sz="4" w:space="0" w:color="auto"/>
              <w:right w:val="single" w:sz="4" w:space="0" w:color="auto"/>
            </w:tcBorders>
            <w:vAlign w:val="center"/>
          </w:tcPr>
          <w:p w:rsidR="00A93E58" w:rsidRPr="00AC25BD" w:rsidRDefault="00A93E58" w:rsidP="00B46D58">
            <w:pPr>
              <w:widowControl w:val="0"/>
              <w:jc w:val="center"/>
              <w:rPr>
                <w:rFonts w:ascii="GHEA Grapalat" w:hAnsi="GHEA Grapalat"/>
                <w:b/>
                <w:bCs/>
                <w:sz w:val="20"/>
                <w:szCs w:val="20"/>
              </w:rPr>
            </w:pPr>
            <w:r w:rsidRPr="00AC25BD">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A93E58" w:rsidRPr="00AC25BD" w:rsidRDefault="00A93E58" w:rsidP="00B46D58">
            <w:pPr>
              <w:widowControl w:val="0"/>
              <w:rPr>
                <w:rFonts w:ascii="GHEA Grapalat" w:hAnsi="GHEA Grapalat"/>
                <w:sz w:val="20"/>
                <w:szCs w:val="20"/>
              </w:rPr>
            </w:pPr>
            <w:r w:rsidRPr="00AC25BD">
              <w:rPr>
                <w:rFonts w:ascii="GHEA Grapalat" w:hAnsi="GHEA Grapalat"/>
                <w:sz w:val="20"/>
                <w:szCs w:val="20"/>
                <w:u w:val="single"/>
                <w:vertAlign w:val="subscript"/>
              </w:rPr>
              <w:t>"Наименование лота предмета закупки № 1"</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93E58" w:rsidRPr="00AC25BD" w:rsidRDefault="00A93E58" w:rsidP="00B46D58">
            <w:pPr>
              <w:widowControl w:val="0"/>
              <w:jc w:val="center"/>
              <w:rPr>
                <w:rFonts w:ascii="GHEA Grapalat" w:hAnsi="GHEA Grapalat"/>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93E58" w:rsidRPr="00AC25BD" w:rsidRDefault="00A93E58"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93E58" w:rsidRPr="00AC25BD" w:rsidRDefault="00A93E58" w:rsidP="00B46D58">
            <w:pPr>
              <w:widowControl w:val="0"/>
              <w:jc w:val="center"/>
              <w:rPr>
                <w:rFonts w:ascii="GHEA Grapalat" w:hAnsi="GHEA Grapalat"/>
                <w:sz w:val="20"/>
                <w:szCs w:val="20"/>
              </w:rPr>
            </w:pPr>
          </w:p>
        </w:tc>
      </w:tr>
      <w:tr w:rsidR="00A93E58" w:rsidRPr="00AC25BD" w:rsidTr="00356525">
        <w:trPr>
          <w:trHeight w:val="664"/>
          <w:jc w:val="center"/>
        </w:trPr>
        <w:tc>
          <w:tcPr>
            <w:tcW w:w="1018" w:type="dxa"/>
            <w:tcBorders>
              <w:top w:val="single" w:sz="4" w:space="0" w:color="auto"/>
              <w:left w:val="single" w:sz="4" w:space="0" w:color="auto"/>
              <w:bottom w:val="single" w:sz="4" w:space="0" w:color="auto"/>
              <w:right w:val="single" w:sz="4" w:space="0" w:color="auto"/>
            </w:tcBorders>
            <w:vAlign w:val="center"/>
          </w:tcPr>
          <w:p w:rsidR="00A93E58" w:rsidRPr="00AC25BD" w:rsidRDefault="00A93E58" w:rsidP="00B46D58">
            <w:pPr>
              <w:widowControl w:val="0"/>
              <w:jc w:val="center"/>
              <w:rPr>
                <w:rFonts w:ascii="GHEA Grapalat" w:hAnsi="GHEA Grapalat"/>
                <w:b/>
                <w:bCs/>
                <w:sz w:val="20"/>
                <w:szCs w:val="20"/>
              </w:rPr>
            </w:pPr>
            <w:r w:rsidRPr="00AC25BD">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A93E58" w:rsidRPr="00AC25BD" w:rsidRDefault="00A93E58" w:rsidP="00B46D58">
            <w:pPr>
              <w:widowControl w:val="0"/>
              <w:rPr>
                <w:rFonts w:ascii="GHEA Grapalat" w:hAnsi="GHEA Grapalat"/>
                <w:sz w:val="20"/>
                <w:szCs w:val="20"/>
              </w:rPr>
            </w:pPr>
            <w:r w:rsidRPr="00AC25BD">
              <w:rPr>
                <w:rFonts w:ascii="GHEA Grapalat" w:hAnsi="GHEA Grapalat"/>
                <w:sz w:val="20"/>
                <w:szCs w:val="20"/>
                <w:u w:val="single"/>
                <w:vertAlign w:val="subscript"/>
              </w:rPr>
              <w:t>"Наименование лота предмета закупки № 2"</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93E58" w:rsidRPr="00AC25BD" w:rsidRDefault="00A93E58" w:rsidP="00B46D58">
            <w:pPr>
              <w:widowControl w:val="0"/>
              <w:jc w:val="center"/>
              <w:rPr>
                <w:rFonts w:ascii="GHEA Grapalat" w:hAnsi="GHEA Grapalat"/>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93E58" w:rsidRPr="00AC25BD" w:rsidRDefault="00A93E58"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93E58" w:rsidRPr="00AC25BD" w:rsidRDefault="00A93E58" w:rsidP="00B46D58">
            <w:pPr>
              <w:widowControl w:val="0"/>
              <w:rPr>
                <w:rFonts w:ascii="GHEA Grapalat" w:hAnsi="GHEA Grapalat"/>
                <w:sz w:val="20"/>
                <w:szCs w:val="20"/>
              </w:rPr>
            </w:pPr>
          </w:p>
        </w:tc>
      </w:tr>
      <w:tr w:rsidR="00A93E58" w:rsidRPr="00AC25BD" w:rsidTr="00356525">
        <w:trPr>
          <w:trHeight w:val="20"/>
          <w:jc w:val="center"/>
        </w:trPr>
        <w:tc>
          <w:tcPr>
            <w:tcW w:w="1018" w:type="dxa"/>
            <w:tcBorders>
              <w:top w:val="single" w:sz="4" w:space="0" w:color="auto"/>
              <w:left w:val="single" w:sz="4" w:space="0" w:color="auto"/>
              <w:bottom w:val="single" w:sz="4" w:space="0" w:color="auto"/>
              <w:right w:val="single" w:sz="4" w:space="0" w:color="auto"/>
            </w:tcBorders>
            <w:vAlign w:val="center"/>
          </w:tcPr>
          <w:p w:rsidR="00A93E58" w:rsidRPr="00AC25BD" w:rsidRDefault="00A93E58" w:rsidP="00B46D58">
            <w:pPr>
              <w:widowControl w:val="0"/>
              <w:jc w:val="center"/>
              <w:rPr>
                <w:rFonts w:ascii="GHEA Grapalat" w:hAnsi="GHEA Grapalat"/>
                <w:b/>
                <w:bCs/>
                <w:sz w:val="20"/>
                <w:szCs w:val="20"/>
              </w:rPr>
            </w:pPr>
            <w:r w:rsidRPr="00AC25BD">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A93E58" w:rsidRPr="00AC25BD" w:rsidRDefault="00A93E58" w:rsidP="00B46D58">
            <w:pPr>
              <w:widowControl w:val="0"/>
              <w:rPr>
                <w:rFonts w:ascii="GHEA Grapalat" w:hAnsi="GHEA Grapalat"/>
                <w:sz w:val="20"/>
                <w:szCs w:val="20"/>
              </w:rPr>
            </w:pPr>
            <w:r w:rsidRPr="00AC25BD">
              <w:rPr>
                <w:rFonts w:ascii="GHEA Grapalat" w:hAnsi="GHEA Grapalat"/>
                <w:sz w:val="20"/>
                <w:szCs w:val="20"/>
                <w:u w:val="single"/>
                <w:vertAlign w:val="subscript"/>
              </w:rPr>
              <w:t>"Наименование лота предмета закупки № 3"</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93E58" w:rsidRPr="00AC25BD" w:rsidRDefault="00A93E58" w:rsidP="00B46D58">
            <w:pPr>
              <w:widowControl w:val="0"/>
              <w:jc w:val="center"/>
              <w:rPr>
                <w:rFonts w:ascii="GHEA Grapalat" w:hAnsi="GHEA Grapalat"/>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93E58" w:rsidRPr="00AC25BD" w:rsidRDefault="00A93E58"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93E58" w:rsidRPr="00AC25BD" w:rsidRDefault="00A93E58" w:rsidP="00B46D58">
            <w:pPr>
              <w:widowControl w:val="0"/>
              <w:jc w:val="center"/>
              <w:rPr>
                <w:rFonts w:ascii="GHEA Grapalat" w:hAnsi="GHEA Grapalat"/>
                <w:sz w:val="20"/>
                <w:szCs w:val="20"/>
              </w:rPr>
            </w:pPr>
          </w:p>
        </w:tc>
      </w:tr>
      <w:tr w:rsidR="00A93E58" w:rsidRPr="00AC25BD" w:rsidTr="00356525">
        <w:trPr>
          <w:trHeight w:val="20"/>
          <w:jc w:val="center"/>
        </w:trPr>
        <w:tc>
          <w:tcPr>
            <w:tcW w:w="1018" w:type="dxa"/>
            <w:tcBorders>
              <w:top w:val="single" w:sz="4" w:space="0" w:color="auto"/>
              <w:left w:val="single" w:sz="4" w:space="0" w:color="auto"/>
              <w:bottom w:val="single" w:sz="4" w:space="0" w:color="auto"/>
              <w:right w:val="single" w:sz="4" w:space="0" w:color="auto"/>
            </w:tcBorders>
            <w:vAlign w:val="center"/>
          </w:tcPr>
          <w:p w:rsidR="00A93E58" w:rsidRPr="00AC25BD" w:rsidRDefault="00A93E58" w:rsidP="00B46D58">
            <w:pPr>
              <w:widowControl w:val="0"/>
              <w:jc w:val="center"/>
              <w:rPr>
                <w:rFonts w:ascii="GHEA Grapalat" w:hAnsi="GHEA Grapalat"/>
                <w:b/>
                <w:bCs/>
                <w:sz w:val="20"/>
                <w:szCs w:val="20"/>
              </w:rPr>
            </w:pPr>
            <w:r w:rsidRPr="00AC25BD">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A93E58" w:rsidRPr="00AC25BD" w:rsidRDefault="00A93E58" w:rsidP="00B46D58">
            <w:pPr>
              <w:widowControl w:val="0"/>
              <w:rPr>
                <w:rFonts w:ascii="GHEA Grapalat" w:hAnsi="GHEA Grapalat"/>
                <w:sz w:val="20"/>
                <w:szCs w:val="20"/>
              </w:rPr>
            </w:pPr>
            <w:r w:rsidRPr="00AC25BD">
              <w:rPr>
                <w:rFonts w:ascii="GHEA Grapalat" w:hAnsi="GHEA Grapalat"/>
                <w:sz w:val="20"/>
                <w:szCs w:val="20"/>
              </w:rPr>
              <w:t>...</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93E58" w:rsidRPr="00AC25BD" w:rsidRDefault="00A93E58" w:rsidP="00B46D58">
            <w:pPr>
              <w:widowControl w:val="0"/>
              <w:jc w:val="center"/>
              <w:rPr>
                <w:rFonts w:ascii="GHEA Grapalat" w:hAnsi="GHEA Grapalat"/>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93E58" w:rsidRPr="00AC25BD" w:rsidRDefault="00A93E58"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93E58" w:rsidRPr="00AC25BD" w:rsidRDefault="00A93E58" w:rsidP="00B46D58">
            <w:pPr>
              <w:widowControl w:val="0"/>
              <w:jc w:val="center"/>
              <w:rPr>
                <w:rFonts w:ascii="GHEA Grapalat" w:hAnsi="GHEA Grapalat"/>
                <w:sz w:val="20"/>
                <w:szCs w:val="20"/>
              </w:rPr>
            </w:pPr>
          </w:p>
        </w:tc>
      </w:tr>
      <w:tr w:rsidR="00A93E58" w:rsidRPr="00AC25BD" w:rsidTr="00356525">
        <w:trPr>
          <w:trHeight w:val="270"/>
          <w:jc w:val="center"/>
        </w:trPr>
        <w:tc>
          <w:tcPr>
            <w:tcW w:w="1018" w:type="dxa"/>
            <w:tcBorders>
              <w:top w:val="single" w:sz="4" w:space="0" w:color="auto"/>
              <w:left w:val="single" w:sz="4" w:space="0" w:color="auto"/>
              <w:bottom w:val="single" w:sz="4" w:space="0" w:color="auto"/>
              <w:right w:val="single" w:sz="4" w:space="0" w:color="auto"/>
            </w:tcBorders>
            <w:vAlign w:val="center"/>
          </w:tcPr>
          <w:p w:rsidR="00A93E58" w:rsidRPr="00AC25BD" w:rsidRDefault="00A93E58" w:rsidP="00B46D58">
            <w:pPr>
              <w:widowControl w:val="0"/>
              <w:jc w:val="center"/>
              <w:rPr>
                <w:rFonts w:ascii="GHEA Grapalat" w:hAnsi="GHEA Grapalat"/>
                <w:b/>
                <w:bCs/>
                <w:sz w:val="20"/>
                <w:szCs w:val="20"/>
              </w:rPr>
            </w:pPr>
            <w:r w:rsidRPr="00AC25BD">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A93E58" w:rsidRPr="00AC25BD" w:rsidRDefault="00A93E58" w:rsidP="00B46D58">
            <w:pPr>
              <w:widowControl w:val="0"/>
              <w:rPr>
                <w:rFonts w:ascii="GHEA Grapalat" w:hAnsi="GHEA Grapalat"/>
                <w:sz w:val="20"/>
                <w:szCs w:val="20"/>
              </w:rPr>
            </w:pPr>
            <w:r w:rsidRPr="00AC25BD">
              <w:rPr>
                <w:rFonts w:ascii="GHEA Grapalat" w:hAnsi="GHEA Grapalat"/>
                <w:sz w:val="20"/>
                <w:szCs w:val="20"/>
              </w:rPr>
              <w:t>...</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A93E58" w:rsidRPr="00AC25BD" w:rsidRDefault="00A93E58" w:rsidP="00B46D58">
            <w:pPr>
              <w:widowControl w:val="0"/>
              <w:jc w:val="center"/>
              <w:rPr>
                <w:rFonts w:ascii="GHEA Grapalat" w:hAnsi="GHEA Grapalat"/>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A93E58" w:rsidRPr="00AC25BD" w:rsidRDefault="00A93E58"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93E58" w:rsidRPr="00AC25BD" w:rsidRDefault="00A93E58" w:rsidP="00B46D58">
            <w:pPr>
              <w:widowControl w:val="0"/>
              <w:jc w:val="center"/>
              <w:rPr>
                <w:rFonts w:ascii="GHEA Grapalat" w:hAnsi="GHEA Grapalat"/>
                <w:sz w:val="20"/>
                <w:szCs w:val="20"/>
              </w:rPr>
            </w:pPr>
          </w:p>
        </w:tc>
      </w:tr>
    </w:tbl>
    <w:p w:rsidR="00374F4A" w:rsidRPr="00AC25BD" w:rsidRDefault="00374F4A" w:rsidP="00B46D58">
      <w:pPr>
        <w:widowControl w:val="0"/>
        <w:tabs>
          <w:tab w:val="left" w:pos="6804"/>
        </w:tabs>
        <w:jc w:val="center"/>
        <w:rPr>
          <w:rFonts w:ascii="GHEA Grapalat" w:hAnsi="GHEA Grapalat"/>
        </w:rPr>
      </w:pPr>
      <w:r w:rsidRPr="00AC25BD">
        <w:rPr>
          <w:rFonts w:ascii="GHEA Grapalat" w:hAnsi="GHEA Grapalat"/>
        </w:rPr>
        <w:t>_________________________________________________</w:t>
      </w:r>
      <w:r w:rsidRPr="00AC25BD">
        <w:rPr>
          <w:rFonts w:ascii="GHEA Grapalat" w:hAnsi="GHEA Grapalat"/>
        </w:rPr>
        <w:tab/>
        <w:t>_________________</w:t>
      </w:r>
    </w:p>
    <w:p w:rsidR="00374F4A" w:rsidRPr="00AC25BD" w:rsidRDefault="00374F4A" w:rsidP="00B46D58">
      <w:pPr>
        <w:widowControl w:val="0"/>
        <w:tabs>
          <w:tab w:val="left" w:pos="7513"/>
        </w:tabs>
        <w:spacing w:after="160"/>
        <w:ind w:left="709"/>
        <w:jc w:val="both"/>
        <w:rPr>
          <w:rFonts w:ascii="GHEA Grapalat" w:hAnsi="GHEA Grapalat" w:cs="Arial"/>
          <w:sz w:val="16"/>
        </w:rPr>
      </w:pPr>
      <w:r w:rsidRPr="00AC25BD">
        <w:rPr>
          <w:rFonts w:ascii="GHEA Grapalat" w:hAnsi="GHEA Grapalat"/>
          <w:sz w:val="16"/>
        </w:rPr>
        <w:t>наименование участника (должность, имя, фамилия руководителя</w:t>
      </w:r>
      <w:r w:rsidR="00335DAA" w:rsidRPr="00AC25BD">
        <w:rPr>
          <w:rFonts w:ascii="GHEA Grapalat" w:hAnsi="GHEA Grapalat"/>
          <w:sz w:val="16"/>
        </w:rPr>
        <w:t>)</w:t>
      </w:r>
      <w:r w:rsidRPr="00AC25BD">
        <w:rPr>
          <w:rFonts w:ascii="GHEA Grapalat" w:hAnsi="GHEA Grapalat"/>
          <w:sz w:val="16"/>
        </w:rPr>
        <w:tab/>
        <w:t>подпись</w:t>
      </w:r>
    </w:p>
    <w:p w:rsidR="00DC619D" w:rsidRPr="00AC25BD" w:rsidRDefault="00DC619D" w:rsidP="00B46D58">
      <w:pPr>
        <w:widowControl w:val="0"/>
        <w:spacing w:after="160"/>
        <w:jc w:val="both"/>
        <w:rPr>
          <w:rFonts w:ascii="GHEA Grapalat" w:hAnsi="GHEA Grapalat"/>
          <w:lang w:val="es-ES"/>
        </w:rPr>
      </w:pPr>
    </w:p>
    <w:p w:rsidR="00B2572B" w:rsidRPr="00AC25BD" w:rsidRDefault="00B2572B" w:rsidP="00B46D58">
      <w:pPr>
        <w:widowControl w:val="0"/>
        <w:spacing w:after="160"/>
        <w:jc w:val="right"/>
        <w:rPr>
          <w:rFonts w:ascii="GHEA Grapalat" w:hAnsi="GHEA Grapalat"/>
        </w:rPr>
      </w:pPr>
      <w:r w:rsidRPr="00AC25BD">
        <w:rPr>
          <w:rFonts w:ascii="GHEA Grapalat" w:hAnsi="GHEA Grapalat"/>
        </w:rPr>
        <w:t>М. П.</w:t>
      </w:r>
    </w:p>
    <w:p w:rsidR="00B217BB" w:rsidRPr="00AC25BD" w:rsidRDefault="00B217BB" w:rsidP="00B46D58">
      <w:pPr>
        <w:rPr>
          <w:rFonts w:ascii="GHEA Grapalat" w:hAnsi="GHEA Grapalat"/>
          <w:b/>
        </w:rPr>
      </w:pPr>
      <w:r w:rsidRPr="00AC25BD">
        <w:rPr>
          <w:rFonts w:ascii="GHEA Grapalat" w:hAnsi="GHEA Grapalat"/>
          <w:b/>
        </w:rPr>
        <w:br w:type="page"/>
      </w:r>
    </w:p>
    <w:p w:rsidR="003D2FE2" w:rsidRPr="00AC25BD" w:rsidRDefault="003D2FE2" w:rsidP="003D2FE2">
      <w:pPr>
        <w:widowControl w:val="0"/>
        <w:spacing w:after="160"/>
        <w:jc w:val="right"/>
        <w:rPr>
          <w:rFonts w:ascii="GHEA Grapalat" w:hAnsi="GHEA Grapalat" w:cs="GHEA Grapalat"/>
          <w:i/>
          <w:sz w:val="22"/>
          <w:szCs w:val="22"/>
        </w:rPr>
      </w:pPr>
      <w:r w:rsidRPr="00AC25BD">
        <w:rPr>
          <w:rFonts w:ascii="GHEA Grapalat" w:hAnsi="GHEA Grapalat"/>
          <w:i/>
          <w:sz w:val="22"/>
          <w:szCs w:val="22"/>
        </w:rPr>
        <w:lastRenderedPageBreak/>
        <w:t>Приложение № 4.</w:t>
      </w:r>
      <w:r w:rsidR="00321031" w:rsidRPr="00AC25BD">
        <w:rPr>
          <w:rFonts w:ascii="GHEA Grapalat" w:hAnsi="GHEA Grapalat"/>
          <w:i/>
          <w:sz w:val="22"/>
          <w:szCs w:val="22"/>
        </w:rPr>
        <w:t>2</w:t>
      </w:r>
    </w:p>
    <w:p w:rsidR="003D2FE2" w:rsidRPr="00AC25BD" w:rsidRDefault="003D2FE2" w:rsidP="003D2FE2">
      <w:pPr>
        <w:widowControl w:val="0"/>
        <w:spacing w:after="160"/>
        <w:jc w:val="right"/>
        <w:rPr>
          <w:rFonts w:ascii="GHEA Grapalat" w:hAnsi="GHEA Grapalat" w:cs="GHEA Grapalat"/>
          <w:i/>
          <w:sz w:val="22"/>
          <w:szCs w:val="22"/>
        </w:rPr>
      </w:pPr>
      <w:r w:rsidRPr="00AC25BD">
        <w:rPr>
          <w:rFonts w:ascii="GHEA Grapalat" w:hAnsi="GHEA Grapalat"/>
          <w:i/>
          <w:sz w:val="22"/>
          <w:szCs w:val="22"/>
        </w:rPr>
        <w:t xml:space="preserve">к Приглашению на </w:t>
      </w:r>
      <w:r w:rsidR="009F0873" w:rsidRPr="00AC25BD">
        <w:rPr>
          <w:rFonts w:ascii="GHEA Grapalat" w:hAnsi="GHEA Grapalat"/>
          <w:i/>
          <w:sz w:val="22"/>
          <w:szCs w:val="22"/>
        </w:rPr>
        <w:t>запрос котировок</w:t>
      </w:r>
      <w:r w:rsidRPr="00AC25BD">
        <w:rPr>
          <w:rFonts w:ascii="GHEA Grapalat" w:hAnsi="GHEA Grapalat" w:cs="GHEA Grapalat"/>
          <w:i/>
          <w:sz w:val="22"/>
          <w:szCs w:val="22"/>
        </w:rPr>
        <w:br/>
      </w:r>
      <w:r w:rsidRPr="00AC25BD">
        <w:rPr>
          <w:rFonts w:ascii="GHEA Grapalat" w:hAnsi="GHEA Grapalat"/>
          <w:i/>
          <w:sz w:val="22"/>
          <w:szCs w:val="22"/>
        </w:rPr>
        <w:t xml:space="preserve">под кодом </w:t>
      </w:r>
      <w:r w:rsidR="009F0873" w:rsidRPr="00AC25BD">
        <w:rPr>
          <w:rFonts w:ascii="GHEA Grapalat" w:hAnsi="GHEA Grapalat"/>
          <w:i/>
          <w:sz w:val="22"/>
          <w:szCs w:val="22"/>
        </w:rPr>
        <w:t>ՋԿ-ԳՀԱՊՁԲ-21/11</w:t>
      </w:r>
    </w:p>
    <w:p w:rsidR="003D2FE2" w:rsidRPr="00AC25BD" w:rsidRDefault="003D2FE2" w:rsidP="003D2FE2">
      <w:pPr>
        <w:widowControl w:val="0"/>
        <w:spacing w:after="160"/>
        <w:jc w:val="center"/>
        <w:rPr>
          <w:rFonts w:ascii="GHEA Grapalat" w:hAnsi="GHEA Grapalat"/>
          <w:b/>
          <w:sz w:val="22"/>
          <w:szCs w:val="22"/>
        </w:rPr>
      </w:pPr>
    </w:p>
    <w:p w:rsidR="003D2FE2" w:rsidRPr="00AC25BD" w:rsidRDefault="003D2FE2" w:rsidP="003D2FE2">
      <w:pPr>
        <w:widowControl w:val="0"/>
        <w:spacing w:after="160"/>
        <w:jc w:val="center"/>
        <w:rPr>
          <w:rFonts w:ascii="GHEA Grapalat" w:hAnsi="GHEA Grapalat" w:cs="GHEA Grapalat"/>
          <w:b/>
          <w:sz w:val="22"/>
          <w:szCs w:val="22"/>
        </w:rPr>
      </w:pPr>
      <w:r w:rsidRPr="00AC25BD">
        <w:rPr>
          <w:rFonts w:ascii="GHEA Grapalat" w:hAnsi="GHEA Grapalat"/>
          <w:b/>
          <w:sz w:val="22"/>
          <w:szCs w:val="22"/>
        </w:rPr>
        <w:t xml:space="preserve">СОГЛАШЕНИЕ О НЕУСТОЙКЕ </w:t>
      </w:r>
    </w:p>
    <w:p w:rsidR="003D2FE2" w:rsidRPr="00AC25BD" w:rsidRDefault="003D2FE2" w:rsidP="003D2FE2">
      <w:pPr>
        <w:widowControl w:val="0"/>
        <w:spacing w:after="160"/>
        <w:jc w:val="center"/>
        <w:rPr>
          <w:rFonts w:ascii="GHEA Grapalat" w:hAnsi="GHEA Grapalat" w:cs="GHEA Grapalat"/>
          <w:b/>
          <w:sz w:val="22"/>
          <w:szCs w:val="22"/>
        </w:rPr>
      </w:pPr>
      <w:r w:rsidRPr="00AC25BD">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AC25BD" w:rsidTr="00B932B8">
        <w:tc>
          <w:tcPr>
            <w:tcW w:w="4786" w:type="dxa"/>
          </w:tcPr>
          <w:p w:rsidR="003D2FE2" w:rsidRPr="00AC25BD" w:rsidRDefault="003D2FE2" w:rsidP="00B932B8">
            <w:pPr>
              <w:widowControl w:val="0"/>
              <w:spacing w:after="160"/>
              <w:rPr>
                <w:rFonts w:ascii="GHEA Grapalat" w:hAnsi="GHEA Grapalat" w:cs="GHEA Grapalat"/>
                <w:b/>
                <w:sz w:val="22"/>
                <w:szCs w:val="22"/>
                <w:lang w:val="en-US"/>
              </w:rPr>
            </w:pPr>
            <w:r w:rsidRPr="00AC25BD">
              <w:rPr>
                <w:rFonts w:ascii="GHEA Grapalat" w:hAnsi="GHEA Grapalat"/>
                <w:sz w:val="22"/>
                <w:szCs w:val="22"/>
              </w:rPr>
              <w:t>г. Ереван</w:t>
            </w:r>
          </w:p>
        </w:tc>
        <w:tc>
          <w:tcPr>
            <w:tcW w:w="4500" w:type="dxa"/>
          </w:tcPr>
          <w:p w:rsidR="003D2FE2" w:rsidRPr="00AC25BD" w:rsidRDefault="003D2FE2" w:rsidP="00B932B8">
            <w:pPr>
              <w:widowControl w:val="0"/>
              <w:spacing w:after="160"/>
              <w:jc w:val="right"/>
              <w:rPr>
                <w:rFonts w:ascii="GHEA Grapalat" w:hAnsi="GHEA Grapalat" w:cs="GHEA Grapalat"/>
                <w:b/>
                <w:sz w:val="22"/>
                <w:szCs w:val="22"/>
              </w:rPr>
            </w:pPr>
            <w:r w:rsidRPr="00AC25BD">
              <w:rPr>
                <w:rFonts w:ascii="GHEA Grapalat" w:hAnsi="GHEA Grapalat"/>
                <w:sz w:val="22"/>
                <w:szCs w:val="22"/>
              </w:rPr>
              <w:t>"</w:t>
            </w:r>
            <w:r w:rsidRPr="00AC25BD">
              <w:rPr>
                <w:rFonts w:ascii="GHEA Grapalat" w:hAnsi="GHEA Grapalat"/>
                <w:sz w:val="22"/>
                <w:szCs w:val="22"/>
                <w:lang w:val="en-US"/>
              </w:rPr>
              <w:tab/>
            </w:r>
            <w:r w:rsidRPr="00AC25BD">
              <w:rPr>
                <w:rFonts w:ascii="GHEA Grapalat" w:hAnsi="GHEA Grapalat"/>
                <w:sz w:val="22"/>
                <w:szCs w:val="22"/>
              </w:rPr>
              <w:t xml:space="preserve">" </w:t>
            </w:r>
            <w:r w:rsidRPr="00AC25BD">
              <w:rPr>
                <w:rFonts w:ascii="GHEA Grapalat" w:hAnsi="GHEA Grapalat"/>
                <w:sz w:val="22"/>
                <w:szCs w:val="22"/>
                <w:lang w:val="en-US"/>
              </w:rPr>
              <w:tab/>
            </w:r>
            <w:r w:rsidRPr="00AC25BD">
              <w:rPr>
                <w:rFonts w:ascii="GHEA Grapalat" w:hAnsi="GHEA Grapalat"/>
                <w:sz w:val="22"/>
                <w:szCs w:val="22"/>
              </w:rPr>
              <w:t>20</w:t>
            </w:r>
            <w:r w:rsidRPr="00AC25BD">
              <w:rPr>
                <w:rFonts w:ascii="GHEA Grapalat" w:hAnsi="GHEA Grapalat"/>
                <w:sz w:val="22"/>
                <w:szCs w:val="22"/>
                <w:lang w:val="en-US"/>
              </w:rPr>
              <w:tab/>
            </w:r>
            <w:r w:rsidRPr="00AC25BD">
              <w:rPr>
                <w:rFonts w:ascii="GHEA Grapalat" w:hAnsi="GHEA Grapalat"/>
                <w:sz w:val="22"/>
                <w:szCs w:val="22"/>
              </w:rPr>
              <w:t>г.</w:t>
            </w:r>
            <w:r w:rsidRPr="00AC25BD">
              <w:rPr>
                <w:rStyle w:val="FootnoteReference"/>
                <w:rFonts w:ascii="GHEA Grapalat" w:hAnsi="GHEA Grapalat"/>
                <w:sz w:val="22"/>
                <w:szCs w:val="22"/>
              </w:rPr>
              <w:footnoteReference w:customMarkFollows="1" w:id="16"/>
              <w:t>**</w:t>
            </w:r>
          </w:p>
        </w:tc>
      </w:tr>
    </w:tbl>
    <w:p w:rsidR="003D2FE2" w:rsidRPr="00AC25BD" w:rsidRDefault="003D2FE2" w:rsidP="003D2FE2">
      <w:pPr>
        <w:widowControl w:val="0"/>
        <w:spacing w:after="160"/>
        <w:rPr>
          <w:rFonts w:ascii="GHEA Grapalat" w:hAnsi="GHEA Grapalat" w:cs="GHEA Grapalat"/>
          <w:b/>
          <w:sz w:val="22"/>
          <w:szCs w:val="22"/>
        </w:rPr>
      </w:pPr>
    </w:p>
    <w:p w:rsidR="003D2FE2" w:rsidRPr="00AC25BD" w:rsidRDefault="003D2FE2" w:rsidP="003D2FE2">
      <w:pPr>
        <w:widowControl w:val="0"/>
        <w:jc w:val="both"/>
        <w:rPr>
          <w:rFonts w:ascii="GHEA Grapalat" w:hAnsi="GHEA Grapalat" w:cs="GHEA Grapalat"/>
          <w:sz w:val="22"/>
          <w:szCs w:val="22"/>
          <w:u w:val="single"/>
          <w:vertAlign w:val="subscript"/>
        </w:rPr>
      </w:pPr>
      <w:r w:rsidRPr="00AC25BD">
        <w:rPr>
          <w:rFonts w:ascii="GHEA Grapalat" w:hAnsi="GHEA Grapalat"/>
          <w:sz w:val="22"/>
          <w:szCs w:val="22"/>
        </w:rPr>
        <w:t>_______________________________________________, в лице директора Компании,</w:t>
      </w:r>
    </w:p>
    <w:p w:rsidR="003D2FE2" w:rsidRPr="00AC25BD" w:rsidRDefault="003D2FE2" w:rsidP="003D2FE2">
      <w:pPr>
        <w:widowControl w:val="0"/>
        <w:spacing w:after="160"/>
        <w:ind w:left="1843"/>
        <w:jc w:val="both"/>
        <w:rPr>
          <w:rFonts w:ascii="GHEA Grapalat" w:hAnsi="GHEA Grapalat"/>
          <w:sz w:val="22"/>
          <w:szCs w:val="22"/>
          <w:vertAlign w:val="superscript"/>
          <w:lang w:val="en-US"/>
        </w:rPr>
      </w:pPr>
      <w:r w:rsidRPr="00AC25BD">
        <w:rPr>
          <w:rFonts w:ascii="GHEA Grapalat" w:hAnsi="GHEA Grapalat"/>
          <w:sz w:val="22"/>
          <w:szCs w:val="22"/>
          <w:vertAlign w:val="superscript"/>
        </w:rPr>
        <w:t>наименование Компании</w:t>
      </w:r>
    </w:p>
    <w:p w:rsidR="003D2FE2" w:rsidRPr="00AC25BD" w:rsidRDefault="003D2FE2" w:rsidP="003D2FE2">
      <w:pPr>
        <w:widowControl w:val="0"/>
        <w:jc w:val="both"/>
        <w:rPr>
          <w:rFonts w:ascii="GHEA Grapalat" w:hAnsi="GHEA Grapalat"/>
          <w:sz w:val="22"/>
          <w:szCs w:val="22"/>
          <w:lang w:val="en-US"/>
        </w:rPr>
      </w:pPr>
      <w:r w:rsidRPr="00AC25BD">
        <w:rPr>
          <w:rFonts w:ascii="GHEA Grapalat" w:hAnsi="GHEA Grapalat"/>
          <w:sz w:val="22"/>
          <w:szCs w:val="22"/>
          <w:lang w:val="en-US"/>
        </w:rPr>
        <w:t>_________________________________________________________________________</w:t>
      </w:r>
    </w:p>
    <w:p w:rsidR="003D2FE2" w:rsidRPr="00AC25BD" w:rsidRDefault="003D2FE2" w:rsidP="003D2FE2">
      <w:pPr>
        <w:widowControl w:val="0"/>
        <w:spacing w:after="160"/>
        <w:jc w:val="center"/>
        <w:rPr>
          <w:rFonts w:ascii="GHEA Grapalat" w:hAnsi="GHEA Grapalat"/>
          <w:sz w:val="22"/>
          <w:szCs w:val="22"/>
          <w:vertAlign w:val="superscript"/>
        </w:rPr>
      </w:pPr>
      <w:r w:rsidRPr="00AC25BD">
        <w:rPr>
          <w:rFonts w:ascii="GHEA Grapalat" w:hAnsi="GHEA Grapalat"/>
          <w:sz w:val="22"/>
          <w:szCs w:val="22"/>
          <w:vertAlign w:val="superscript"/>
        </w:rPr>
        <w:t>имя, фамилия, паспортные данные директора компании</w:t>
      </w:r>
    </w:p>
    <w:p w:rsidR="003D2FE2" w:rsidRPr="00AC25BD" w:rsidRDefault="003D2FE2" w:rsidP="003D2FE2">
      <w:pPr>
        <w:widowControl w:val="0"/>
        <w:spacing w:after="160"/>
        <w:jc w:val="both"/>
        <w:rPr>
          <w:rFonts w:ascii="GHEA Grapalat" w:hAnsi="GHEA Grapalat" w:cs="GHEA Grapalat"/>
          <w:sz w:val="22"/>
          <w:szCs w:val="22"/>
        </w:rPr>
      </w:pPr>
      <w:r w:rsidRPr="00AC25BD">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AC25BD" w:rsidRDefault="003D2FE2" w:rsidP="003D2FE2">
      <w:pPr>
        <w:widowControl w:val="0"/>
        <w:spacing w:after="160"/>
        <w:ind w:firstLine="709"/>
        <w:jc w:val="both"/>
        <w:rPr>
          <w:rFonts w:ascii="GHEA Grapalat" w:hAnsi="GHEA Grapalat" w:cs="GHEA Grapalat"/>
          <w:sz w:val="22"/>
          <w:szCs w:val="22"/>
        </w:rPr>
      </w:pPr>
    </w:p>
    <w:p w:rsidR="003D2FE2" w:rsidRPr="00AC25BD" w:rsidRDefault="003D2FE2" w:rsidP="003D2FE2">
      <w:pPr>
        <w:widowControl w:val="0"/>
        <w:spacing w:after="160"/>
        <w:jc w:val="center"/>
        <w:rPr>
          <w:rFonts w:ascii="GHEA Grapalat" w:hAnsi="GHEA Grapalat" w:cs="GHEA Grapalat"/>
          <w:b/>
          <w:bCs/>
          <w:sz w:val="22"/>
          <w:szCs w:val="22"/>
        </w:rPr>
      </w:pPr>
      <w:r w:rsidRPr="00AC25BD">
        <w:rPr>
          <w:rFonts w:ascii="GHEA Grapalat" w:hAnsi="GHEA Grapalat"/>
          <w:b/>
          <w:sz w:val="22"/>
          <w:szCs w:val="22"/>
        </w:rPr>
        <w:t>1. Предмет соглашения</w:t>
      </w:r>
    </w:p>
    <w:p w:rsidR="003D2FE2" w:rsidRPr="00AC25BD" w:rsidRDefault="003D2FE2" w:rsidP="003D2FE2">
      <w:pPr>
        <w:widowControl w:val="0"/>
        <w:tabs>
          <w:tab w:val="left" w:pos="567"/>
        </w:tabs>
        <w:jc w:val="both"/>
        <w:rPr>
          <w:rFonts w:ascii="GHEA Grapalat" w:hAnsi="GHEA Grapalat" w:cs="GHEA Grapalat"/>
          <w:spacing w:val="-6"/>
          <w:sz w:val="22"/>
          <w:szCs w:val="22"/>
        </w:rPr>
      </w:pPr>
      <w:r w:rsidRPr="00AC25BD">
        <w:rPr>
          <w:rFonts w:ascii="GHEA Grapalat" w:hAnsi="GHEA Grapalat"/>
          <w:sz w:val="22"/>
          <w:szCs w:val="22"/>
        </w:rPr>
        <w:t>1</w:t>
      </w:r>
      <w:r w:rsidRPr="00AC25BD">
        <w:rPr>
          <w:rFonts w:ascii="GHEA Grapalat" w:hAnsi="GHEA Grapalat"/>
          <w:spacing w:val="-6"/>
          <w:sz w:val="22"/>
          <w:szCs w:val="22"/>
        </w:rPr>
        <w:t>.1.</w:t>
      </w:r>
      <w:r w:rsidRPr="00AC25BD">
        <w:rPr>
          <w:rFonts w:ascii="GHEA Grapalat" w:hAnsi="GHEA Grapalat"/>
          <w:spacing w:val="-6"/>
          <w:sz w:val="22"/>
          <w:szCs w:val="22"/>
        </w:rPr>
        <w:tab/>
        <w:t xml:space="preserve">Компания участвует в организованной ___________________ *(далее — Заказчик) </w:t>
      </w:r>
    </w:p>
    <w:p w:rsidR="003D2FE2" w:rsidRPr="00AC25BD" w:rsidRDefault="003D2FE2" w:rsidP="003D2FE2">
      <w:pPr>
        <w:widowControl w:val="0"/>
        <w:tabs>
          <w:tab w:val="left" w:pos="284"/>
        </w:tabs>
        <w:spacing w:after="160"/>
        <w:ind w:left="5245"/>
        <w:jc w:val="both"/>
        <w:rPr>
          <w:rFonts w:ascii="GHEA Grapalat" w:hAnsi="GHEA Grapalat" w:cs="GHEA Grapalat"/>
          <w:sz w:val="22"/>
          <w:szCs w:val="22"/>
        </w:rPr>
      </w:pPr>
      <w:r w:rsidRPr="00AC25BD">
        <w:rPr>
          <w:rFonts w:ascii="GHEA Grapalat" w:hAnsi="GHEA Grapalat"/>
          <w:sz w:val="22"/>
          <w:szCs w:val="22"/>
          <w:vertAlign w:val="superscript"/>
        </w:rPr>
        <w:t>наименование заказчика</w:t>
      </w:r>
    </w:p>
    <w:p w:rsidR="003D2FE2" w:rsidRPr="00AC25BD" w:rsidRDefault="009F0873" w:rsidP="003D2FE2">
      <w:pPr>
        <w:widowControl w:val="0"/>
        <w:jc w:val="both"/>
        <w:rPr>
          <w:rFonts w:ascii="GHEA Grapalat" w:hAnsi="GHEA Grapalat" w:cs="GHEA Grapalat"/>
          <w:sz w:val="22"/>
          <w:szCs w:val="22"/>
        </w:rPr>
      </w:pPr>
      <w:r w:rsidRPr="00AC25BD">
        <w:rPr>
          <w:rFonts w:ascii="GHEA Grapalat" w:hAnsi="GHEA Grapalat"/>
          <w:sz w:val="22"/>
          <w:szCs w:val="22"/>
        </w:rPr>
        <w:t xml:space="preserve">процедуре закупок под кодом  </w:t>
      </w:r>
      <w:r w:rsidRPr="00AC25BD">
        <w:rPr>
          <w:rFonts w:ascii="GHEA Grapalat" w:hAnsi="GHEA Grapalat"/>
          <w:i/>
          <w:sz w:val="22"/>
          <w:szCs w:val="22"/>
        </w:rPr>
        <w:t>ՋԿ-ԳՀԱՊՁԲ-21/11</w:t>
      </w:r>
      <w:r w:rsidR="003D2FE2" w:rsidRPr="00AC25BD">
        <w:rPr>
          <w:rFonts w:ascii="GHEA Grapalat" w:hAnsi="GHEA Grapalat"/>
          <w:sz w:val="22"/>
          <w:szCs w:val="22"/>
        </w:rPr>
        <w:t>*.</w:t>
      </w:r>
    </w:p>
    <w:p w:rsidR="003D2FE2" w:rsidRPr="00AC25BD" w:rsidRDefault="003D2FE2" w:rsidP="003D2FE2">
      <w:pPr>
        <w:widowControl w:val="0"/>
        <w:spacing w:after="160"/>
        <w:ind w:left="5245"/>
        <w:jc w:val="both"/>
        <w:rPr>
          <w:rFonts w:ascii="GHEA Grapalat" w:hAnsi="GHEA Grapalat" w:cs="GHEA Grapalat"/>
          <w:sz w:val="22"/>
          <w:szCs w:val="22"/>
        </w:rPr>
      </w:pPr>
      <w:r w:rsidRPr="00AC25BD">
        <w:rPr>
          <w:rFonts w:ascii="GHEA Grapalat" w:hAnsi="GHEA Grapalat"/>
          <w:sz w:val="22"/>
          <w:szCs w:val="22"/>
          <w:vertAlign w:val="superscript"/>
        </w:rPr>
        <w:t>код процедуры</w:t>
      </w:r>
    </w:p>
    <w:p w:rsidR="003D2FE2" w:rsidRPr="00AC25BD" w:rsidRDefault="003D2FE2" w:rsidP="003D2FE2">
      <w:pPr>
        <w:widowControl w:val="0"/>
        <w:tabs>
          <w:tab w:val="left" w:pos="1134"/>
        </w:tabs>
        <w:spacing w:after="160"/>
        <w:ind w:firstLine="567"/>
        <w:jc w:val="both"/>
        <w:rPr>
          <w:rFonts w:ascii="GHEA Grapalat" w:hAnsi="GHEA Grapalat"/>
          <w:sz w:val="22"/>
          <w:szCs w:val="22"/>
        </w:rPr>
      </w:pPr>
      <w:r w:rsidRPr="00AC25BD">
        <w:rPr>
          <w:rFonts w:ascii="GHEA Grapalat" w:hAnsi="GHEA Grapalat"/>
          <w:sz w:val="22"/>
          <w:szCs w:val="22"/>
        </w:rPr>
        <w:t>1.2.</w:t>
      </w:r>
      <w:r w:rsidRPr="00AC25BD">
        <w:rPr>
          <w:rFonts w:ascii="GHEA Grapalat" w:hAnsi="GHEA Grapalat"/>
          <w:sz w:val="22"/>
          <w:szCs w:val="22"/>
        </w:rPr>
        <w:tab/>
      </w:r>
      <w:r w:rsidRPr="00AC25BD">
        <w:rPr>
          <w:rFonts w:ascii="GHEA Grapalat" w:hAnsi="GHEA Grapalat" w:cs="GHEA Grapalat"/>
          <w:sz w:val="22"/>
          <w:szCs w:val="22"/>
        </w:rPr>
        <w:t xml:space="preserve">В качестве участника, </w:t>
      </w:r>
      <w:r w:rsidRPr="00AC25BD">
        <w:rPr>
          <w:rFonts w:ascii="GHEA Grapalat" w:hAnsi="GHEA Grapalat" w:cs="GHEA Grapalat"/>
          <w:sz w:val="22"/>
          <w:szCs w:val="22"/>
          <w:lang w:val="hy-AM"/>
        </w:rPr>
        <w:t>օ</w:t>
      </w:r>
      <w:r w:rsidRPr="00AC25BD">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AC25BD">
        <w:rPr>
          <w:rFonts w:ascii="GHEA Grapalat" w:hAnsi="GHEA Grapalat" w:cs="GHEA Grapalat"/>
          <w:sz w:val="22"/>
          <w:szCs w:val="22"/>
          <w:lang w:val="en-US"/>
        </w:rPr>
        <w:t>K</w:t>
      </w:r>
      <w:r w:rsidRPr="00AC25BD">
        <w:rPr>
          <w:rFonts w:ascii="GHEA Grapalat" w:hAnsi="GHEA Grapalat" w:cs="GHEA Grapalat"/>
          <w:sz w:val="22"/>
          <w:szCs w:val="22"/>
        </w:rPr>
        <w:t xml:space="preserve">омпания </w:t>
      </w:r>
      <w:r w:rsidRPr="00AC25BD">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AC25BD" w:rsidRDefault="003D2FE2" w:rsidP="003D2FE2">
      <w:pPr>
        <w:widowControl w:val="0"/>
        <w:tabs>
          <w:tab w:val="left" w:pos="1134"/>
        </w:tabs>
        <w:spacing w:after="160"/>
        <w:ind w:firstLine="567"/>
        <w:jc w:val="both"/>
        <w:rPr>
          <w:rFonts w:ascii="GHEA Grapalat" w:hAnsi="GHEA Grapalat" w:cs="GHEA Grapalat"/>
          <w:sz w:val="22"/>
          <w:szCs w:val="22"/>
        </w:rPr>
      </w:pPr>
      <w:r w:rsidRPr="00AC25BD">
        <w:rPr>
          <w:rFonts w:ascii="GHEA Grapalat" w:hAnsi="GHEA Grapalat"/>
          <w:sz w:val="22"/>
          <w:szCs w:val="22"/>
        </w:rPr>
        <w:t>1.3.</w:t>
      </w:r>
      <w:r w:rsidRPr="00AC25BD">
        <w:rPr>
          <w:rFonts w:ascii="GHEA Grapalat" w:hAnsi="GHEA Grapalat"/>
          <w:sz w:val="22"/>
          <w:szCs w:val="22"/>
        </w:rPr>
        <w:tab/>
        <w:t>Подписав платежное требование (далее — Требование), прилагаемое к</w:t>
      </w:r>
      <w:r w:rsidRPr="00AC25BD">
        <w:rPr>
          <w:sz w:val="22"/>
          <w:szCs w:val="22"/>
          <w:lang w:val="en-US"/>
        </w:rPr>
        <w:t> </w:t>
      </w:r>
      <w:r w:rsidRPr="00AC25BD">
        <w:rPr>
          <w:rFonts w:ascii="GHEA Grapalat" w:hAnsi="GHEA Grapalat"/>
          <w:sz w:val="22"/>
          <w:szCs w:val="22"/>
        </w:rPr>
        <w:t xml:space="preserve">настоящему Соглашению о неустойке, Компания безотзывно соглашается, что: </w:t>
      </w:r>
    </w:p>
    <w:p w:rsidR="003D2FE2" w:rsidRPr="00AC25BD" w:rsidRDefault="003D2FE2" w:rsidP="003D2FE2">
      <w:pPr>
        <w:widowControl w:val="0"/>
        <w:tabs>
          <w:tab w:val="left" w:pos="1134"/>
        </w:tabs>
        <w:spacing w:after="160"/>
        <w:ind w:firstLine="567"/>
        <w:jc w:val="both"/>
        <w:rPr>
          <w:rFonts w:ascii="GHEA Grapalat" w:hAnsi="GHEA Grapalat" w:cs="GHEA Grapalat"/>
          <w:sz w:val="22"/>
          <w:szCs w:val="22"/>
        </w:rPr>
      </w:pPr>
      <w:r w:rsidRPr="00AC25BD">
        <w:rPr>
          <w:rFonts w:ascii="GHEA Grapalat" w:hAnsi="GHEA Grapalat"/>
          <w:sz w:val="22"/>
          <w:szCs w:val="22"/>
        </w:rPr>
        <w:t>а)</w:t>
      </w:r>
      <w:r w:rsidRPr="00AC25BD">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AC25BD" w:rsidRDefault="003D2FE2" w:rsidP="003D2FE2">
      <w:pPr>
        <w:widowControl w:val="0"/>
        <w:tabs>
          <w:tab w:val="left" w:pos="1134"/>
        </w:tabs>
        <w:spacing w:after="160"/>
        <w:ind w:firstLine="567"/>
        <w:jc w:val="both"/>
        <w:rPr>
          <w:rFonts w:ascii="GHEA Grapalat" w:hAnsi="GHEA Grapalat" w:cs="GHEA Grapalat"/>
          <w:sz w:val="22"/>
          <w:szCs w:val="22"/>
        </w:rPr>
      </w:pPr>
      <w:r w:rsidRPr="00AC25BD">
        <w:rPr>
          <w:rFonts w:ascii="GHEA Grapalat" w:hAnsi="GHEA Grapalat"/>
          <w:sz w:val="22"/>
          <w:szCs w:val="22"/>
        </w:rPr>
        <w:t>б)</w:t>
      </w:r>
      <w:r w:rsidRPr="00AC25BD">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AC25BD" w:rsidRDefault="003D2FE2" w:rsidP="003D2FE2">
      <w:pPr>
        <w:widowControl w:val="0"/>
        <w:tabs>
          <w:tab w:val="left" w:pos="1134"/>
        </w:tabs>
        <w:spacing w:after="160"/>
        <w:ind w:firstLine="567"/>
        <w:jc w:val="both"/>
        <w:rPr>
          <w:rFonts w:ascii="GHEA Grapalat" w:hAnsi="GHEA Grapalat" w:cs="GHEA Grapalat"/>
          <w:sz w:val="22"/>
          <w:szCs w:val="22"/>
        </w:rPr>
      </w:pPr>
      <w:r w:rsidRPr="00AC25BD">
        <w:rPr>
          <w:rFonts w:ascii="GHEA Grapalat" w:hAnsi="GHEA Grapalat"/>
          <w:sz w:val="22"/>
          <w:szCs w:val="22"/>
        </w:rPr>
        <w:t>в)</w:t>
      </w:r>
      <w:r w:rsidRPr="00AC25BD">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AC25BD" w:rsidRDefault="003D2FE2" w:rsidP="003D2FE2">
      <w:pPr>
        <w:widowControl w:val="0"/>
        <w:tabs>
          <w:tab w:val="left" w:pos="1134"/>
        </w:tabs>
        <w:spacing w:after="160"/>
        <w:ind w:firstLine="567"/>
        <w:jc w:val="both"/>
        <w:rPr>
          <w:rFonts w:ascii="GHEA Grapalat" w:hAnsi="GHEA Grapalat" w:cs="GHEA Grapalat"/>
          <w:sz w:val="22"/>
          <w:szCs w:val="22"/>
        </w:rPr>
      </w:pPr>
      <w:r w:rsidRPr="00AC25BD">
        <w:rPr>
          <w:rFonts w:ascii="GHEA Grapalat" w:hAnsi="GHEA Grapalat"/>
          <w:sz w:val="22"/>
          <w:szCs w:val="22"/>
        </w:rPr>
        <w:t>г)</w:t>
      </w:r>
      <w:r w:rsidRPr="00AC25BD">
        <w:rPr>
          <w:rFonts w:ascii="GHEA Grapalat" w:hAnsi="GHEA Grapalat"/>
          <w:sz w:val="22"/>
          <w:szCs w:val="22"/>
        </w:rPr>
        <w:tab/>
        <w:t xml:space="preserve">Компания подтверждает, что акцептовала Требование в полном размере суммы </w:t>
      </w:r>
      <w:r w:rsidRPr="00AC25BD">
        <w:rPr>
          <w:rFonts w:ascii="GHEA Grapalat" w:hAnsi="GHEA Grapalat"/>
          <w:sz w:val="22"/>
          <w:szCs w:val="22"/>
        </w:rPr>
        <w:lastRenderedPageBreak/>
        <w:t>неустойки.</w:t>
      </w:r>
    </w:p>
    <w:p w:rsidR="003D2FE2" w:rsidRPr="00AC25BD" w:rsidRDefault="003D2FE2" w:rsidP="003D2FE2">
      <w:pPr>
        <w:widowControl w:val="0"/>
        <w:tabs>
          <w:tab w:val="left" w:pos="1134"/>
        </w:tabs>
        <w:spacing w:after="160"/>
        <w:ind w:firstLine="567"/>
        <w:jc w:val="both"/>
        <w:rPr>
          <w:rFonts w:ascii="GHEA Grapalat" w:hAnsi="GHEA Grapalat" w:cs="GHEA Grapalat"/>
          <w:sz w:val="22"/>
          <w:szCs w:val="22"/>
        </w:rPr>
      </w:pPr>
      <w:r w:rsidRPr="00AC25BD">
        <w:rPr>
          <w:rFonts w:ascii="GHEA Grapalat" w:hAnsi="GHEA Grapalat"/>
          <w:sz w:val="22"/>
          <w:szCs w:val="22"/>
        </w:rPr>
        <w:t>д)</w:t>
      </w:r>
      <w:r w:rsidRPr="00AC25BD">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AC25BD" w:rsidRDefault="003D2FE2" w:rsidP="003D2FE2">
      <w:pPr>
        <w:widowControl w:val="0"/>
        <w:tabs>
          <w:tab w:val="left" w:pos="1134"/>
        </w:tabs>
        <w:spacing w:after="160"/>
        <w:ind w:firstLine="567"/>
        <w:jc w:val="both"/>
        <w:rPr>
          <w:rFonts w:ascii="GHEA Grapalat" w:hAnsi="GHEA Grapalat" w:cs="GHEA Grapalat"/>
          <w:sz w:val="22"/>
          <w:szCs w:val="22"/>
        </w:rPr>
      </w:pPr>
      <w:r w:rsidRPr="00AC25BD">
        <w:rPr>
          <w:rFonts w:ascii="GHEA Grapalat" w:hAnsi="GHEA Grapalat"/>
          <w:sz w:val="22"/>
          <w:szCs w:val="22"/>
        </w:rPr>
        <w:t>1.4.</w:t>
      </w:r>
      <w:r w:rsidRPr="00AC25BD">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AC25BD">
        <w:rPr>
          <w:rFonts w:ascii="Courier New" w:hAnsi="Courier New" w:cs="Courier New"/>
          <w:sz w:val="22"/>
          <w:szCs w:val="22"/>
          <w:lang w:val="en-US"/>
        </w:rPr>
        <w:t> </w:t>
      </w:r>
      <w:r w:rsidRPr="00AC25BD">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AC25BD" w:rsidRDefault="003D2FE2" w:rsidP="003D2FE2">
      <w:pPr>
        <w:widowControl w:val="0"/>
        <w:tabs>
          <w:tab w:val="left" w:pos="1134"/>
        </w:tabs>
        <w:spacing w:after="160"/>
        <w:ind w:firstLine="567"/>
        <w:jc w:val="both"/>
        <w:rPr>
          <w:rFonts w:ascii="GHEA Grapalat" w:hAnsi="GHEA Grapalat" w:cs="GHEA Grapalat"/>
          <w:sz w:val="22"/>
          <w:szCs w:val="22"/>
        </w:rPr>
      </w:pPr>
      <w:r w:rsidRPr="00AC25BD">
        <w:rPr>
          <w:rFonts w:ascii="GHEA Grapalat" w:hAnsi="GHEA Grapalat"/>
          <w:sz w:val="22"/>
          <w:szCs w:val="22"/>
        </w:rPr>
        <w:t>1.5.</w:t>
      </w:r>
      <w:r w:rsidRPr="00AC25BD">
        <w:rPr>
          <w:rFonts w:ascii="GHEA Grapalat" w:hAnsi="GHEA Grapalat"/>
          <w:sz w:val="22"/>
          <w:szCs w:val="22"/>
        </w:rPr>
        <w:tab/>
        <w:t>Заказчик может представить в Банк-плательщик иные дополнительные документы.</w:t>
      </w:r>
    </w:p>
    <w:p w:rsidR="003D2FE2" w:rsidRPr="00AC25BD" w:rsidRDefault="003D2FE2" w:rsidP="003D2FE2">
      <w:pPr>
        <w:widowControl w:val="0"/>
        <w:tabs>
          <w:tab w:val="left" w:pos="1134"/>
        </w:tabs>
        <w:spacing w:after="160"/>
        <w:ind w:firstLine="567"/>
        <w:jc w:val="both"/>
        <w:rPr>
          <w:rFonts w:ascii="GHEA Grapalat" w:hAnsi="GHEA Grapalat" w:cs="GHEA Grapalat"/>
          <w:sz w:val="22"/>
          <w:szCs w:val="22"/>
        </w:rPr>
      </w:pPr>
      <w:r w:rsidRPr="00AC25BD">
        <w:rPr>
          <w:rFonts w:ascii="GHEA Grapalat" w:hAnsi="GHEA Grapalat"/>
          <w:sz w:val="22"/>
          <w:szCs w:val="22"/>
        </w:rPr>
        <w:t>1.6. Банк не несет какой-либо ответственности за риски (понесенные</w:t>
      </w:r>
      <w:r w:rsidRPr="00AC25BD">
        <w:rPr>
          <w:rFonts w:ascii="Courier New" w:hAnsi="Courier New" w:cs="Courier New"/>
          <w:sz w:val="22"/>
          <w:szCs w:val="22"/>
          <w:lang w:val="en-US"/>
        </w:rPr>
        <w:t> </w:t>
      </w:r>
      <w:r w:rsidRPr="00AC25BD">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AC25BD">
        <w:rPr>
          <w:rFonts w:ascii="Courier New" w:hAnsi="Courier New" w:cs="Courier New"/>
          <w:sz w:val="22"/>
          <w:szCs w:val="22"/>
          <w:lang w:val="en-US"/>
        </w:rPr>
        <w:t> </w:t>
      </w:r>
      <w:r w:rsidRPr="00AC25BD">
        <w:rPr>
          <w:rFonts w:ascii="GHEA Grapalat" w:hAnsi="GHEA Grapalat"/>
          <w:sz w:val="22"/>
          <w:szCs w:val="22"/>
        </w:rPr>
        <w:t>Требовании. Банк не обязан проверять факты нарушения Компанией условий договора.</w:t>
      </w:r>
    </w:p>
    <w:p w:rsidR="003D2FE2" w:rsidRPr="00AC25BD" w:rsidRDefault="003D2FE2" w:rsidP="003D2FE2">
      <w:pPr>
        <w:widowControl w:val="0"/>
        <w:tabs>
          <w:tab w:val="left" w:pos="1134"/>
        </w:tabs>
        <w:spacing w:after="160"/>
        <w:ind w:firstLine="567"/>
        <w:jc w:val="both"/>
        <w:rPr>
          <w:rFonts w:ascii="GHEA Grapalat" w:hAnsi="GHEA Grapalat" w:cs="GHEA Grapalat"/>
          <w:sz w:val="22"/>
          <w:szCs w:val="22"/>
        </w:rPr>
      </w:pPr>
      <w:r w:rsidRPr="00AC25BD">
        <w:rPr>
          <w:rFonts w:ascii="GHEA Grapalat" w:hAnsi="GHEA Grapalat"/>
          <w:sz w:val="22"/>
          <w:szCs w:val="22"/>
        </w:rPr>
        <w:t>1.7.</w:t>
      </w:r>
      <w:r w:rsidRPr="00AC25BD">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AC25BD" w:rsidRDefault="003D2FE2" w:rsidP="003D2FE2">
      <w:pPr>
        <w:widowControl w:val="0"/>
        <w:tabs>
          <w:tab w:val="left" w:pos="1134"/>
        </w:tabs>
        <w:spacing w:after="160"/>
        <w:ind w:firstLine="567"/>
        <w:jc w:val="both"/>
        <w:rPr>
          <w:rFonts w:ascii="GHEA Grapalat" w:hAnsi="GHEA Grapalat" w:cs="GHEA Grapalat"/>
          <w:sz w:val="22"/>
          <w:szCs w:val="22"/>
        </w:rPr>
      </w:pPr>
      <w:r w:rsidRPr="00AC25BD">
        <w:rPr>
          <w:rFonts w:ascii="GHEA Grapalat" w:hAnsi="GHEA Grapalat"/>
          <w:sz w:val="22"/>
          <w:szCs w:val="22"/>
        </w:rPr>
        <w:t>1.8.</w:t>
      </w:r>
      <w:r w:rsidRPr="00AC25BD">
        <w:rPr>
          <w:rFonts w:ascii="GHEA Grapalat" w:hAnsi="GHEA Grapalat"/>
          <w:sz w:val="22"/>
          <w:szCs w:val="22"/>
        </w:rPr>
        <w:tab/>
        <w:t>В случае если в течение десяти рабочих дней после представления в</w:t>
      </w:r>
      <w:r w:rsidRPr="00AC25BD">
        <w:rPr>
          <w:rFonts w:ascii="Courier New" w:hAnsi="Courier New" w:cs="Courier New"/>
          <w:sz w:val="22"/>
          <w:szCs w:val="22"/>
          <w:lang w:val="en-US"/>
        </w:rPr>
        <w:t> </w:t>
      </w:r>
      <w:r w:rsidRPr="00AC25BD">
        <w:rPr>
          <w:rFonts w:ascii="GHEA Grapalat" w:hAnsi="GHEA Grapalat"/>
          <w:sz w:val="22"/>
          <w:szCs w:val="22"/>
        </w:rPr>
        <w:t>Банк настоящего Соглашения и прилагаемого Требования по независящим от</w:t>
      </w:r>
      <w:r w:rsidRPr="00AC25BD">
        <w:rPr>
          <w:rFonts w:ascii="Courier New" w:hAnsi="Courier New" w:cs="Courier New"/>
          <w:sz w:val="22"/>
          <w:szCs w:val="22"/>
          <w:lang w:val="en-US"/>
        </w:rPr>
        <w:t> </w:t>
      </w:r>
      <w:r w:rsidRPr="00AC25BD">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AC25BD">
        <w:rPr>
          <w:rFonts w:ascii="Courier New" w:hAnsi="Courier New" w:cs="Courier New"/>
          <w:sz w:val="22"/>
          <w:szCs w:val="22"/>
          <w:lang w:val="en-US"/>
        </w:rPr>
        <w:t> </w:t>
      </w:r>
      <w:r w:rsidRPr="00AC25BD">
        <w:rPr>
          <w:rFonts w:ascii="GHEA Grapalat" w:hAnsi="GHEA Grapalat"/>
          <w:sz w:val="22"/>
          <w:szCs w:val="22"/>
        </w:rPr>
        <w:t>неуплатой.</w:t>
      </w:r>
    </w:p>
    <w:p w:rsidR="003D2FE2" w:rsidRPr="00AC25BD" w:rsidRDefault="003D2FE2" w:rsidP="003D2FE2">
      <w:pPr>
        <w:widowControl w:val="0"/>
        <w:spacing w:after="160"/>
        <w:jc w:val="center"/>
        <w:rPr>
          <w:rFonts w:ascii="GHEA Grapalat" w:hAnsi="GHEA Grapalat" w:cs="GHEA Grapalat"/>
          <w:b/>
          <w:bCs/>
          <w:sz w:val="22"/>
          <w:szCs w:val="22"/>
        </w:rPr>
      </w:pPr>
      <w:r w:rsidRPr="00AC25BD">
        <w:rPr>
          <w:rFonts w:ascii="GHEA Grapalat" w:hAnsi="GHEA Grapalat"/>
          <w:b/>
          <w:sz w:val="22"/>
          <w:szCs w:val="22"/>
        </w:rPr>
        <w:t>2. Иные условия</w:t>
      </w:r>
    </w:p>
    <w:p w:rsidR="003D2FE2" w:rsidRPr="00AC25BD" w:rsidRDefault="003D2FE2" w:rsidP="003D2FE2">
      <w:pPr>
        <w:widowControl w:val="0"/>
        <w:tabs>
          <w:tab w:val="left" w:pos="1134"/>
        </w:tabs>
        <w:spacing w:after="160"/>
        <w:ind w:firstLine="567"/>
        <w:jc w:val="both"/>
        <w:rPr>
          <w:rFonts w:ascii="GHEA Grapalat" w:hAnsi="GHEA Grapalat"/>
          <w:sz w:val="22"/>
          <w:szCs w:val="22"/>
        </w:rPr>
      </w:pPr>
      <w:r w:rsidRPr="00AC25BD">
        <w:rPr>
          <w:rFonts w:ascii="GHEA Grapalat" w:hAnsi="GHEA Grapalat"/>
          <w:sz w:val="22"/>
          <w:szCs w:val="22"/>
        </w:rPr>
        <w:t>2.1.</w:t>
      </w:r>
      <w:r w:rsidRPr="00AC25BD">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120FF9" w:rsidRPr="00AC25BD">
        <w:rPr>
          <w:rFonts w:ascii="GHEA Grapalat" w:hAnsi="GHEA Grapalat"/>
          <w:sz w:val="22"/>
          <w:szCs w:val="22"/>
          <w:lang w:val="hy-AM"/>
        </w:rPr>
        <w:t>двадцатого</w:t>
      </w:r>
      <w:r w:rsidRPr="00AC25BD">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AC25BD" w:rsidRDefault="003D2FE2" w:rsidP="003D2FE2">
      <w:pPr>
        <w:widowControl w:val="0"/>
        <w:tabs>
          <w:tab w:val="left" w:pos="1134"/>
        </w:tabs>
        <w:spacing w:after="160"/>
        <w:ind w:firstLine="567"/>
        <w:jc w:val="both"/>
        <w:rPr>
          <w:rFonts w:ascii="GHEA Grapalat" w:hAnsi="GHEA Grapalat" w:cs="GHEA Grapalat"/>
          <w:sz w:val="22"/>
          <w:szCs w:val="22"/>
        </w:rPr>
      </w:pPr>
      <w:r w:rsidRPr="00AC25BD">
        <w:rPr>
          <w:rFonts w:ascii="GHEA Grapalat" w:hAnsi="GHEA Grapalat"/>
          <w:sz w:val="22"/>
          <w:szCs w:val="22"/>
        </w:rPr>
        <w:t>2.2.</w:t>
      </w:r>
      <w:r w:rsidRPr="00AC25BD">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AC25BD" w:rsidRDefault="003D2FE2" w:rsidP="003D2FE2">
      <w:pPr>
        <w:widowControl w:val="0"/>
        <w:tabs>
          <w:tab w:val="left" w:pos="1134"/>
        </w:tabs>
        <w:spacing w:after="160"/>
        <w:ind w:firstLine="567"/>
        <w:jc w:val="both"/>
        <w:rPr>
          <w:rFonts w:ascii="GHEA Grapalat" w:hAnsi="GHEA Grapalat" w:cs="GHEA Grapalat"/>
          <w:sz w:val="22"/>
          <w:szCs w:val="22"/>
        </w:rPr>
      </w:pPr>
      <w:r w:rsidRPr="00AC25BD">
        <w:rPr>
          <w:rFonts w:ascii="GHEA Grapalat" w:hAnsi="GHEA Grapalat"/>
          <w:sz w:val="22"/>
          <w:szCs w:val="22"/>
        </w:rPr>
        <w:t>2.2.1.</w:t>
      </w:r>
      <w:r w:rsidRPr="00AC25BD">
        <w:rPr>
          <w:rFonts w:ascii="GHEA Grapalat" w:hAnsi="GHEA Grapalat"/>
          <w:sz w:val="22"/>
          <w:szCs w:val="22"/>
        </w:rPr>
        <w:tab/>
        <w:t>Заказчик подтверждает, что Компания допустила нарушение договорных обязательств, а</w:t>
      </w:r>
    </w:p>
    <w:p w:rsidR="003D2FE2" w:rsidRPr="00AC25BD"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AC25BD">
        <w:rPr>
          <w:rFonts w:ascii="GHEA Grapalat" w:hAnsi="GHEA Grapalat"/>
          <w:sz w:val="22"/>
          <w:szCs w:val="22"/>
        </w:rPr>
        <w:t>2.2.2.</w:t>
      </w:r>
      <w:r w:rsidRPr="00AC25BD">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AC25BD" w:rsidRDefault="003D2FE2" w:rsidP="003D2FE2">
      <w:pPr>
        <w:widowControl w:val="0"/>
        <w:tabs>
          <w:tab w:val="left" w:pos="1134"/>
        </w:tabs>
        <w:spacing w:after="160"/>
        <w:ind w:firstLine="567"/>
        <w:jc w:val="both"/>
        <w:rPr>
          <w:rFonts w:ascii="GHEA Grapalat" w:hAnsi="GHEA Grapalat"/>
          <w:sz w:val="22"/>
          <w:szCs w:val="22"/>
        </w:rPr>
      </w:pPr>
      <w:r w:rsidRPr="00AC25BD">
        <w:rPr>
          <w:rFonts w:ascii="GHEA Grapalat" w:hAnsi="GHEA Grapalat"/>
          <w:sz w:val="22"/>
          <w:szCs w:val="22"/>
        </w:rPr>
        <w:t>2.3.</w:t>
      </w:r>
      <w:r w:rsidRPr="00AC25BD">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AC25BD" w:rsidRDefault="003D2FE2" w:rsidP="003D2FE2">
      <w:pPr>
        <w:widowControl w:val="0"/>
        <w:spacing w:after="160"/>
        <w:ind w:firstLine="567"/>
        <w:jc w:val="center"/>
        <w:rPr>
          <w:rFonts w:ascii="GHEA Grapalat" w:hAnsi="GHEA Grapalat"/>
          <w:b/>
          <w:sz w:val="22"/>
          <w:szCs w:val="22"/>
        </w:rPr>
      </w:pPr>
      <w:r w:rsidRPr="00AC25BD">
        <w:rPr>
          <w:rFonts w:ascii="GHEA Grapalat" w:hAnsi="GHEA Grapalat"/>
          <w:b/>
          <w:sz w:val="22"/>
          <w:szCs w:val="22"/>
        </w:rPr>
        <w:t>3. Адрес, банковские реквизиты Компании</w:t>
      </w:r>
    </w:p>
    <w:p w:rsidR="003D2FE2" w:rsidRPr="00AC25BD" w:rsidRDefault="003D2FE2" w:rsidP="003D2FE2">
      <w:pPr>
        <w:widowControl w:val="0"/>
        <w:jc w:val="both"/>
        <w:rPr>
          <w:rFonts w:ascii="GHEA Grapalat" w:hAnsi="GHEA Grapalat"/>
          <w:sz w:val="22"/>
          <w:szCs w:val="22"/>
        </w:rPr>
      </w:pPr>
      <w:r w:rsidRPr="00AC25BD">
        <w:rPr>
          <w:rFonts w:ascii="GHEA Grapalat" w:hAnsi="GHEA Grapalat"/>
          <w:sz w:val="22"/>
          <w:szCs w:val="22"/>
        </w:rPr>
        <w:t>_______________________________________</w:t>
      </w:r>
    </w:p>
    <w:p w:rsidR="003D2FE2" w:rsidRPr="00AC25BD" w:rsidRDefault="003D2FE2" w:rsidP="003D2FE2">
      <w:pPr>
        <w:widowControl w:val="0"/>
        <w:spacing w:after="160"/>
        <w:ind w:right="4250"/>
        <w:jc w:val="center"/>
        <w:rPr>
          <w:rFonts w:ascii="GHEA Grapalat" w:hAnsi="GHEA Grapalat"/>
          <w:sz w:val="22"/>
          <w:szCs w:val="22"/>
          <w:vertAlign w:val="superscript"/>
        </w:rPr>
      </w:pPr>
      <w:r w:rsidRPr="00AC25BD">
        <w:rPr>
          <w:rFonts w:ascii="GHEA Grapalat" w:hAnsi="GHEA Grapalat"/>
          <w:sz w:val="22"/>
          <w:szCs w:val="22"/>
          <w:vertAlign w:val="superscript"/>
        </w:rPr>
        <w:t>наименование компании</w:t>
      </w:r>
    </w:p>
    <w:p w:rsidR="003D2FE2" w:rsidRPr="00AC25BD" w:rsidRDefault="003D2FE2" w:rsidP="003D2FE2">
      <w:pPr>
        <w:widowControl w:val="0"/>
        <w:jc w:val="both"/>
        <w:rPr>
          <w:rFonts w:ascii="GHEA Grapalat" w:hAnsi="GHEA Grapalat"/>
          <w:sz w:val="22"/>
          <w:szCs w:val="22"/>
        </w:rPr>
      </w:pPr>
      <w:r w:rsidRPr="00AC25BD">
        <w:rPr>
          <w:rFonts w:ascii="GHEA Grapalat" w:hAnsi="GHEA Grapalat"/>
          <w:sz w:val="22"/>
          <w:szCs w:val="22"/>
        </w:rPr>
        <w:lastRenderedPageBreak/>
        <w:t>_______________________________________</w:t>
      </w:r>
    </w:p>
    <w:p w:rsidR="003D2FE2" w:rsidRPr="00AC25BD" w:rsidRDefault="003D2FE2" w:rsidP="003D2FE2">
      <w:pPr>
        <w:widowControl w:val="0"/>
        <w:spacing w:after="160"/>
        <w:ind w:right="4250"/>
        <w:jc w:val="center"/>
        <w:rPr>
          <w:rFonts w:ascii="GHEA Grapalat" w:hAnsi="GHEA Grapalat"/>
          <w:sz w:val="22"/>
          <w:szCs w:val="22"/>
          <w:vertAlign w:val="superscript"/>
        </w:rPr>
      </w:pPr>
      <w:r w:rsidRPr="00AC25BD">
        <w:rPr>
          <w:rFonts w:ascii="GHEA Grapalat" w:hAnsi="GHEA Grapalat"/>
          <w:sz w:val="22"/>
          <w:szCs w:val="22"/>
          <w:vertAlign w:val="superscript"/>
        </w:rPr>
        <w:t>адрес компании</w:t>
      </w:r>
    </w:p>
    <w:p w:rsidR="003D2FE2" w:rsidRPr="00AC25BD" w:rsidRDefault="003D2FE2" w:rsidP="003D2FE2">
      <w:pPr>
        <w:widowControl w:val="0"/>
        <w:jc w:val="both"/>
        <w:rPr>
          <w:rFonts w:ascii="GHEA Grapalat" w:hAnsi="GHEA Grapalat"/>
          <w:sz w:val="22"/>
          <w:szCs w:val="22"/>
        </w:rPr>
      </w:pPr>
      <w:r w:rsidRPr="00AC25BD">
        <w:rPr>
          <w:rFonts w:ascii="GHEA Grapalat" w:hAnsi="GHEA Grapalat"/>
          <w:sz w:val="22"/>
          <w:szCs w:val="22"/>
        </w:rPr>
        <w:t>_______________________________________</w:t>
      </w:r>
    </w:p>
    <w:p w:rsidR="003D2FE2" w:rsidRPr="00AC25BD" w:rsidRDefault="003D2FE2" w:rsidP="003D2FE2">
      <w:pPr>
        <w:widowControl w:val="0"/>
        <w:spacing w:after="160"/>
        <w:ind w:right="4250"/>
        <w:jc w:val="center"/>
        <w:rPr>
          <w:rFonts w:ascii="GHEA Grapalat" w:hAnsi="GHEA Grapalat"/>
          <w:sz w:val="22"/>
          <w:szCs w:val="22"/>
          <w:vertAlign w:val="superscript"/>
        </w:rPr>
      </w:pPr>
      <w:r w:rsidRPr="00AC25BD">
        <w:rPr>
          <w:rFonts w:ascii="GHEA Grapalat" w:hAnsi="GHEA Grapalat"/>
          <w:sz w:val="22"/>
          <w:szCs w:val="22"/>
          <w:vertAlign w:val="superscript"/>
        </w:rPr>
        <w:t>наименование обслуживающего компанию банка</w:t>
      </w:r>
    </w:p>
    <w:p w:rsidR="003D2FE2" w:rsidRPr="00AC25BD" w:rsidRDefault="003D2FE2" w:rsidP="003D2FE2">
      <w:pPr>
        <w:widowControl w:val="0"/>
        <w:spacing w:after="160"/>
        <w:jc w:val="right"/>
        <w:rPr>
          <w:rFonts w:ascii="GHEA Grapalat" w:hAnsi="GHEA Grapalat"/>
          <w:sz w:val="22"/>
          <w:szCs w:val="22"/>
        </w:rPr>
      </w:pPr>
    </w:p>
    <w:p w:rsidR="003D2FE2" w:rsidRPr="00AC25BD" w:rsidRDefault="003D2FE2" w:rsidP="003D2FE2">
      <w:pPr>
        <w:widowControl w:val="0"/>
        <w:spacing w:after="160"/>
        <w:jc w:val="right"/>
        <w:rPr>
          <w:rFonts w:ascii="GHEA Grapalat" w:hAnsi="GHEA Grapalat"/>
          <w:sz w:val="22"/>
          <w:szCs w:val="22"/>
        </w:rPr>
      </w:pPr>
      <w:r w:rsidRPr="00AC25BD">
        <w:rPr>
          <w:rFonts w:ascii="GHEA Grapalat" w:hAnsi="GHEA Grapalat"/>
          <w:sz w:val="22"/>
          <w:szCs w:val="22"/>
        </w:rPr>
        <w:t>М. П.</w:t>
      </w:r>
    </w:p>
    <w:p w:rsidR="003D2FE2" w:rsidRPr="00AC25BD" w:rsidRDefault="003D2FE2" w:rsidP="003D2FE2">
      <w:pPr>
        <w:widowControl w:val="0"/>
        <w:spacing w:after="160"/>
        <w:jc w:val="both"/>
        <w:rPr>
          <w:rFonts w:ascii="GHEA Grapalat" w:hAnsi="GHEA Grapalat"/>
          <w:sz w:val="22"/>
          <w:szCs w:val="22"/>
        </w:rPr>
      </w:pPr>
      <w:r w:rsidRPr="00AC25BD">
        <w:rPr>
          <w:rFonts w:ascii="GHEA Grapalat" w:hAnsi="GHEA Grapalat"/>
          <w:sz w:val="22"/>
          <w:szCs w:val="22"/>
        </w:rPr>
        <w:t>День/месяц/год</w:t>
      </w:r>
    </w:p>
    <w:p w:rsidR="003D2FE2" w:rsidRPr="00AC25BD" w:rsidRDefault="003D2FE2" w:rsidP="003D2FE2">
      <w:pPr>
        <w:widowControl w:val="0"/>
        <w:spacing w:after="160"/>
        <w:jc w:val="both"/>
        <w:rPr>
          <w:rFonts w:ascii="GHEA Grapalat" w:hAnsi="GHEA Grapalat"/>
          <w:sz w:val="22"/>
          <w:szCs w:val="22"/>
        </w:rPr>
      </w:pPr>
    </w:p>
    <w:p w:rsidR="003D2FE2" w:rsidRPr="00AC25BD" w:rsidRDefault="003D2FE2" w:rsidP="003D2FE2">
      <w:pPr>
        <w:widowControl w:val="0"/>
        <w:spacing w:after="160"/>
        <w:jc w:val="both"/>
        <w:rPr>
          <w:rFonts w:ascii="GHEA Grapalat" w:hAnsi="GHEA Grapalat"/>
          <w:sz w:val="22"/>
          <w:szCs w:val="22"/>
        </w:rPr>
      </w:pPr>
    </w:p>
    <w:p w:rsidR="003D2FE2" w:rsidRPr="00AC25BD" w:rsidRDefault="003D2FE2" w:rsidP="003D2FE2">
      <w:pPr>
        <w:rPr>
          <w:sz w:val="22"/>
          <w:szCs w:val="22"/>
        </w:rPr>
      </w:pPr>
    </w:p>
    <w:p w:rsidR="001005B0" w:rsidRPr="00AC25BD" w:rsidRDefault="001005B0" w:rsidP="003D2FE2">
      <w:pPr>
        <w:widowControl w:val="0"/>
        <w:spacing w:after="160"/>
        <w:ind w:left="567" w:right="565"/>
        <w:jc w:val="both"/>
        <w:rPr>
          <w:rFonts w:ascii="GHEA Grapalat" w:hAnsi="GHEA Grapalat"/>
          <w:sz w:val="22"/>
          <w:szCs w:val="22"/>
        </w:rPr>
      </w:pPr>
    </w:p>
    <w:p w:rsidR="001005B0" w:rsidRPr="00AC25BD" w:rsidRDefault="001005B0" w:rsidP="00B46D58">
      <w:pPr>
        <w:widowControl w:val="0"/>
        <w:spacing w:after="160"/>
        <w:ind w:left="567" w:right="565"/>
        <w:jc w:val="center"/>
        <w:rPr>
          <w:rFonts w:ascii="GHEA Grapalat" w:hAnsi="GHEA Grapalat"/>
          <w:b/>
          <w:sz w:val="22"/>
          <w:szCs w:val="22"/>
        </w:rPr>
      </w:pPr>
    </w:p>
    <w:p w:rsidR="001005B0" w:rsidRPr="00AC25BD" w:rsidRDefault="001005B0" w:rsidP="00B46D58">
      <w:pPr>
        <w:widowControl w:val="0"/>
        <w:spacing w:after="160"/>
        <w:ind w:left="567" w:right="565"/>
        <w:jc w:val="center"/>
        <w:rPr>
          <w:rFonts w:ascii="GHEA Grapalat" w:hAnsi="GHEA Grapalat"/>
          <w:b/>
          <w:sz w:val="22"/>
          <w:szCs w:val="22"/>
        </w:rPr>
      </w:pPr>
    </w:p>
    <w:p w:rsidR="001005B0" w:rsidRPr="00AC25BD" w:rsidRDefault="001005B0" w:rsidP="00B46D58">
      <w:pPr>
        <w:widowControl w:val="0"/>
        <w:spacing w:after="160"/>
        <w:ind w:left="567" w:right="565"/>
        <w:jc w:val="center"/>
        <w:rPr>
          <w:rFonts w:ascii="GHEA Grapalat" w:hAnsi="GHEA Grapalat"/>
          <w:b/>
          <w:sz w:val="22"/>
          <w:szCs w:val="22"/>
        </w:rPr>
      </w:pPr>
    </w:p>
    <w:p w:rsidR="001005B0" w:rsidRPr="00AC25BD" w:rsidRDefault="001005B0" w:rsidP="00B46D58">
      <w:pPr>
        <w:widowControl w:val="0"/>
        <w:spacing w:after="160"/>
        <w:ind w:left="567" w:right="565"/>
        <w:jc w:val="center"/>
        <w:rPr>
          <w:rFonts w:ascii="GHEA Grapalat" w:hAnsi="GHEA Grapalat"/>
          <w:b/>
          <w:sz w:val="22"/>
          <w:szCs w:val="22"/>
        </w:rPr>
      </w:pPr>
    </w:p>
    <w:p w:rsidR="001005B0" w:rsidRPr="00AC25BD" w:rsidRDefault="001005B0" w:rsidP="00B46D58">
      <w:pPr>
        <w:widowControl w:val="0"/>
        <w:spacing w:after="160"/>
        <w:ind w:left="567" w:right="565"/>
        <w:jc w:val="center"/>
        <w:rPr>
          <w:rFonts w:ascii="GHEA Grapalat" w:hAnsi="GHEA Grapalat"/>
          <w:b/>
          <w:sz w:val="22"/>
          <w:szCs w:val="22"/>
        </w:rPr>
      </w:pPr>
    </w:p>
    <w:p w:rsidR="001005B0" w:rsidRPr="00AC25BD" w:rsidRDefault="001005B0" w:rsidP="00B46D58">
      <w:pPr>
        <w:widowControl w:val="0"/>
        <w:spacing w:after="160"/>
        <w:ind w:left="567" w:right="565"/>
        <w:jc w:val="center"/>
        <w:rPr>
          <w:rFonts w:ascii="GHEA Grapalat" w:hAnsi="GHEA Grapalat"/>
          <w:b/>
        </w:rPr>
      </w:pPr>
    </w:p>
    <w:p w:rsidR="001005B0" w:rsidRPr="00AC25BD" w:rsidRDefault="001005B0" w:rsidP="00B46D58">
      <w:pPr>
        <w:widowControl w:val="0"/>
        <w:spacing w:after="160"/>
        <w:ind w:left="567" w:right="565"/>
        <w:jc w:val="center"/>
        <w:rPr>
          <w:rFonts w:ascii="GHEA Grapalat" w:hAnsi="GHEA Grapalat"/>
          <w:b/>
        </w:rPr>
      </w:pPr>
    </w:p>
    <w:p w:rsidR="001005B0" w:rsidRPr="00AC25BD" w:rsidRDefault="001005B0" w:rsidP="00B46D58">
      <w:pPr>
        <w:widowControl w:val="0"/>
        <w:spacing w:after="160"/>
        <w:ind w:left="567" w:right="565"/>
        <w:jc w:val="center"/>
        <w:rPr>
          <w:rFonts w:ascii="GHEA Grapalat" w:hAnsi="GHEA Grapalat"/>
          <w:b/>
        </w:rPr>
      </w:pPr>
    </w:p>
    <w:p w:rsidR="001005B0" w:rsidRPr="00AC25BD" w:rsidRDefault="001005B0" w:rsidP="00B46D58">
      <w:pPr>
        <w:widowControl w:val="0"/>
        <w:spacing w:after="160"/>
        <w:ind w:left="567" w:right="565"/>
        <w:jc w:val="center"/>
        <w:rPr>
          <w:rFonts w:ascii="GHEA Grapalat" w:hAnsi="GHEA Grapalat"/>
          <w:b/>
        </w:rPr>
      </w:pPr>
    </w:p>
    <w:p w:rsidR="001005B0" w:rsidRPr="00AC25BD" w:rsidRDefault="001005B0" w:rsidP="00B46D58">
      <w:pPr>
        <w:widowControl w:val="0"/>
        <w:spacing w:after="160"/>
        <w:ind w:left="567" w:right="565"/>
        <w:jc w:val="center"/>
        <w:rPr>
          <w:rFonts w:ascii="GHEA Grapalat" w:hAnsi="GHEA Grapalat"/>
          <w:b/>
        </w:rPr>
      </w:pPr>
    </w:p>
    <w:p w:rsidR="001005B0" w:rsidRPr="00AC25BD" w:rsidRDefault="001005B0" w:rsidP="00B46D58">
      <w:pPr>
        <w:widowControl w:val="0"/>
        <w:spacing w:after="160"/>
        <w:ind w:left="567" w:right="565"/>
        <w:jc w:val="center"/>
        <w:rPr>
          <w:rFonts w:ascii="GHEA Grapalat" w:hAnsi="GHEA Grapalat"/>
          <w:b/>
        </w:rPr>
      </w:pPr>
    </w:p>
    <w:p w:rsidR="001005B0" w:rsidRPr="00AC25BD" w:rsidRDefault="001005B0" w:rsidP="00B46D58">
      <w:pPr>
        <w:widowControl w:val="0"/>
        <w:spacing w:after="160"/>
        <w:ind w:left="567" w:right="565"/>
        <w:jc w:val="center"/>
        <w:rPr>
          <w:rFonts w:ascii="GHEA Grapalat" w:hAnsi="GHEA Grapalat"/>
          <w:b/>
        </w:rPr>
      </w:pPr>
    </w:p>
    <w:p w:rsidR="001005B0" w:rsidRPr="00AC25BD" w:rsidRDefault="001005B0" w:rsidP="00B46D58">
      <w:pPr>
        <w:widowControl w:val="0"/>
        <w:spacing w:after="160"/>
        <w:ind w:left="567" w:right="565"/>
        <w:jc w:val="center"/>
        <w:rPr>
          <w:rFonts w:ascii="GHEA Grapalat" w:hAnsi="GHEA Grapalat"/>
          <w:b/>
        </w:rPr>
      </w:pPr>
    </w:p>
    <w:p w:rsidR="001005B0" w:rsidRPr="00AC25BD" w:rsidRDefault="001005B0" w:rsidP="00B46D58">
      <w:pPr>
        <w:widowControl w:val="0"/>
        <w:spacing w:after="160"/>
        <w:ind w:left="567" w:right="565"/>
        <w:jc w:val="center"/>
        <w:rPr>
          <w:rFonts w:ascii="GHEA Grapalat" w:hAnsi="GHEA Grapalat"/>
          <w:b/>
        </w:rPr>
      </w:pPr>
    </w:p>
    <w:p w:rsidR="001005B0" w:rsidRPr="00AC25BD" w:rsidRDefault="001005B0" w:rsidP="00B46D58">
      <w:pPr>
        <w:widowControl w:val="0"/>
        <w:spacing w:after="160"/>
        <w:ind w:left="567" w:right="565"/>
        <w:jc w:val="center"/>
        <w:rPr>
          <w:rFonts w:ascii="GHEA Grapalat" w:hAnsi="GHEA Grapalat"/>
          <w:b/>
        </w:rPr>
      </w:pPr>
    </w:p>
    <w:p w:rsidR="001005B0" w:rsidRPr="00AC25BD" w:rsidRDefault="001005B0" w:rsidP="00B46D58">
      <w:pPr>
        <w:widowControl w:val="0"/>
        <w:spacing w:after="160"/>
        <w:ind w:left="567" w:right="565"/>
        <w:jc w:val="center"/>
        <w:rPr>
          <w:rFonts w:ascii="GHEA Grapalat" w:hAnsi="GHEA Grapalat"/>
          <w:b/>
        </w:rPr>
      </w:pPr>
    </w:p>
    <w:p w:rsidR="001005B0" w:rsidRPr="00AC25BD"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AC25BD" w:rsidTr="0079744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AC25BD" w:rsidRDefault="00C3421C" w:rsidP="00C3421C">
            <w:pPr>
              <w:widowControl w:val="0"/>
              <w:tabs>
                <w:tab w:val="left" w:pos="3402"/>
              </w:tabs>
              <w:spacing w:after="160"/>
              <w:ind w:left="360"/>
              <w:rPr>
                <w:rFonts w:ascii="GHEA Grapalat" w:hAnsi="GHEA Grapalat" w:cs="Sylfaen"/>
                <w:b/>
                <w:bCs/>
                <w:lang w:val="en-US"/>
              </w:rPr>
            </w:pPr>
            <w:r w:rsidRPr="00AC25BD">
              <w:rPr>
                <w:rFonts w:ascii="GHEA Grapalat" w:hAnsi="GHEA Grapalat"/>
                <w:b/>
                <w:lang w:val="en-US"/>
              </w:rPr>
              <w:t>1.</w:t>
            </w:r>
            <w:r w:rsidRPr="00AC25BD">
              <w:rPr>
                <w:rFonts w:ascii="GHEA Grapalat" w:hAnsi="GHEA Grapalat"/>
                <w:b/>
                <w:lang w:val="en-US"/>
              </w:rPr>
              <w:tab/>
            </w:r>
            <w:r w:rsidRPr="00AC25BD">
              <w:rPr>
                <w:rFonts w:ascii="GHEA Grapalat" w:hAnsi="GHEA Grapalat"/>
                <w:b/>
              </w:rPr>
              <w:t xml:space="preserve">ПЛАТЕЖНОЕ ТРЕБОВАНИЕ </w:t>
            </w:r>
            <w:r w:rsidRPr="00AC25BD">
              <w:rPr>
                <w:rFonts w:ascii="GHEA Grapalat" w:hAnsi="GHEA Grapalat"/>
                <w:b/>
                <w:lang w:val="en-US"/>
              </w:rPr>
              <w:t>*</w:t>
            </w:r>
          </w:p>
        </w:tc>
      </w:tr>
      <w:tr w:rsidR="00B138F3" w:rsidRPr="00AC25BD" w:rsidTr="0079744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AC25BD" w:rsidRDefault="00C3421C" w:rsidP="00797449">
            <w:pPr>
              <w:widowControl w:val="0"/>
              <w:tabs>
                <w:tab w:val="left" w:pos="855"/>
              </w:tabs>
              <w:spacing w:after="160"/>
              <w:ind w:left="360"/>
              <w:rPr>
                <w:rFonts w:ascii="GHEA Grapalat" w:hAnsi="GHEA Grapalat" w:cs="Sylfaen"/>
              </w:rPr>
            </w:pPr>
            <w:r w:rsidRPr="00AC25BD">
              <w:rPr>
                <w:rFonts w:ascii="GHEA Grapalat" w:hAnsi="GHEA Grapalat"/>
              </w:rPr>
              <w:lastRenderedPageBreak/>
              <w:t>2.</w:t>
            </w:r>
            <w:r w:rsidRPr="00AC25BD">
              <w:rPr>
                <w:rFonts w:ascii="GHEA Grapalat" w:hAnsi="GHEA Grapalat"/>
              </w:rPr>
              <w:tab/>
              <w:t xml:space="preserve">Номер </w:t>
            </w:r>
          </w:p>
        </w:tc>
      </w:tr>
      <w:tr w:rsidR="00B138F3" w:rsidRPr="00AC25BD" w:rsidTr="00797449">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AC25BD" w:rsidRDefault="00C3421C" w:rsidP="00797449">
            <w:pPr>
              <w:widowControl w:val="0"/>
              <w:tabs>
                <w:tab w:val="left" w:pos="3390"/>
              </w:tabs>
              <w:spacing w:after="160"/>
              <w:ind w:left="322"/>
              <w:rPr>
                <w:rFonts w:ascii="GHEA Grapalat" w:hAnsi="GHEA Grapalat" w:cs="Sylfaen"/>
              </w:rPr>
            </w:pPr>
            <w:r w:rsidRPr="00AC25BD">
              <w:rPr>
                <w:rFonts w:ascii="GHEA Grapalat" w:hAnsi="GHEA Grapalat"/>
              </w:rPr>
              <w:t>3</w:t>
            </w:r>
            <w:r w:rsidRPr="00AC25BD">
              <w:rPr>
                <w:rFonts w:ascii="GHEA Grapalat" w:hAnsi="GHEA Grapalat"/>
              </w:rPr>
              <w:tab/>
              <w:t>Дата представления: "___" ___ 20___г.</w:t>
            </w:r>
          </w:p>
        </w:tc>
      </w:tr>
      <w:tr w:rsidR="00B138F3" w:rsidRPr="00AC25BD" w:rsidTr="00797449">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AC25BD" w:rsidRDefault="00C3421C" w:rsidP="00797449">
            <w:pPr>
              <w:widowControl w:val="0"/>
              <w:tabs>
                <w:tab w:val="left" w:pos="855"/>
              </w:tabs>
              <w:spacing w:after="160"/>
              <w:ind w:left="360"/>
              <w:rPr>
                <w:rFonts w:ascii="GHEA Grapalat" w:hAnsi="GHEA Grapalat"/>
              </w:rPr>
            </w:pPr>
            <w:r w:rsidRPr="00AC25BD">
              <w:rPr>
                <w:rFonts w:ascii="GHEA Grapalat" w:hAnsi="GHEA Grapalat"/>
              </w:rPr>
              <w:t>4.</w:t>
            </w:r>
            <w:r w:rsidRPr="00AC25BD">
              <w:rPr>
                <w:rFonts w:ascii="GHEA Grapalat" w:hAnsi="GHEA Grapalat"/>
              </w:rPr>
              <w:tab/>
              <w:t>Наименование, или имя, фамилия плательщика (Компания:</w:t>
            </w:r>
          </w:p>
        </w:tc>
      </w:tr>
      <w:tr w:rsidR="00B138F3" w:rsidRPr="00AC25BD" w:rsidTr="0079744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AC25BD" w:rsidRDefault="00C3421C" w:rsidP="00797449">
            <w:pPr>
              <w:widowControl w:val="0"/>
              <w:tabs>
                <w:tab w:val="left" w:pos="855"/>
              </w:tabs>
              <w:spacing w:after="160"/>
              <w:ind w:left="360"/>
              <w:rPr>
                <w:rFonts w:ascii="GHEA Grapalat" w:hAnsi="GHEA Grapalat"/>
              </w:rPr>
            </w:pPr>
            <w:r w:rsidRPr="00AC25BD">
              <w:rPr>
                <w:rFonts w:ascii="GHEA Grapalat" w:hAnsi="GHEA Grapalat"/>
              </w:rPr>
              <w:t>5.</w:t>
            </w:r>
            <w:r w:rsidRPr="00AC25BD">
              <w:rPr>
                <w:rFonts w:ascii="GHEA Grapalat" w:hAnsi="GHEA Grapalat"/>
              </w:rPr>
              <w:tab/>
              <w:t>Обслуживающая плательщика Финансовая организация (банк):</w:t>
            </w:r>
          </w:p>
        </w:tc>
      </w:tr>
      <w:tr w:rsidR="00B138F3" w:rsidRPr="00AC25BD" w:rsidTr="0079744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AC25BD" w:rsidRDefault="00C3421C" w:rsidP="00797449">
            <w:pPr>
              <w:widowControl w:val="0"/>
              <w:tabs>
                <w:tab w:val="left" w:pos="855"/>
              </w:tabs>
              <w:spacing w:after="160"/>
              <w:ind w:left="360"/>
              <w:rPr>
                <w:rFonts w:ascii="GHEA Grapalat" w:hAnsi="GHEA Grapalat"/>
              </w:rPr>
            </w:pPr>
            <w:r w:rsidRPr="00AC25BD">
              <w:rPr>
                <w:rFonts w:ascii="GHEA Grapalat" w:hAnsi="GHEA Grapalat"/>
              </w:rPr>
              <w:t>6.</w:t>
            </w:r>
            <w:r w:rsidRPr="00AC25BD">
              <w:rPr>
                <w:rFonts w:ascii="GHEA Grapalat" w:hAnsi="GHEA Grapalat"/>
              </w:rPr>
              <w:tab/>
              <w:t>Номер счета плательщика:</w:t>
            </w:r>
          </w:p>
        </w:tc>
      </w:tr>
      <w:tr w:rsidR="00B138F3" w:rsidRPr="00AC25BD" w:rsidTr="0079744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AC25BD" w:rsidRDefault="00C3421C" w:rsidP="00797449">
            <w:pPr>
              <w:widowControl w:val="0"/>
              <w:tabs>
                <w:tab w:val="left" w:pos="855"/>
              </w:tabs>
              <w:spacing w:after="160"/>
              <w:ind w:left="360"/>
              <w:rPr>
                <w:rFonts w:ascii="GHEA Grapalat" w:hAnsi="GHEA Grapalat"/>
              </w:rPr>
            </w:pPr>
            <w:r w:rsidRPr="00AC25BD">
              <w:rPr>
                <w:rFonts w:ascii="GHEA Grapalat" w:hAnsi="GHEA Grapalat"/>
              </w:rPr>
              <w:t>7.</w:t>
            </w:r>
            <w:r w:rsidRPr="00AC25BD">
              <w:rPr>
                <w:rFonts w:ascii="GHEA Grapalat" w:hAnsi="GHEA Grapalat"/>
              </w:rPr>
              <w:tab/>
              <w:t>УНН плательщика:</w:t>
            </w:r>
          </w:p>
        </w:tc>
      </w:tr>
      <w:tr w:rsidR="00B138F3" w:rsidRPr="00AC25BD" w:rsidTr="0079744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AC25BD" w:rsidRDefault="00C3421C" w:rsidP="00797449">
            <w:pPr>
              <w:widowControl w:val="0"/>
              <w:tabs>
                <w:tab w:val="left" w:pos="855"/>
              </w:tabs>
              <w:spacing w:after="160"/>
              <w:ind w:left="360"/>
              <w:rPr>
                <w:rFonts w:ascii="GHEA Grapalat" w:hAnsi="GHEA Grapalat"/>
              </w:rPr>
            </w:pPr>
            <w:r w:rsidRPr="00AC25BD">
              <w:rPr>
                <w:rFonts w:ascii="GHEA Grapalat" w:hAnsi="GHEA Grapalat"/>
              </w:rPr>
              <w:t>8.</w:t>
            </w:r>
            <w:r w:rsidRPr="00AC25BD">
              <w:rPr>
                <w:rFonts w:ascii="GHEA Grapalat" w:hAnsi="GHEA Grapalat"/>
              </w:rPr>
              <w:tab/>
              <w:t>НЗОУ плательщика:</w:t>
            </w:r>
          </w:p>
        </w:tc>
      </w:tr>
      <w:tr w:rsidR="00B138F3" w:rsidRPr="00AC25BD" w:rsidTr="0079744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AC25BD" w:rsidRDefault="00C3421C" w:rsidP="00797449">
            <w:pPr>
              <w:widowControl w:val="0"/>
              <w:tabs>
                <w:tab w:val="left" w:pos="855"/>
              </w:tabs>
              <w:spacing w:after="160"/>
              <w:ind w:left="360"/>
              <w:rPr>
                <w:rFonts w:ascii="GHEA Grapalat" w:hAnsi="GHEA Grapalat"/>
              </w:rPr>
            </w:pPr>
            <w:r w:rsidRPr="00AC25BD">
              <w:rPr>
                <w:rFonts w:ascii="GHEA Grapalat" w:hAnsi="GHEA Grapalat"/>
              </w:rPr>
              <w:t>9.</w:t>
            </w:r>
            <w:r w:rsidRPr="00AC25BD">
              <w:rPr>
                <w:rFonts w:ascii="GHEA Grapalat" w:hAnsi="GHEA Grapalat"/>
              </w:rPr>
              <w:tab/>
              <w:t>Наименование, или имя, фамилия бенефициара:</w:t>
            </w:r>
            <w:r w:rsidR="00151657" w:rsidRPr="00AC25BD">
              <w:rPr>
                <w:rFonts w:ascii="GHEA Grapalat" w:hAnsi="GHEA Grapalat"/>
                <w:sz w:val="20"/>
                <w:szCs w:val="20"/>
                <w:u w:val="single"/>
              </w:rPr>
              <w:t xml:space="preserve"> Водный комитет</w:t>
            </w:r>
          </w:p>
        </w:tc>
      </w:tr>
      <w:tr w:rsidR="00B138F3" w:rsidRPr="00AC25BD" w:rsidTr="0079744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AC25BD" w:rsidRDefault="00C3421C" w:rsidP="00797449">
            <w:pPr>
              <w:widowControl w:val="0"/>
              <w:tabs>
                <w:tab w:val="left" w:pos="855"/>
              </w:tabs>
              <w:spacing w:after="160"/>
              <w:ind w:left="360"/>
              <w:rPr>
                <w:rFonts w:ascii="GHEA Grapalat" w:hAnsi="GHEA Grapalat"/>
              </w:rPr>
            </w:pPr>
            <w:r w:rsidRPr="00AC25BD">
              <w:rPr>
                <w:rFonts w:ascii="GHEA Grapalat" w:hAnsi="GHEA Grapalat"/>
              </w:rPr>
              <w:t>10.</w:t>
            </w:r>
            <w:r w:rsidRPr="00AC25BD">
              <w:rPr>
                <w:rFonts w:ascii="GHEA Grapalat" w:hAnsi="GHEA Grapalat"/>
              </w:rPr>
              <w:tab/>
              <w:t>НЗОУ бенефициара (не заполняется)</w:t>
            </w:r>
          </w:p>
        </w:tc>
      </w:tr>
      <w:tr w:rsidR="00B138F3" w:rsidRPr="00AC25BD" w:rsidTr="00797449">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AC25BD" w:rsidRDefault="00C3421C" w:rsidP="00797449">
            <w:pPr>
              <w:widowControl w:val="0"/>
              <w:tabs>
                <w:tab w:val="left" w:pos="855"/>
              </w:tabs>
              <w:spacing w:after="160"/>
              <w:ind w:left="360"/>
              <w:rPr>
                <w:rFonts w:ascii="GHEA Grapalat" w:hAnsi="GHEA Grapalat"/>
              </w:rPr>
            </w:pPr>
            <w:r w:rsidRPr="00AC25BD">
              <w:rPr>
                <w:rFonts w:ascii="GHEA Grapalat" w:hAnsi="GHEA Grapalat"/>
              </w:rPr>
              <w:t>11.</w:t>
            </w:r>
            <w:r w:rsidRPr="00AC25BD">
              <w:rPr>
                <w:rFonts w:ascii="GHEA Grapalat" w:hAnsi="GHEA Grapalat"/>
              </w:rPr>
              <w:tab/>
              <w:t>УНН бенефициара:</w:t>
            </w:r>
            <w:r w:rsidR="009F0873" w:rsidRPr="00AC25BD">
              <w:rPr>
                <w:rFonts w:ascii="GHEA Grapalat" w:hAnsi="GHEA Grapalat"/>
              </w:rPr>
              <w:t xml:space="preserve"> </w:t>
            </w:r>
            <w:r w:rsidR="009F0873" w:rsidRPr="00AC25BD">
              <w:rPr>
                <w:rFonts w:ascii="GHEA Grapalat" w:hAnsi="GHEA Grapalat" w:cs="Arial"/>
                <w:sz w:val="20"/>
                <w:szCs w:val="20"/>
              </w:rPr>
              <w:t>02555816</w:t>
            </w:r>
          </w:p>
        </w:tc>
      </w:tr>
      <w:tr w:rsidR="00B138F3" w:rsidRPr="00AC25BD" w:rsidTr="0079744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AC25BD" w:rsidRDefault="00C3421C" w:rsidP="00797449">
            <w:pPr>
              <w:widowControl w:val="0"/>
              <w:tabs>
                <w:tab w:val="left" w:pos="855"/>
              </w:tabs>
              <w:spacing w:after="160"/>
              <w:ind w:left="360"/>
              <w:rPr>
                <w:rFonts w:ascii="GHEA Grapalat" w:hAnsi="GHEA Grapalat"/>
              </w:rPr>
            </w:pPr>
            <w:r w:rsidRPr="00AC25BD">
              <w:rPr>
                <w:rFonts w:ascii="GHEA Grapalat" w:hAnsi="GHEA Grapalat"/>
              </w:rPr>
              <w:t>12.</w:t>
            </w:r>
            <w:r w:rsidRPr="00AC25BD">
              <w:rPr>
                <w:rFonts w:ascii="GHEA Grapalat" w:hAnsi="GHEA Grapalat"/>
              </w:rPr>
              <w:tab/>
              <w:t>Обслуживающая бенефициара Финансовая организация (банк):</w:t>
            </w:r>
            <w:r w:rsidR="00151657" w:rsidRPr="00AC25BD">
              <w:rPr>
                <w:rFonts w:ascii="GHEA Grapalat" w:hAnsi="GHEA Grapalat"/>
              </w:rPr>
              <w:t xml:space="preserve">  МФРА </w:t>
            </w:r>
            <w:hyperlink r:id="rId14" w:history="1">
              <w:r w:rsidR="00151657" w:rsidRPr="00AC25BD">
                <w:t>операционного управления</w:t>
              </w:r>
            </w:hyperlink>
          </w:p>
        </w:tc>
      </w:tr>
      <w:tr w:rsidR="00B138F3" w:rsidRPr="00AC25BD" w:rsidTr="0079744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AC25BD" w:rsidRDefault="00C3421C" w:rsidP="00797449">
            <w:pPr>
              <w:widowControl w:val="0"/>
              <w:tabs>
                <w:tab w:val="left" w:pos="855"/>
              </w:tabs>
              <w:spacing w:after="160"/>
              <w:ind w:left="360"/>
              <w:rPr>
                <w:rFonts w:ascii="GHEA Grapalat" w:hAnsi="GHEA Grapalat"/>
              </w:rPr>
            </w:pPr>
            <w:r w:rsidRPr="00AC25BD">
              <w:rPr>
                <w:rFonts w:ascii="GHEA Grapalat" w:hAnsi="GHEA Grapalat"/>
              </w:rPr>
              <w:t>13.</w:t>
            </w:r>
            <w:r w:rsidRPr="00AC25BD">
              <w:rPr>
                <w:rFonts w:ascii="GHEA Grapalat" w:hAnsi="GHEA Grapalat"/>
              </w:rPr>
              <w:tab/>
              <w:t>Номер счета бенефициара (сч.№)</w:t>
            </w:r>
            <w:r w:rsidR="009F0873" w:rsidRPr="00AC25BD">
              <w:rPr>
                <w:rFonts w:ascii="GHEA Grapalat" w:hAnsi="GHEA Grapalat"/>
              </w:rPr>
              <w:t xml:space="preserve"> </w:t>
            </w:r>
            <w:r w:rsidR="009F0873" w:rsidRPr="00AC25BD">
              <w:rPr>
                <w:rFonts w:ascii="GHEA Grapalat" w:hAnsi="GHEA Grapalat" w:cs="Arial"/>
                <w:sz w:val="20"/>
                <w:szCs w:val="20"/>
              </w:rPr>
              <w:t>900008000664</w:t>
            </w:r>
          </w:p>
        </w:tc>
      </w:tr>
      <w:tr w:rsidR="00B138F3" w:rsidRPr="00AC25BD" w:rsidTr="0079744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AC25BD" w:rsidRDefault="00C3421C" w:rsidP="00797449">
            <w:pPr>
              <w:widowControl w:val="0"/>
              <w:tabs>
                <w:tab w:val="left" w:pos="855"/>
              </w:tabs>
              <w:spacing w:after="160"/>
              <w:ind w:left="360"/>
              <w:rPr>
                <w:rFonts w:ascii="GHEA Grapalat" w:hAnsi="GHEA Grapalat"/>
              </w:rPr>
            </w:pPr>
            <w:r w:rsidRPr="00AC25BD">
              <w:rPr>
                <w:rFonts w:ascii="GHEA Grapalat" w:hAnsi="GHEA Grapalat"/>
              </w:rPr>
              <w:t>14.</w:t>
            </w:r>
            <w:r w:rsidRPr="00AC25BD">
              <w:rPr>
                <w:rFonts w:ascii="GHEA Grapalat" w:hAnsi="GHEA Grapalat"/>
              </w:rPr>
              <w:tab/>
              <w:t>Сумма (цифрами и прописью):</w:t>
            </w:r>
          </w:p>
        </w:tc>
      </w:tr>
      <w:tr w:rsidR="00B138F3" w:rsidRPr="00AC25BD" w:rsidTr="0079744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AC25BD" w:rsidRDefault="00C3421C" w:rsidP="00797449">
            <w:pPr>
              <w:widowControl w:val="0"/>
              <w:tabs>
                <w:tab w:val="left" w:pos="855"/>
              </w:tabs>
              <w:spacing w:after="160"/>
              <w:ind w:left="360"/>
              <w:rPr>
                <w:rFonts w:ascii="GHEA Grapalat" w:hAnsi="GHEA Grapalat"/>
              </w:rPr>
            </w:pPr>
            <w:r w:rsidRPr="00AC25BD">
              <w:rPr>
                <w:rFonts w:ascii="GHEA Grapalat" w:hAnsi="GHEA Grapalat"/>
              </w:rPr>
              <w:t>15.</w:t>
            </w:r>
            <w:r w:rsidRPr="00AC25BD">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AC25BD" w:rsidTr="0079744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AC25BD" w:rsidRDefault="00C3421C" w:rsidP="00797449">
            <w:pPr>
              <w:widowControl w:val="0"/>
              <w:tabs>
                <w:tab w:val="left" w:pos="855"/>
              </w:tabs>
              <w:spacing w:after="160"/>
              <w:ind w:left="360"/>
              <w:rPr>
                <w:rFonts w:ascii="GHEA Grapalat" w:hAnsi="GHEA Grapalat"/>
              </w:rPr>
            </w:pPr>
            <w:r w:rsidRPr="00AC25BD">
              <w:rPr>
                <w:rFonts w:ascii="GHEA Grapalat" w:hAnsi="GHEA Grapalat"/>
              </w:rPr>
              <w:t>16.</w:t>
            </w:r>
            <w:r w:rsidRPr="00AC25BD">
              <w:rPr>
                <w:rFonts w:ascii="GHEA Grapalat" w:hAnsi="GHEA Grapalat"/>
              </w:rPr>
              <w:tab/>
              <w:t>Валюта (прописью и по коду):</w:t>
            </w:r>
          </w:p>
        </w:tc>
      </w:tr>
      <w:tr w:rsidR="00B138F3" w:rsidRPr="00AC25BD" w:rsidTr="0079744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AC25BD" w:rsidRDefault="00C3421C" w:rsidP="00797449">
            <w:pPr>
              <w:widowControl w:val="0"/>
              <w:tabs>
                <w:tab w:val="left" w:pos="855"/>
              </w:tabs>
              <w:spacing w:after="160"/>
              <w:ind w:left="360"/>
              <w:rPr>
                <w:rFonts w:ascii="GHEA Grapalat" w:hAnsi="GHEA Grapalat"/>
              </w:rPr>
            </w:pPr>
            <w:r w:rsidRPr="00AC25BD">
              <w:rPr>
                <w:rFonts w:ascii="GHEA Grapalat" w:hAnsi="GHEA Grapalat"/>
              </w:rPr>
              <w:t>17.</w:t>
            </w:r>
            <w:r w:rsidRPr="00AC25BD">
              <w:rPr>
                <w:rFonts w:ascii="GHEA Grapalat" w:hAnsi="GHEA Grapalat"/>
              </w:rPr>
              <w:tab/>
              <w:t>Цель сделки (уплаты): (для обеспечения исполнения договора)</w:t>
            </w:r>
          </w:p>
        </w:tc>
      </w:tr>
      <w:tr w:rsidR="00B138F3" w:rsidRPr="00AC25BD" w:rsidTr="00797449">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AC25BD" w:rsidRDefault="00C3421C" w:rsidP="00797449">
            <w:pPr>
              <w:widowControl w:val="0"/>
              <w:tabs>
                <w:tab w:val="left" w:pos="855"/>
              </w:tabs>
              <w:spacing w:after="160"/>
              <w:ind w:left="360"/>
              <w:rPr>
                <w:rFonts w:ascii="GHEA Grapalat" w:hAnsi="GHEA Grapalat"/>
              </w:rPr>
            </w:pPr>
            <w:r w:rsidRPr="00AC25BD">
              <w:rPr>
                <w:rFonts w:ascii="GHEA Grapalat" w:hAnsi="GHEA Grapalat"/>
              </w:rPr>
              <w:t>18.</w:t>
            </w:r>
            <w:r w:rsidRPr="00AC25BD">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AC25BD" w:rsidTr="0079744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AC25BD" w:rsidRDefault="00C3421C" w:rsidP="00797449">
            <w:pPr>
              <w:widowControl w:val="0"/>
              <w:tabs>
                <w:tab w:val="left" w:pos="855"/>
              </w:tabs>
              <w:spacing w:after="160"/>
              <w:ind w:left="360"/>
              <w:rPr>
                <w:rFonts w:ascii="GHEA Grapalat" w:hAnsi="GHEA Grapalat"/>
              </w:rPr>
            </w:pPr>
            <w:r w:rsidRPr="00AC25BD">
              <w:rPr>
                <w:rFonts w:ascii="GHEA Grapalat" w:hAnsi="GHEA Grapalat"/>
              </w:rPr>
              <w:t>19.</w:t>
            </w:r>
            <w:r w:rsidRPr="00AC25BD">
              <w:rPr>
                <w:rFonts w:ascii="GHEA Grapalat" w:hAnsi="GHEA Grapalat"/>
                <w:lang w:val="en-US"/>
              </w:rPr>
              <w:tab/>
            </w:r>
            <w:r w:rsidRPr="00AC25BD">
              <w:rPr>
                <w:rFonts w:ascii="GHEA Grapalat" w:hAnsi="GHEA Grapalat"/>
              </w:rPr>
              <w:t>Условия оплаты: &lt;акцептованный платеж&gt;</w:t>
            </w:r>
          </w:p>
        </w:tc>
      </w:tr>
      <w:tr w:rsidR="00B138F3" w:rsidRPr="00AC25BD" w:rsidTr="0079744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AC25BD" w:rsidRDefault="00C3421C" w:rsidP="00797449">
            <w:pPr>
              <w:widowControl w:val="0"/>
              <w:tabs>
                <w:tab w:val="left" w:pos="855"/>
              </w:tabs>
              <w:spacing w:after="160"/>
              <w:ind w:left="360"/>
              <w:rPr>
                <w:rFonts w:ascii="GHEA Grapalat" w:hAnsi="GHEA Grapalat"/>
                <w:lang w:val="en-US"/>
              </w:rPr>
            </w:pPr>
            <w:r w:rsidRPr="00AC25BD">
              <w:rPr>
                <w:rFonts w:ascii="GHEA Grapalat" w:hAnsi="GHEA Grapalat"/>
              </w:rPr>
              <w:t>20.</w:t>
            </w:r>
            <w:r w:rsidRPr="00AC25BD">
              <w:rPr>
                <w:rFonts w:ascii="GHEA Grapalat" w:hAnsi="GHEA Grapalat"/>
                <w:lang w:val="en-US"/>
              </w:rPr>
              <w:tab/>
            </w:r>
            <w:r w:rsidRPr="00AC25BD">
              <w:rPr>
                <w:rFonts w:ascii="GHEA Grapalat" w:hAnsi="GHEA Grapalat"/>
              </w:rPr>
              <w:t>Количество прилагаемых страниц: --- страниц</w:t>
            </w:r>
          </w:p>
        </w:tc>
      </w:tr>
      <w:tr w:rsidR="00B138F3" w:rsidRPr="00AC25BD" w:rsidTr="00797449">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AC25BD" w:rsidRDefault="00C3421C" w:rsidP="00797449">
            <w:pPr>
              <w:widowControl w:val="0"/>
              <w:tabs>
                <w:tab w:val="left" w:pos="851"/>
              </w:tabs>
              <w:spacing w:after="160"/>
              <w:rPr>
                <w:rFonts w:ascii="GHEA Grapalat" w:hAnsi="GHEA Grapalat" w:cs="Sylfaen"/>
              </w:rPr>
            </w:pPr>
            <w:r w:rsidRPr="00AC25BD">
              <w:rPr>
                <w:rFonts w:ascii="GHEA Grapalat" w:hAnsi="GHEA Grapalat"/>
              </w:rPr>
              <w:t>22.а.</w:t>
            </w:r>
            <w:r w:rsidRPr="00AC25BD">
              <w:rPr>
                <w:rFonts w:ascii="GHEA Grapalat" w:hAnsi="GHEA Grapalat"/>
              </w:rPr>
              <w:tab/>
              <w:t>Подписи бенефициара</w:t>
            </w:r>
          </w:p>
          <w:p w:rsidR="00C3421C" w:rsidRPr="00AC25BD" w:rsidRDefault="00C3421C" w:rsidP="00797449">
            <w:pPr>
              <w:widowControl w:val="0"/>
              <w:spacing w:after="160"/>
              <w:rPr>
                <w:rFonts w:ascii="GHEA Grapalat" w:hAnsi="GHEA Grapalat" w:cs="Sylfaen"/>
              </w:rPr>
            </w:pPr>
          </w:p>
          <w:p w:rsidR="00C3421C" w:rsidRPr="00AC25BD" w:rsidRDefault="00C3421C" w:rsidP="00797449">
            <w:pPr>
              <w:widowControl w:val="0"/>
              <w:spacing w:after="160"/>
              <w:jc w:val="right"/>
              <w:rPr>
                <w:rFonts w:ascii="GHEA Grapalat" w:hAnsi="GHEA Grapalat" w:cs="Tahoma"/>
              </w:rPr>
            </w:pPr>
            <w:r w:rsidRPr="00AC25BD">
              <w:rPr>
                <w:rFonts w:ascii="GHEA Grapalat" w:hAnsi="GHEA Grapalat"/>
              </w:rPr>
              <w:t>/____________________/</w:t>
            </w:r>
          </w:p>
          <w:p w:rsidR="00C3421C" w:rsidRPr="00AC25BD" w:rsidRDefault="00C3421C" w:rsidP="00797449">
            <w:pPr>
              <w:widowControl w:val="0"/>
              <w:spacing w:after="160"/>
              <w:rPr>
                <w:rFonts w:ascii="GHEA Grapalat" w:hAnsi="GHEA Grapalat" w:cs="Sylfaen"/>
              </w:rPr>
            </w:pPr>
          </w:p>
          <w:p w:rsidR="00C3421C" w:rsidRPr="00AC25BD" w:rsidRDefault="00C3421C" w:rsidP="00797449">
            <w:pPr>
              <w:widowControl w:val="0"/>
              <w:spacing w:after="160"/>
              <w:jc w:val="right"/>
              <w:rPr>
                <w:rFonts w:ascii="GHEA Grapalat" w:hAnsi="GHEA Grapalat" w:cs="Sylfaen"/>
              </w:rPr>
            </w:pPr>
            <w:r w:rsidRPr="00AC25BD">
              <w:rPr>
                <w:rFonts w:ascii="GHEA Grapalat" w:hAnsi="GHEA Grapalat"/>
              </w:rPr>
              <w:t>/____________________/</w:t>
            </w:r>
          </w:p>
          <w:p w:rsidR="00C3421C" w:rsidRPr="00AC25BD" w:rsidRDefault="00C3421C" w:rsidP="00797449">
            <w:pPr>
              <w:widowControl w:val="0"/>
              <w:spacing w:after="160"/>
              <w:rPr>
                <w:rFonts w:ascii="GHEA Grapalat" w:hAnsi="GHEA Grapalat" w:cs="Sylfaen"/>
              </w:rPr>
            </w:pPr>
          </w:p>
          <w:p w:rsidR="00C3421C" w:rsidRPr="00AC25BD" w:rsidRDefault="00C3421C" w:rsidP="00797449">
            <w:pPr>
              <w:widowControl w:val="0"/>
              <w:tabs>
                <w:tab w:val="left" w:pos="4545"/>
              </w:tabs>
              <w:spacing w:after="160"/>
              <w:rPr>
                <w:rFonts w:ascii="GHEA Grapalat" w:hAnsi="GHEA Grapalat" w:cs="Sylfaen"/>
              </w:rPr>
            </w:pPr>
            <w:r w:rsidRPr="00AC25BD">
              <w:rPr>
                <w:rFonts w:ascii="GHEA Grapalat" w:hAnsi="GHEA Grapalat"/>
              </w:rPr>
              <w:t>22.б.</w:t>
            </w:r>
            <w:r w:rsidRPr="00AC25BD">
              <w:rPr>
                <w:rFonts w:ascii="GHEA Grapalat" w:hAnsi="GHEA Grapalat"/>
              </w:rPr>
              <w:tab/>
              <w:t>М. П.</w:t>
            </w:r>
          </w:p>
          <w:p w:rsidR="00C3421C" w:rsidRPr="00AC25BD" w:rsidRDefault="00C3421C" w:rsidP="00797449">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AC25BD" w:rsidRDefault="00C3421C" w:rsidP="00797449">
            <w:pPr>
              <w:widowControl w:val="0"/>
              <w:tabs>
                <w:tab w:val="left" w:pos="905"/>
              </w:tabs>
              <w:spacing w:after="160"/>
              <w:rPr>
                <w:rFonts w:ascii="GHEA Grapalat" w:hAnsi="GHEA Grapalat" w:cs="Sylfaen"/>
              </w:rPr>
            </w:pPr>
            <w:r w:rsidRPr="00AC25BD">
              <w:rPr>
                <w:rFonts w:ascii="GHEA Grapalat" w:hAnsi="GHEA Grapalat"/>
              </w:rPr>
              <w:lastRenderedPageBreak/>
              <w:t>21.а.</w:t>
            </w:r>
            <w:r w:rsidRPr="00AC25BD">
              <w:rPr>
                <w:rFonts w:ascii="GHEA Grapalat" w:hAnsi="GHEA Grapalat"/>
              </w:rPr>
              <w:tab/>
            </w:r>
            <w:r w:rsidRPr="00AC25BD">
              <w:rPr>
                <w:rFonts w:ascii="Courier New" w:hAnsi="Courier New"/>
              </w:rPr>
              <w:t> </w:t>
            </w:r>
            <w:r w:rsidRPr="00AC25BD">
              <w:rPr>
                <w:rFonts w:ascii="GHEA Grapalat" w:hAnsi="GHEA Grapalat"/>
              </w:rPr>
              <w:t>Подписи плательщика:</w:t>
            </w:r>
          </w:p>
          <w:p w:rsidR="00C3421C" w:rsidRPr="00AC25BD" w:rsidRDefault="00C3421C" w:rsidP="00797449">
            <w:pPr>
              <w:widowControl w:val="0"/>
              <w:spacing w:after="160"/>
              <w:rPr>
                <w:rFonts w:ascii="GHEA Grapalat" w:hAnsi="GHEA Grapalat" w:cs="Sylfaen"/>
              </w:rPr>
            </w:pPr>
          </w:p>
          <w:p w:rsidR="00C3421C" w:rsidRPr="00AC25BD" w:rsidRDefault="00C3421C" w:rsidP="00797449">
            <w:pPr>
              <w:widowControl w:val="0"/>
              <w:spacing w:after="160"/>
              <w:jc w:val="right"/>
              <w:rPr>
                <w:rFonts w:ascii="GHEA Grapalat" w:hAnsi="GHEA Grapalat" w:cs="Sylfaen"/>
              </w:rPr>
            </w:pPr>
            <w:r w:rsidRPr="00AC25BD">
              <w:rPr>
                <w:rFonts w:ascii="GHEA Grapalat" w:hAnsi="GHEA Grapalat"/>
              </w:rPr>
              <w:t>/____________________/</w:t>
            </w:r>
          </w:p>
          <w:p w:rsidR="00C3421C" w:rsidRPr="00AC25BD" w:rsidRDefault="00C3421C" w:rsidP="00797449">
            <w:pPr>
              <w:widowControl w:val="0"/>
              <w:spacing w:after="160"/>
              <w:jc w:val="right"/>
              <w:rPr>
                <w:rFonts w:ascii="GHEA Grapalat" w:hAnsi="GHEA Grapalat" w:cs="Tahoma"/>
              </w:rPr>
            </w:pPr>
          </w:p>
          <w:p w:rsidR="00C3421C" w:rsidRPr="00AC25BD" w:rsidRDefault="00C3421C" w:rsidP="00797449">
            <w:pPr>
              <w:widowControl w:val="0"/>
              <w:spacing w:after="160"/>
              <w:jc w:val="right"/>
              <w:rPr>
                <w:rFonts w:ascii="GHEA Grapalat" w:hAnsi="GHEA Grapalat" w:cs="Sylfaen"/>
              </w:rPr>
            </w:pPr>
            <w:r w:rsidRPr="00AC25BD">
              <w:rPr>
                <w:rFonts w:ascii="GHEA Grapalat" w:hAnsi="GHEA Grapalat"/>
              </w:rPr>
              <w:t>/____________________/</w:t>
            </w:r>
          </w:p>
          <w:p w:rsidR="00C3421C" w:rsidRPr="00AC25BD" w:rsidRDefault="00C3421C" w:rsidP="00797449">
            <w:pPr>
              <w:widowControl w:val="0"/>
              <w:spacing w:after="160"/>
              <w:rPr>
                <w:rFonts w:ascii="GHEA Grapalat" w:hAnsi="GHEA Grapalat" w:cs="Sylfaen"/>
              </w:rPr>
            </w:pPr>
          </w:p>
          <w:p w:rsidR="00C3421C" w:rsidRPr="00AC25BD" w:rsidRDefault="00C3421C" w:rsidP="00797449">
            <w:pPr>
              <w:widowControl w:val="0"/>
              <w:tabs>
                <w:tab w:val="left" w:pos="4539"/>
              </w:tabs>
              <w:spacing w:after="160"/>
              <w:rPr>
                <w:rFonts w:ascii="GHEA Grapalat" w:hAnsi="GHEA Grapalat" w:cs="Sylfaen"/>
              </w:rPr>
            </w:pPr>
            <w:r w:rsidRPr="00AC25BD">
              <w:rPr>
                <w:rFonts w:ascii="GHEA Grapalat" w:hAnsi="GHEA Grapalat"/>
              </w:rPr>
              <w:t>21.б.</w:t>
            </w:r>
            <w:r w:rsidRPr="00AC25BD">
              <w:rPr>
                <w:rFonts w:ascii="GHEA Grapalat" w:hAnsi="GHEA Grapalat"/>
              </w:rPr>
              <w:tab/>
              <w:t>М. П.</w:t>
            </w:r>
          </w:p>
        </w:tc>
      </w:tr>
      <w:tr w:rsidR="00B138F3" w:rsidRPr="00AC25BD" w:rsidTr="00797449">
        <w:trPr>
          <w:trHeight w:val="2194"/>
        </w:trPr>
        <w:tc>
          <w:tcPr>
            <w:tcW w:w="5616" w:type="dxa"/>
            <w:tcBorders>
              <w:top w:val="single" w:sz="4" w:space="0" w:color="auto"/>
              <w:left w:val="single" w:sz="4" w:space="0" w:color="auto"/>
              <w:right w:val="single" w:sz="4" w:space="0" w:color="auto"/>
            </w:tcBorders>
            <w:noWrap/>
            <w:vAlign w:val="bottom"/>
          </w:tcPr>
          <w:p w:rsidR="00C3421C" w:rsidRPr="00AC25BD" w:rsidRDefault="00C3421C" w:rsidP="00797449">
            <w:pPr>
              <w:widowControl w:val="0"/>
              <w:spacing w:after="160"/>
              <w:rPr>
                <w:rFonts w:ascii="GHEA Grapalat" w:hAnsi="GHEA Grapalat" w:cs="Tahoma"/>
              </w:rPr>
            </w:pPr>
            <w:r w:rsidRPr="00AC25BD">
              <w:rPr>
                <w:rFonts w:ascii="GHEA Grapalat" w:hAnsi="GHEA Grapalat"/>
              </w:rPr>
              <w:lastRenderedPageBreak/>
              <w:t>24.а.</w:t>
            </w:r>
            <w:r w:rsidRPr="00AC25BD">
              <w:rPr>
                <w:rFonts w:ascii="GHEA Grapalat" w:hAnsi="GHEA Grapalat"/>
              </w:rPr>
              <w:tab/>
              <w:t xml:space="preserve"> Обслуживающая бенефициара финансовая организация </w:t>
            </w:r>
          </w:p>
          <w:p w:rsidR="00C3421C" w:rsidRPr="00AC25BD" w:rsidRDefault="00C3421C" w:rsidP="00797449">
            <w:pPr>
              <w:widowControl w:val="0"/>
              <w:spacing w:after="160"/>
              <w:rPr>
                <w:rFonts w:ascii="GHEA Grapalat" w:hAnsi="GHEA Grapalat"/>
              </w:rPr>
            </w:pPr>
          </w:p>
          <w:p w:rsidR="00C3421C" w:rsidRPr="00AC25BD" w:rsidRDefault="00C3421C" w:rsidP="00797449">
            <w:pPr>
              <w:widowControl w:val="0"/>
              <w:jc w:val="right"/>
              <w:rPr>
                <w:rFonts w:ascii="GHEA Grapalat" w:hAnsi="GHEA Grapalat" w:cs="Tahoma"/>
              </w:rPr>
            </w:pPr>
            <w:r w:rsidRPr="00AC25BD">
              <w:rPr>
                <w:rFonts w:ascii="GHEA Grapalat" w:hAnsi="GHEA Grapalat"/>
              </w:rPr>
              <w:t>/____________________/</w:t>
            </w:r>
          </w:p>
          <w:p w:rsidR="00C3421C" w:rsidRPr="00AC25BD" w:rsidRDefault="00C3421C" w:rsidP="00797449">
            <w:pPr>
              <w:widowControl w:val="0"/>
              <w:spacing w:after="160"/>
              <w:ind w:left="3828" w:right="13"/>
              <w:jc w:val="both"/>
              <w:rPr>
                <w:rFonts w:ascii="GHEA Grapalat" w:hAnsi="GHEA Grapalat" w:cs="Sylfaen"/>
                <w:vertAlign w:val="superscript"/>
              </w:rPr>
            </w:pPr>
            <w:r w:rsidRPr="00AC25BD">
              <w:rPr>
                <w:rFonts w:ascii="GHEA Grapalat" w:hAnsi="GHEA Grapalat"/>
                <w:vertAlign w:val="superscript"/>
              </w:rPr>
              <w:t>подпись/</w:t>
            </w:r>
          </w:p>
          <w:p w:rsidR="00C3421C" w:rsidRPr="00AC25BD" w:rsidRDefault="00C3421C" w:rsidP="00797449">
            <w:pPr>
              <w:widowControl w:val="0"/>
              <w:spacing w:after="160"/>
              <w:rPr>
                <w:rFonts w:ascii="GHEA Grapalat" w:hAnsi="GHEA Grapalat" w:cs="Tahoma"/>
              </w:rPr>
            </w:pPr>
          </w:p>
          <w:p w:rsidR="00C3421C" w:rsidRPr="00AC25BD" w:rsidRDefault="00C3421C" w:rsidP="00797449">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AC25BD" w:rsidRDefault="00C3421C" w:rsidP="00797449">
            <w:pPr>
              <w:widowControl w:val="0"/>
              <w:spacing w:after="160"/>
              <w:rPr>
                <w:rFonts w:ascii="GHEA Grapalat" w:hAnsi="GHEA Grapalat" w:cs="Tahoma"/>
              </w:rPr>
            </w:pPr>
            <w:r w:rsidRPr="00AC25BD">
              <w:rPr>
                <w:rFonts w:ascii="GHEA Grapalat" w:hAnsi="GHEA Grapalat"/>
              </w:rPr>
              <w:t>23.а.</w:t>
            </w:r>
            <w:r w:rsidRPr="00AC25BD">
              <w:rPr>
                <w:rFonts w:ascii="GHEA Grapalat" w:hAnsi="GHEA Grapalat"/>
              </w:rPr>
              <w:tab/>
              <w:t xml:space="preserve"> Обслуживающая плательщика финансовая организация </w:t>
            </w:r>
          </w:p>
          <w:p w:rsidR="00C3421C" w:rsidRPr="00AC25BD" w:rsidRDefault="00C3421C" w:rsidP="00797449">
            <w:pPr>
              <w:widowControl w:val="0"/>
              <w:spacing w:after="160"/>
              <w:rPr>
                <w:rFonts w:ascii="GHEA Grapalat" w:hAnsi="GHEA Grapalat" w:cs="Tahoma"/>
              </w:rPr>
            </w:pPr>
          </w:p>
          <w:p w:rsidR="00C3421C" w:rsidRPr="00AC25BD" w:rsidRDefault="00C3421C" w:rsidP="00797449">
            <w:pPr>
              <w:widowControl w:val="0"/>
              <w:jc w:val="right"/>
              <w:rPr>
                <w:rFonts w:ascii="GHEA Grapalat" w:hAnsi="GHEA Grapalat" w:cs="Tahoma"/>
              </w:rPr>
            </w:pPr>
            <w:r w:rsidRPr="00AC25BD">
              <w:rPr>
                <w:rFonts w:ascii="GHEA Grapalat" w:hAnsi="GHEA Grapalat"/>
              </w:rPr>
              <w:t>/____________________/</w:t>
            </w:r>
          </w:p>
          <w:p w:rsidR="00C3421C" w:rsidRPr="00AC25BD" w:rsidRDefault="00C3421C" w:rsidP="00797449">
            <w:pPr>
              <w:widowControl w:val="0"/>
              <w:spacing w:after="160"/>
              <w:ind w:right="983"/>
              <w:jc w:val="right"/>
              <w:rPr>
                <w:rFonts w:ascii="GHEA Grapalat" w:hAnsi="GHEA Grapalat" w:cs="Sylfaen"/>
                <w:vertAlign w:val="superscript"/>
              </w:rPr>
            </w:pPr>
            <w:r w:rsidRPr="00AC25BD">
              <w:rPr>
                <w:rFonts w:ascii="GHEA Grapalat" w:hAnsi="GHEA Grapalat"/>
                <w:vertAlign w:val="superscript"/>
              </w:rPr>
              <w:t>/подпись/</w:t>
            </w:r>
          </w:p>
          <w:p w:rsidR="00C3421C" w:rsidRPr="00AC25BD" w:rsidRDefault="00C3421C" w:rsidP="00797449">
            <w:pPr>
              <w:widowControl w:val="0"/>
              <w:spacing w:after="160"/>
              <w:rPr>
                <w:rFonts w:ascii="GHEA Grapalat" w:hAnsi="GHEA Grapalat" w:cs="Arial"/>
              </w:rPr>
            </w:pPr>
          </w:p>
        </w:tc>
      </w:tr>
      <w:tr w:rsidR="00B138F3" w:rsidRPr="00AC25BD" w:rsidTr="00797449">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AC25BD" w:rsidRDefault="00C3421C" w:rsidP="00797449">
            <w:pPr>
              <w:widowControl w:val="0"/>
              <w:tabs>
                <w:tab w:val="left" w:pos="4678"/>
              </w:tabs>
              <w:spacing w:after="160"/>
              <w:rPr>
                <w:rFonts w:ascii="GHEA Grapalat" w:hAnsi="GHEA Grapalat" w:cs="Sylfaen"/>
              </w:rPr>
            </w:pPr>
            <w:r w:rsidRPr="00AC25BD">
              <w:rPr>
                <w:rFonts w:ascii="GHEA Grapalat" w:hAnsi="GHEA Grapalat"/>
              </w:rPr>
              <w:t>24.б.</w:t>
            </w:r>
            <w:r w:rsidRPr="00AC25BD">
              <w:rPr>
                <w:rFonts w:ascii="GHEA Grapalat" w:hAnsi="GHEA Grapalat"/>
              </w:rPr>
              <w:tab/>
              <w:t>М. П.</w:t>
            </w:r>
          </w:p>
          <w:p w:rsidR="00C3421C" w:rsidRPr="00AC25BD" w:rsidRDefault="00C3421C" w:rsidP="00797449">
            <w:pPr>
              <w:widowControl w:val="0"/>
              <w:spacing w:after="160"/>
              <w:rPr>
                <w:rFonts w:ascii="GHEA Grapalat" w:hAnsi="GHEA Grapalat" w:cs="Sylfaen"/>
              </w:rPr>
            </w:pPr>
          </w:p>
          <w:p w:rsidR="00C3421C" w:rsidRPr="00AC25BD" w:rsidRDefault="00C3421C" w:rsidP="00797449">
            <w:pPr>
              <w:widowControl w:val="0"/>
              <w:spacing w:after="160"/>
              <w:ind w:right="155"/>
              <w:jc w:val="right"/>
              <w:rPr>
                <w:rFonts w:ascii="GHEA Grapalat" w:hAnsi="GHEA Grapalat" w:cs="Sylfaen"/>
                <w:lang w:val="en-US"/>
              </w:rPr>
            </w:pPr>
            <w:r w:rsidRPr="00AC25BD">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AC25BD" w:rsidRDefault="00C3421C" w:rsidP="00797449">
            <w:pPr>
              <w:widowControl w:val="0"/>
              <w:tabs>
                <w:tab w:val="left" w:pos="4554"/>
              </w:tabs>
              <w:spacing w:after="160"/>
              <w:rPr>
                <w:rFonts w:ascii="GHEA Grapalat" w:hAnsi="GHEA Grapalat" w:cs="Sylfaen"/>
              </w:rPr>
            </w:pPr>
            <w:r w:rsidRPr="00AC25BD">
              <w:rPr>
                <w:rFonts w:ascii="GHEA Grapalat" w:hAnsi="GHEA Grapalat"/>
              </w:rPr>
              <w:t>23.б.</w:t>
            </w:r>
            <w:r w:rsidRPr="00AC25BD">
              <w:rPr>
                <w:rFonts w:ascii="GHEA Grapalat" w:hAnsi="GHEA Grapalat"/>
              </w:rPr>
              <w:tab/>
              <w:t>М. П.</w:t>
            </w:r>
          </w:p>
          <w:p w:rsidR="00C3421C" w:rsidRPr="00AC25BD" w:rsidRDefault="00C3421C" w:rsidP="00797449">
            <w:pPr>
              <w:widowControl w:val="0"/>
              <w:spacing w:after="160"/>
              <w:rPr>
                <w:rFonts w:ascii="GHEA Grapalat" w:hAnsi="GHEA Grapalat"/>
              </w:rPr>
            </w:pPr>
          </w:p>
          <w:p w:rsidR="00C3421C" w:rsidRPr="00AC25BD" w:rsidRDefault="00C3421C" w:rsidP="00797449">
            <w:pPr>
              <w:widowControl w:val="0"/>
              <w:spacing w:after="160"/>
              <w:jc w:val="right"/>
              <w:rPr>
                <w:rFonts w:ascii="GHEA Grapalat" w:hAnsi="GHEA Grapalat" w:cs="Sylfaen"/>
              </w:rPr>
            </w:pPr>
            <w:r w:rsidRPr="00AC25BD">
              <w:rPr>
                <w:rFonts w:ascii="GHEA Grapalat" w:hAnsi="GHEA Grapalat"/>
              </w:rPr>
              <w:t>23.в Дата исполнения: "___" ___ 20___г.</w:t>
            </w:r>
          </w:p>
        </w:tc>
      </w:tr>
    </w:tbl>
    <w:p w:rsidR="00C3421C" w:rsidRPr="00AC25BD" w:rsidRDefault="00C3421C" w:rsidP="00C3421C">
      <w:pPr>
        <w:widowControl w:val="0"/>
        <w:spacing w:after="160"/>
        <w:jc w:val="center"/>
        <w:rPr>
          <w:rFonts w:ascii="GHEA Grapalat" w:hAnsi="GHEA Grapalat" w:cs="Sylfaen"/>
        </w:rPr>
      </w:pPr>
    </w:p>
    <w:p w:rsidR="00C3421C" w:rsidRPr="00AC25BD" w:rsidRDefault="00C3421C" w:rsidP="00C3421C">
      <w:pPr>
        <w:rPr>
          <w:rFonts w:ascii="GHEA Grapalat" w:hAnsi="GHEA Grapalat" w:cs="Sylfaen"/>
        </w:rPr>
      </w:pPr>
      <w:r w:rsidRPr="00AC25BD">
        <w:rPr>
          <w:rFonts w:ascii="GHEA Grapalat" w:hAnsi="GHEA Grapalat" w:cs="Sylfaen"/>
        </w:rPr>
        <w:t xml:space="preserve">*  </w:t>
      </w:r>
      <w:r w:rsidRPr="00AC25BD">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AC25BD" w:rsidRDefault="00C3421C" w:rsidP="00C3421C">
      <w:pPr>
        <w:rPr>
          <w:rFonts w:ascii="GHEA Grapalat" w:hAnsi="GHEA Grapalat" w:cs="Sylfaen"/>
        </w:rPr>
      </w:pPr>
      <w:r w:rsidRPr="00AC25BD">
        <w:rPr>
          <w:rFonts w:ascii="GHEA Grapalat" w:hAnsi="GHEA Grapalat" w:cs="Sylfaen"/>
        </w:rPr>
        <w:br w:type="page"/>
      </w:r>
    </w:p>
    <w:p w:rsidR="00C3421C" w:rsidRPr="00AC25BD" w:rsidRDefault="00C3421C" w:rsidP="00C3421C">
      <w:pPr>
        <w:widowControl w:val="0"/>
        <w:spacing w:after="160"/>
        <w:ind w:left="567" w:right="565"/>
        <w:jc w:val="center"/>
        <w:rPr>
          <w:rFonts w:ascii="GHEA Grapalat" w:hAnsi="GHEA Grapalat"/>
          <w:b/>
        </w:rPr>
      </w:pPr>
      <w:r w:rsidRPr="00AC25BD">
        <w:rPr>
          <w:rFonts w:ascii="GHEA Grapalat" w:hAnsi="GHEA Grapalat"/>
          <w:b/>
        </w:rPr>
        <w:lastRenderedPageBreak/>
        <w:t xml:space="preserve">Обязательные реквизиты платежного требования </w:t>
      </w:r>
      <w:r w:rsidRPr="00AC25BD">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AC25BD" w:rsidTr="0079744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AC25BD" w:rsidRDefault="00C3421C" w:rsidP="00797449">
            <w:pPr>
              <w:widowControl w:val="0"/>
              <w:spacing w:after="120"/>
              <w:jc w:val="center"/>
              <w:rPr>
                <w:rFonts w:ascii="GHEA Grapalat" w:hAnsi="GHEA Grapalat"/>
                <w:b/>
                <w:sz w:val="18"/>
                <w:szCs w:val="18"/>
              </w:rPr>
            </w:pPr>
            <w:r w:rsidRPr="00AC25BD">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AC25BD" w:rsidRDefault="00C3421C" w:rsidP="00797449">
            <w:pPr>
              <w:widowControl w:val="0"/>
              <w:spacing w:after="120"/>
              <w:jc w:val="center"/>
              <w:rPr>
                <w:rFonts w:ascii="GHEA Grapalat" w:hAnsi="GHEA Grapalat"/>
                <w:b/>
                <w:sz w:val="18"/>
                <w:szCs w:val="18"/>
              </w:rPr>
            </w:pPr>
            <w:r w:rsidRPr="00AC25BD">
              <w:rPr>
                <w:rFonts w:ascii="GHEA Grapalat" w:hAnsi="GHEA Grapalat"/>
                <w:b/>
                <w:sz w:val="18"/>
                <w:szCs w:val="18"/>
              </w:rPr>
              <w:t>Наличие указанного поля/</w:t>
            </w:r>
          </w:p>
          <w:p w:rsidR="00C3421C" w:rsidRPr="00AC25BD" w:rsidRDefault="00C3421C" w:rsidP="00797449">
            <w:pPr>
              <w:widowControl w:val="0"/>
              <w:spacing w:after="120"/>
              <w:jc w:val="center"/>
              <w:rPr>
                <w:rFonts w:ascii="GHEA Grapalat" w:hAnsi="GHEA Grapalat"/>
                <w:b/>
                <w:sz w:val="18"/>
                <w:szCs w:val="18"/>
              </w:rPr>
            </w:pPr>
            <w:r w:rsidRPr="00AC25BD">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AC25BD" w:rsidRDefault="00C3421C" w:rsidP="00797449">
            <w:pPr>
              <w:widowControl w:val="0"/>
              <w:spacing w:after="120"/>
              <w:jc w:val="center"/>
              <w:rPr>
                <w:rFonts w:ascii="GHEA Grapalat" w:hAnsi="GHEA Grapalat"/>
                <w:b/>
                <w:sz w:val="18"/>
                <w:szCs w:val="18"/>
              </w:rPr>
            </w:pPr>
            <w:r w:rsidRPr="00AC25BD">
              <w:rPr>
                <w:rFonts w:ascii="GHEA Grapalat" w:hAnsi="GHEA Grapalat"/>
                <w:b/>
                <w:sz w:val="18"/>
                <w:szCs w:val="18"/>
              </w:rPr>
              <w:t xml:space="preserve">Требование о заполнении реквизита </w:t>
            </w:r>
          </w:p>
          <w:p w:rsidR="00C3421C" w:rsidRPr="00AC25BD" w:rsidRDefault="00C3421C" w:rsidP="00797449">
            <w:pPr>
              <w:widowControl w:val="0"/>
              <w:spacing w:after="120"/>
              <w:jc w:val="center"/>
              <w:rPr>
                <w:rFonts w:ascii="GHEA Grapalat" w:hAnsi="GHEA Grapalat"/>
                <w:b/>
                <w:sz w:val="18"/>
                <w:szCs w:val="18"/>
              </w:rPr>
            </w:pPr>
            <w:r w:rsidRPr="00AC25BD">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AC25BD" w:rsidRDefault="00C3421C" w:rsidP="00797449">
            <w:pPr>
              <w:widowControl w:val="0"/>
              <w:spacing w:after="120"/>
              <w:jc w:val="center"/>
              <w:rPr>
                <w:rFonts w:ascii="GHEA Grapalat" w:hAnsi="GHEA Grapalat"/>
                <w:b/>
                <w:sz w:val="18"/>
                <w:szCs w:val="18"/>
              </w:rPr>
            </w:pPr>
            <w:r w:rsidRPr="00AC25BD">
              <w:rPr>
                <w:rFonts w:ascii="GHEA Grapalat" w:hAnsi="GHEA Grapalat"/>
                <w:b/>
                <w:sz w:val="18"/>
                <w:szCs w:val="18"/>
              </w:rPr>
              <w:t>Сторона,</w:t>
            </w:r>
          </w:p>
          <w:p w:rsidR="00C3421C" w:rsidRPr="00AC25BD" w:rsidRDefault="00C3421C" w:rsidP="00797449">
            <w:pPr>
              <w:widowControl w:val="0"/>
              <w:spacing w:after="120"/>
              <w:jc w:val="center"/>
              <w:rPr>
                <w:rFonts w:ascii="GHEA Grapalat" w:hAnsi="GHEA Grapalat"/>
                <w:b/>
                <w:sz w:val="18"/>
                <w:szCs w:val="18"/>
              </w:rPr>
            </w:pPr>
            <w:r w:rsidRPr="00AC25BD">
              <w:rPr>
                <w:rFonts w:ascii="GHEA Grapalat" w:hAnsi="GHEA Grapalat"/>
                <w:b/>
                <w:sz w:val="18"/>
                <w:szCs w:val="18"/>
              </w:rPr>
              <w:t xml:space="preserve">заполняющая реквизит </w:t>
            </w:r>
          </w:p>
          <w:p w:rsidR="00C3421C" w:rsidRPr="00AC25BD" w:rsidRDefault="00C3421C" w:rsidP="00797449">
            <w:pPr>
              <w:widowControl w:val="0"/>
              <w:spacing w:after="120"/>
              <w:jc w:val="center"/>
              <w:rPr>
                <w:rFonts w:ascii="GHEA Grapalat" w:hAnsi="GHEA Grapalat"/>
                <w:b/>
                <w:sz w:val="18"/>
                <w:szCs w:val="18"/>
              </w:rPr>
            </w:pPr>
            <w:r w:rsidRPr="00AC25BD">
              <w:rPr>
                <w:rFonts w:ascii="GHEA Grapalat" w:hAnsi="GHEA Grapalat"/>
                <w:b/>
                <w:sz w:val="18"/>
                <w:szCs w:val="18"/>
              </w:rPr>
              <w:t>бенефициар или плательщик</w:t>
            </w:r>
          </w:p>
          <w:p w:rsidR="00C3421C" w:rsidRPr="00AC25BD" w:rsidRDefault="00C3421C" w:rsidP="00797449">
            <w:pPr>
              <w:widowControl w:val="0"/>
              <w:spacing w:after="120"/>
              <w:jc w:val="center"/>
              <w:rPr>
                <w:rFonts w:ascii="GHEA Grapalat" w:hAnsi="GHEA Grapalat"/>
                <w:b/>
                <w:sz w:val="18"/>
                <w:szCs w:val="18"/>
              </w:rPr>
            </w:pPr>
            <w:r w:rsidRPr="00AC25BD">
              <w:rPr>
                <w:rFonts w:ascii="GHEA Grapalat" w:hAnsi="GHEA Grapalat"/>
                <w:b/>
                <w:sz w:val="18"/>
                <w:szCs w:val="18"/>
              </w:rPr>
              <w:t>(в связи с процессом закупки)</w:t>
            </w:r>
          </w:p>
        </w:tc>
      </w:tr>
      <w:tr w:rsidR="00B138F3" w:rsidRPr="00AC25BD" w:rsidTr="0079744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C25BD" w:rsidRDefault="00C3421C" w:rsidP="00797449">
            <w:pPr>
              <w:widowControl w:val="0"/>
              <w:spacing w:after="120"/>
              <w:jc w:val="center"/>
              <w:rPr>
                <w:rFonts w:ascii="GHEA Grapalat" w:hAnsi="GHEA Grapalat"/>
                <w:b/>
                <w:sz w:val="18"/>
                <w:szCs w:val="18"/>
              </w:rPr>
            </w:pPr>
            <w:r w:rsidRPr="00AC25BD">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AC25BD" w:rsidRDefault="00C3421C" w:rsidP="00797449">
            <w:pPr>
              <w:widowControl w:val="0"/>
              <w:spacing w:after="120"/>
              <w:jc w:val="center"/>
              <w:rPr>
                <w:rFonts w:ascii="GHEA Grapalat" w:hAnsi="GHEA Grapalat"/>
                <w:b/>
                <w:sz w:val="18"/>
                <w:szCs w:val="18"/>
              </w:rPr>
            </w:pPr>
            <w:r w:rsidRPr="00AC25BD">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AC25BD" w:rsidRDefault="00C3421C" w:rsidP="00797449">
            <w:pPr>
              <w:widowControl w:val="0"/>
              <w:spacing w:after="120"/>
              <w:jc w:val="center"/>
              <w:rPr>
                <w:rFonts w:ascii="GHEA Grapalat" w:hAnsi="GHEA Grapalat"/>
                <w:b/>
                <w:sz w:val="18"/>
                <w:szCs w:val="18"/>
              </w:rPr>
            </w:pPr>
            <w:r w:rsidRPr="00AC25BD">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AC25BD" w:rsidRDefault="00C3421C" w:rsidP="00797449">
            <w:pPr>
              <w:widowControl w:val="0"/>
              <w:spacing w:after="120"/>
              <w:jc w:val="center"/>
              <w:rPr>
                <w:rFonts w:ascii="GHEA Grapalat" w:hAnsi="GHEA Grapalat"/>
                <w:b/>
                <w:sz w:val="18"/>
                <w:szCs w:val="18"/>
              </w:rPr>
            </w:pPr>
            <w:r w:rsidRPr="00AC25BD">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AC25BD" w:rsidRDefault="00C3421C" w:rsidP="00797449">
            <w:pPr>
              <w:widowControl w:val="0"/>
              <w:spacing w:after="120"/>
              <w:jc w:val="center"/>
              <w:rPr>
                <w:rFonts w:ascii="GHEA Grapalat" w:hAnsi="GHEA Grapalat"/>
                <w:b/>
                <w:sz w:val="18"/>
                <w:szCs w:val="18"/>
              </w:rPr>
            </w:pPr>
            <w:r w:rsidRPr="00AC25BD">
              <w:rPr>
                <w:rFonts w:ascii="GHEA Grapalat" w:hAnsi="GHEA Grapalat"/>
                <w:b/>
                <w:sz w:val="18"/>
                <w:szCs w:val="18"/>
              </w:rPr>
              <w:t>5</w:t>
            </w:r>
          </w:p>
        </w:tc>
      </w:tr>
      <w:tr w:rsidR="00B138F3" w:rsidRPr="00AC25BD"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на документе заранее заполнено "Платежное требование"</w:t>
            </w:r>
          </w:p>
        </w:tc>
      </w:tr>
      <w:tr w:rsidR="00B138F3" w:rsidRPr="00AC25BD"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AC25BD" w:rsidRDefault="00C3421C" w:rsidP="00797449">
            <w:pPr>
              <w:widowControl w:val="0"/>
              <w:spacing w:after="120"/>
              <w:jc w:val="both"/>
              <w:rPr>
                <w:rFonts w:ascii="GHEA Grapalat" w:hAnsi="GHEA Grapalat"/>
                <w:sz w:val="18"/>
                <w:szCs w:val="18"/>
              </w:rPr>
            </w:pPr>
            <w:r w:rsidRPr="00AC25BD">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AC25BD"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AC25BD" w:rsidRDefault="00C3421C" w:rsidP="00797449">
            <w:pPr>
              <w:widowControl w:val="0"/>
              <w:spacing w:after="120"/>
              <w:jc w:val="both"/>
              <w:rPr>
                <w:rFonts w:ascii="GHEA Grapalat" w:hAnsi="GHEA Grapalat"/>
                <w:sz w:val="18"/>
                <w:szCs w:val="18"/>
              </w:rPr>
            </w:pPr>
            <w:r w:rsidRPr="00AC25BD">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обязательно</w:t>
            </w:r>
          </w:p>
          <w:p w:rsidR="00C3421C" w:rsidRPr="00AC25BD" w:rsidRDefault="00C3421C" w:rsidP="00797449">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AC25BD"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AC25BD" w:rsidRDefault="00C3421C" w:rsidP="00797449">
            <w:pPr>
              <w:widowControl w:val="0"/>
              <w:spacing w:after="120"/>
              <w:jc w:val="both"/>
              <w:rPr>
                <w:rFonts w:ascii="GHEA Grapalat" w:hAnsi="GHEA Grapalat"/>
                <w:sz w:val="18"/>
                <w:szCs w:val="18"/>
              </w:rPr>
            </w:pPr>
            <w:r w:rsidRPr="00AC25BD">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обязательно</w:t>
            </w:r>
          </w:p>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заполняется плательщиком</w:t>
            </w:r>
          </w:p>
        </w:tc>
      </w:tr>
      <w:tr w:rsidR="00B138F3" w:rsidRPr="00AC25BD"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заполняется плательщиком</w:t>
            </w:r>
          </w:p>
        </w:tc>
      </w:tr>
      <w:tr w:rsidR="00B138F3" w:rsidRPr="00AC25BD"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обязательно</w:t>
            </w:r>
          </w:p>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заполняется плательщиком</w:t>
            </w:r>
          </w:p>
        </w:tc>
      </w:tr>
      <w:tr w:rsidR="00B138F3" w:rsidRPr="00AC25BD"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необязательно</w:t>
            </w:r>
          </w:p>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AC25BD">
              <w:rPr>
                <w:rFonts w:ascii="GHEA Grapalat" w:hAnsi="GHEA Grapalat"/>
                <w:sz w:val="18"/>
                <w:szCs w:val="18"/>
              </w:rPr>
              <w:lastRenderedPageBreak/>
              <w:t>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lastRenderedPageBreak/>
              <w:t>заполняется плательщиком</w:t>
            </w:r>
          </w:p>
        </w:tc>
      </w:tr>
      <w:tr w:rsidR="00B138F3" w:rsidRPr="00AC25BD"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необязательно</w:t>
            </w:r>
          </w:p>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заполняется плательщиком</w:t>
            </w:r>
          </w:p>
        </w:tc>
      </w:tr>
      <w:tr w:rsidR="00B138F3" w:rsidRPr="00AC25BD"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обязательно</w:t>
            </w:r>
          </w:p>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заранее заполняется бенефициаром — по приглашению</w:t>
            </w:r>
          </w:p>
        </w:tc>
      </w:tr>
      <w:tr w:rsidR="00B138F3" w:rsidRPr="00AC25BD"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необязательно</w:t>
            </w:r>
          </w:p>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(не заполняется)</w:t>
            </w:r>
          </w:p>
        </w:tc>
      </w:tr>
      <w:tr w:rsidR="00B138F3" w:rsidRPr="00AC25BD"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необязательно</w:t>
            </w:r>
          </w:p>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заранее заполняется бенефициаром — по приглашению</w:t>
            </w:r>
          </w:p>
        </w:tc>
      </w:tr>
      <w:tr w:rsidR="00B138F3" w:rsidRPr="00AC25BD"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заранее заполняется бенефициаром — по приглашению</w:t>
            </w:r>
          </w:p>
        </w:tc>
      </w:tr>
      <w:tr w:rsidR="00B138F3" w:rsidRPr="00AC25BD"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обязательно</w:t>
            </w:r>
          </w:p>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заранее заполняется бенефициаром — по приглашению</w:t>
            </w:r>
          </w:p>
        </w:tc>
      </w:tr>
      <w:tr w:rsidR="00B138F3" w:rsidRPr="00AC25BD"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обязательно</w:t>
            </w:r>
          </w:p>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 xml:space="preserve">заполняется плательщиком </w:t>
            </w:r>
          </w:p>
        </w:tc>
      </w:tr>
      <w:tr w:rsidR="00B138F3" w:rsidRPr="00AC25BD"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необязательно</w:t>
            </w:r>
          </w:p>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 xml:space="preserve">(предусмотрена для частичного акцепта указанной суммы, который </w:t>
            </w:r>
            <w:r w:rsidRPr="00AC25BD">
              <w:rPr>
                <w:rFonts w:ascii="GHEA Grapalat" w:hAnsi="GHEA Grapalat"/>
                <w:sz w:val="18"/>
                <w:szCs w:val="18"/>
              </w:rPr>
              <w:lastRenderedPageBreak/>
              <w:t>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lastRenderedPageBreak/>
              <w:t>(не заполняется и не применяется)</w:t>
            </w:r>
          </w:p>
        </w:tc>
      </w:tr>
      <w:tr w:rsidR="00B138F3" w:rsidRPr="00AC25BD"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заполняется плательщиком</w:t>
            </w:r>
          </w:p>
        </w:tc>
      </w:tr>
      <w:tr w:rsidR="00B138F3" w:rsidRPr="00AC25BD"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заранее заполняется бенефициаром — по приглашению</w:t>
            </w:r>
          </w:p>
        </w:tc>
      </w:tr>
      <w:tr w:rsidR="00B138F3" w:rsidRPr="00AC25BD"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обязательно</w:t>
            </w:r>
          </w:p>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заполняется бенефициаром</w:t>
            </w:r>
          </w:p>
        </w:tc>
      </w:tr>
      <w:tr w:rsidR="00B138F3" w:rsidRPr="00AC25BD"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C25BD" w:rsidDel="0010680B"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C25BD" w:rsidRDefault="00C3421C" w:rsidP="00797449">
            <w:pPr>
              <w:widowControl w:val="0"/>
              <w:spacing w:after="120"/>
              <w:jc w:val="center"/>
              <w:rPr>
                <w:rFonts w:ascii="GHEA Grapalat" w:hAnsi="GHEA Grapalat" w:cs="Sylfaen"/>
                <w:sz w:val="18"/>
                <w:szCs w:val="18"/>
              </w:rPr>
            </w:pPr>
            <w:r w:rsidRPr="00AC25BD">
              <w:rPr>
                <w:rFonts w:ascii="GHEA Grapalat" w:hAnsi="GHEA Grapalat"/>
                <w:sz w:val="18"/>
                <w:szCs w:val="18"/>
              </w:rPr>
              <w:t xml:space="preserve">обязательно </w:t>
            </w:r>
          </w:p>
          <w:p w:rsidR="00C3421C" w:rsidRPr="00AC25BD" w:rsidRDefault="00C3421C" w:rsidP="00797449">
            <w:pPr>
              <w:widowControl w:val="0"/>
              <w:spacing w:after="120"/>
              <w:jc w:val="center"/>
              <w:rPr>
                <w:rFonts w:ascii="GHEA Grapalat" w:hAnsi="GHEA Grapalat" w:cs="Sylfaen"/>
                <w:sz w:val="18"/>
                <w:szCs w:val="18"/>
              </w:rPr>
            </w:pPr>
            <w:r w:rsidRPr="00AC25BD">
              <w:rPr>
                <w:rFonts w:ascii="GHEA Grapalat" w:hAnsi="GHEA Grapalat"/>
                <w:sz w:val="18"/>
                <w:szCs w:val="18"/>
              </w:rPr>
              <w:t xml:space="preserve">заполняются слова "акцептованный платеж", </w:t>
            </w:r>
          </w:p>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 xml:space="preserve">заранее заполняется бенефициаром </w:t>
            </w:r>
          </w:p>
        </w:tc>
      </w:tr>
      <w:tr w:rsidR="00B138F3" w:rsidRPr="00AC25BD"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необязательно</w:t>
            </w:r>
          </w:p>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заполняется бенефициаром</w:t>
            </w:r>
          </w:p>
        </w:tc>
      </w:tr>
      <w:tr w:rsidR="00B138F3" w:rsidRPr="00AC25BD"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обязательно</w:t>
            </w:r>
          </w:p>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w:t>
            </w:r>
            <w:r w:rsidRPr="00AC25BD">
              <w:rPr>
                <w:rFonts w:ascii="GHEA Grapalat" w:hAnsi="GHEA Grapalat"/>
                <w:sz w:val="18"/>
                <w:szCs w:val="18"/>
              </w:rPr>
              <w:lastRenderedPageBreak/>
              <w:t>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lastRenderedPageBreak/>
              <w:t xml:space="preserve">подписывается плательщиком или </w:t>
            </w:r>
          </w:p>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проставляется электронная подпись плательщика</w:t>
            </w:r>
          </w:p>
        </w:tc>
      </w:tr>
      <w:tr w:rsidR="00B138F3" w:rsidRPr="00AC25BD"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 xml:space="preserve">обязательно: </w:t>
            </w:r>
          </w:p>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при наличии печати, когда плательщик представляет Требование в бумажной форме</w:t>
            </w:r>
          </w:p>
          <w:p w:rsidR="00C3421C" w:rsidRPr="00AC25BD" w:rsidRDefault="00C3421C" w:rsidP="00797449">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 xml:space="preserve">скрепляется печатью плательщика </w:t>
            </w:r>
          </w:p>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при представлении в бумажной форме</w:t>
            </w:r>
          </w:p>
        </w:tc>
      </w:tr>
      <w:tr w:rsidR="00B138F3" w:rsidRPr="00AC25BD"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 xml:space="preserve">обязательно: </w:t>
            </w:r>
          </w:p>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подписывается бенефициаром</w:t>
            </w:r>
          </w:p>
        </w:tc>
      </w:tr>
      <w:tr w:rsidR="00B138F3" w:rsidRPr="00AC25BD"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 xml:space="preserve">обязательно: </w:t>
            </w:r>
          </w:p>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 xml:space="preserve">скрепляется печатью бенефициара </w:t>
            </w:r>
          </w:p>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при представлении в банк в бумажной форме</w:t>
            </w:r>
          </w:p>
        </w:tc>
      </w:tr>
      <w:tr w:rsidR="00B138F3" w:rsidRPr="00AC25BD"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обязательно</w:t>
            </w:r>
          </w:p>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AC25BD" w:rsidRDefault="00C3421C" w:rsidP="00797449">
            <w:pPr>
              <w:widowControl w:val="0"/>
              <w:spacing w:after="120"/>
              <w:jc w:val="center"/>
              <w:rPr>
                <w:rFonts w:ascii="GHEA Grapalat" w:hAnsi="GHEA Grapalat"/>
                <w:sz w:val="18"/>
                <w:szCs w:val="18"/>
              </w:rPr>
            </w:pPr>
          </w:p>
        </w:tc>
      </w:tr>
      <w:tr w:rsidR="00B138F3" w:rsidRPr="00AC25BD"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обязательно</w:t>
            </w:r>
          </w:p>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AC25BD" w:rsidRDefault="00C3421C" w:rsidP="00797449">
            <w:pPr>
              <w:widowControl w:val="0"/>
              <w:spacing w:after="120"/>
              <w:jc w:val="center"/>
              <w:rPr>
                <w:rFonts w:ascii="GHEA Grapalat" w:hAnsi="GHEA Grapalat"/>
                <w:sz w:val="18"/>
                <w:szCs w:val="18"/>
              </w:rPr>
            </w:pPr>
          </w:p>
        </w:tc>
      </w:tr>
      <w:tr w:rsidR="00B138F3" w:rsidRPr="00AC25BD"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обязательно</w:t>
            </w:r>
          </w:p>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AC25BD" w:rsidRDefault="00C3421C" w:rsidP="00797449">
            <w:pPr>
              <w:widowControl w:val="0"/>
              <w:spacing w:after="120"/>
              <w:jc w:val="center"/>
              <w:rPr>
                <w:rFonts w:ascii="GHEA Grapalat" w:hAnsi="GHEA Grapalat"/>
                <w:sz w:val="18"/>
                <w:szCs w:val="18"/>
              </w:rPr>
            </w:pPr>
          </w:p>
        </w:tc>
      </w:tr>
      <w:tr w:rsidR="00B138F3" w:rsidRPr="00AC25BD"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 xml:space="preserve">подпись сотрудника финансовой организации (филиала), обслуживающей </w:t>
            </w:r>
            <w:r w:rsidRPr="00AC25BD">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необязательно</w:t>
            </w:r>
          </w:p>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w:t>
            </w:r>
            <w:r w:rsidRPr="00AC25BD">
              <w:rPr>
                <w:rFonts w:ascii="GHEA Grapalat" w:hAnsi="GHEA Grapalat"/>
                <w:sz w:val="18"/>
                <w:szCs w:val="18"/>
              </w:rPr>
              <w:lastRenderedPageBreak/>
              <w:t>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AC25BD" w:rsidRDefault="00C3421C" w:rsidP="00797449">
            <w:pPr>
              <w:widowControl w:val="0"/>
              <w:spacing w:after="120"/>
              <w:jc w:val="center"/>
              <w:rPr>
                <w:rFonts w:ascii="GHEA Grapalat" w:hAnsi="GHEA Grapalat"/>
                <w:sz w:val="18"/>
                <w:szCs w:val="18"/>
              </w:rPr>
            </w:pPr>
          </w:p>
        </w:tc>
      </w:tr>
      <w:tr w:rsidR="00B138F3" w:rsidRPr="00AC25BD"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необязательно</w:t>
            </w:r>
          </w:p>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AC25BD" w:rsidRDefault="00C3421C" w:rsidP="00797449">
            <w:pPr>
              <w:widowControl w:val="0"/>
              <w:spacing w:after="120"/>
              <w:jc w:val="center"/>
              <w:rPr>
                <w:rFonts w:ascii="GHEA Grapalat" w:hAnsi="GHEA Grapalat"/>
                <w:sz w:val="18"/>
                <w:szCs w:val="18"/>
              </w:rPr>
            </w:pPr>
          </w:p>
        </w:tc>
      </w:tr>
      <w:tr w:rsidR="00FF3DE9" w:rsidRPr="00AC25BD"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необязательно</w:t>
            </w:r>
          </w:p>
          <w:p w:rsidR="00C3421C" w:rsidRPr="00AC25BD" w:rsidRDefault="00C3421C" w:rsidP="00797449">
            <w:pPr>
              <w:widowControl w:val="0"/>
              <w:spacing w:after="120"/>
              <w:jc w:val="center"/>
              <w:rPr>
                <w:rFonts w:ascii="GHEA Grapalat" w:hAnsi="GHEA Grapalat"/>
                <w:sz w:val="18"/>
                <w:szCs w:val="18"/>
              </w:rPr>
            </w:pPr>
            <w:r w:rsidRPr="00AC25BD">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AC25BD" w:rsidRDefault="00C3421C" w:rsidP="00797449">
            <w:pPr>
              <w:widowControl w:val="0"/>
              <w:spacing w:after="120"/>
              <w:jc w:val="center"/>
              <w:rPr>
                <w:rFonts w:ascii="GHEA Grapalat" w:hAnsi="GHEA Grapalat"/>
                <w:sz w:val="18"/>
                <w:szCs w:val="18"/>
              </w:rPr>
            </w:pPr>
          </w:p>
        </w:tc>
      </w:tr>
    </w:tbl>
    <w:p w:rsidR="001005B0" w:rsidRPr="00AC25BD" w:rsidRDefault="001005B0" w:rsidP="00B46D58">
      <w:pPr>
        <w:widowControl w:val="0"/>
        <w:spacing w:after="160"/>
        <w:ind w:left="567" w:right="565"/>
        <w:jc w:val="center"/>
        <w:rPr>
          <w:rFonts w:ascii="GHEA Grapalat" w:hAnsi="GHEA Grapalat"/>
          <w:b/>
        </w:rPr>
      </w:pPr>
    </w:p>
    <w:p w:rsidR="001005B0" w:rsidRPr="00AC25BD" w:rsidRDefault="001005B0" w:rsidP="00B46D58">
      <w:pPr>
        <w:widowControl w:val="0"/>
        <w:spacing w:after="160"/>
        <w:ind w:left="567" w:right="565"/>
        <w:jc w:val="center"/>
        <w:rPr>
          <w:rFonts w:ascii="GHEA Grapalat" w:hAnsi="GHEA Grapalat"/>
          <w:b/>
        </w:rPr>
      </w:pPr>
    </w:p>
    <w:p w:rsidR="001005B0" w:rsidRPr="00AC25BD" w:rsidRDefault="001005B0" w:rsidP="00B46D58">
      <w:pPr>
        <w:widowControl w:val="0"/>
        <w:spacing w:after="160"/>
        <w:ind w:left="567" w:right="565"/>
        <w:jc w:val="center"/>
        <w:rPr>
          <w:rFonts w:ascii="GHEA Grapalat" w:hAnsi="GHEA Grapalat"/>
          <w:b/>
        </w:rPr>
      </w:pPr>
    </w:p>
    <w:p w:rsidR="001005B0" w:rsidRPr="00AC25BD" w:rsidRDefault="001005B0" w:rsidP="00B46D58">
      <w:pPr>
        <w:widowControl w:val="0"/>
        <w:spacing w:after="160"/>
        <w:ind w:left="567" w:right="565"/>
        <w:jc w:val="center"/>
        <w:rPr>
          <w:rFonts w:ascii="GHEA Grapalat" w:hAnsi="GHEA Grapalat"/>
          <w:b/>
        </w:rPr>
      </w:pPr>
    </w:p>
    <w:p w:rsidR="001005B0" w:rsidRPr="00AC25BD" w:rsidRDefault="001005B0" w:rsidP="00B46D58">
      <w:pPr>
        <w:widowControl w:val="0"/>
        <w:spacing w:after="160"/>
        <w:ind w:left="567" w:right="565"/>
        <w:jc w:val="center"/>
        <w:rPr>
          <w:rFonts w:ascii="GHEA Grapalat" w:hAnsi="GHEA Grapalat"/>
          <w:b/>
        </w:rPr>
      </w:pPr>
    </w:p>
    <w:p w:rsidR="001005B0" w:rsidRPr="00AC25BD" w:rsidRDefault="001005B0" w:rsidP="00B46D58">
      <w:pPr>
        <w:widowControl w:val="0"/>
        <w:spacing w:after="160"/>
        <w:ind w:left="567" w:right="565"/>
        <w:jc w:val="center"/>
        <w:rPr>
          <w:rFonts w:ascii="GHEA Grapalat" w:hAnsi="GHEA Grapalat"/>
          <w:b/>
        </w:rPr>
      </w:pPr>
    </w:p>
    <w:p w:rsidR="001005B0" w:rsidRPr="00AC25BD" w:rsidRDefault="001005B0" w:rsidP="00B46D58">
      <w:pPr>
        <w:widowControl w:val="0"/>
        <w:spacing w:after="160"/>
        <w:ind w:left="567" w:right="565"/>
        <w:jc w:val="center"/>
        <w:rPr>
          <w:rFonts w:ascii="GHEA Grapalat" w:hAnsi="GHEA Grapalat"/>
          <w:b/>
        </w:rPr>
      </w:pPr>
    </w:p>
    <w:p w:rsidR="001005B0" w:rsidRPr="00AC25BD" w:rsidRDefault="001005B0" w:rsidP="00B46D58">
      <w:pPr>
        <w:widowControl w:val="0"/>
        <w:spacing w:after="160"/>
        <w:ind w:left="567" w:right="565"/>
        <w:jc w:val="center"/>
        <w:rPr>
          <w:rFonts w:ascii="GHEA Grapalat" w:hAnsi="GHEA Grapalat"/>
          <w:b/>
        </w:rPr>
      </w:pPr>
    </w:p>
    <w:p w:rsidR="001005B0" w:rsidRPr="00AC25BD" w:rsidRDefault="001005B0" w:rsidP="00B46D58">
      <w:pPr>
        <w:widowControl w:val="0"/>
        <w:spacing w:after="160"/>
        <w:ind w:left="567" w:right="565"/>
        <w:jc w:val="center"/>
        <w:rPr>
          <w:rFonts w:ascii="GHEA Grapalat" w:hAnsi="GHEA Grapalat"/>
          <w:b/>
        </w:rPr>
      </w:pPr>
    </w:p>
    <w:p w:rsidR="001005B0" w:rsidRPr="00AC25BD" w:rsidRDefault="001005B0" w:rsidP="00B46D58">
      <w:pPr>
        <w:widowControl w:val="0"/>
        <w:spacing w:after="160"/>
        <w:ind w:left="567" w:right="565"/>
        <w:jc w:val="center"/>
        <w:rPr>
          <w:rFonts w:ascii="GHEA Grapalat" w:hAnsi="GHEA Grapalat"/>
          <w:b/>
        </w:rPr>
      </w:pPr>
    </w:p>
    <w:p w:rsidR="001005B0" w:rsidRPr="00AC25BD" w:rsidRDefault="001005B0" w:rsidP="00B46D58">
      <w:pPr>
        <w:widowControl w:val="0"/>
        <w:spacing w:after="160"/>
        <w:ind w:left="567" w:right="565"/>
        <w:jc w:val="center"/>
        <w:rPr>
          <w:rFonts w:ascii="GHEA Grapalat" w:hAnsi="GHEA Grapalat"/>
          <w:b/>
        </w:rPr>
      </w:pPr>
    </w:p>
    <w:p w:rsidR="001005B0" w:rsidRPr="00AC25BD" w:rsidRDefault="001005B0" w:rsidP="00B46D58">
      <w:pPr>
        <w:widowControl w:val="0"/>
        <w:spacing w:after="160"/>
        <w:ind w:left="567" w:right="565"/>
        <w:jc w:val="center"/>
        <w:rPr>
          <w:rFonts w:ascii="GHEA Grapalat" w:hAnsi="GHEA Grapalat"/>
          <w:b/>
        </w:rPr>
      </w:pPr>
    </w:p>
    <w:p w:rsidR="001005B0" w:rsidRPr="00AC25BD" w:rsidRDefault="001005B0" w:rsidP="00B46D58">
      <w:pPr>
        <w:widowControl w:val="0"/>
        <w:spacing w:after="160"/>
        <w:ind w:left="567" w:right="565"/>
        <w:jc w:val="center"/>
        <w:rPr>
          <w:rFonts w:ascii="GHEA Grapalat" w:hAnsi="GHEA Grapalat"/>
          <w:b/>
        </w:rPr>
      </w:pPr>
    </w:p>
    <w:p w:rsidR="001005B0" w:rsidRPr="00AC25BD" w:rsidRDefault="001005B0" w:rsidP="00B46D58">
      <w:pPr>
        <w:widowControl w:val="0"/>
        <w:spacing w:after="160"/>
        <w:ind w:left="567" w:right="565"/>
        <w:jc w:val="center"/>
        <w:rPr>
          <w:rFonts w:ascii="GHEA Grapalat" w:hAnsi="GHEA Grapalat"/>
          <w:b/>
        </w:rPr>
      </w:pPr>
    </w:p>
    <w:p w:rsidR="001005B0" w:rsidRPr="00AC25BD" w:rsidRDefault="001005B0" w:rsidP="00B46D58">
      <w:pPr>
        <w:widowControl w:val="0"/>
        <w:spacing w:after="160"/>
        <w:ind w:left="567" w:right="565"/>
        <w:jc w:val="center"/>
        <w:rPr>
          <w:rFonts w:ascii="GHEA Grapalat" w:hAnsi="GHEA Grapalat"/>
          <w:b/>
        </w:rPr>
      </w:pPr>
    </w:p>
    <w:p w:rsidR="001005B0" w:rsidRPr="00AC25BD" w:rsidRDefault="001005B0" w:rsidP="00B46D58">
      <w:pPr>
        <w:widowControl w:val="0"/>
        <w:spacing w:after="160"/>
        <w:ind w:left="567" w:right="565"/>
        <w:jc w:val="center"/>
        <w:rPr>
          <w:rFonts w:ascii="GHEA Grapalat" w:hAnsi="GHEA Grapalat"/>
          <w:b/>
        </w:rPr>
      </w:pPr>
    </w:p>
    <w:p w:rsidR="001005B0" w:rsidRPr="00AC25BD" w:rsidRDefault="001005B0" w:rsidP="00B46D58">
      <w:pPr>
        <w:widowControl w:val="0"/>
        <w:spacing w:after="160"/>
        <w:ind w:left="567" w:right="565"/>
        <w:jc w:val="center"/>
        <w:rPr>
          <w:rFonts w:ascii="GHEA Grapalat" w:hAnsi="GHEA Grapalat"/>
          <w:b/>
        </w:rPr>
      </w:pPr>
    </w:p>
    <w:p w:rsidR="000A214C" w:rsidRPr="00AC25BD" w:rsidRDefault="000A214C" w:rsidP="000A214C">
      <w:pPr>
        <w:widowControl w:val="0"/>
        <w:spacing w:after="160"/>
        <w:jc w:val="right"/>
        <w:rPr>
          <w:rFonts w:ascii="GHEA Grapalat" w:hAnsi="GHEA Grapalat" w:cs="GHEA Grapalat"/>
          <w:i/>
        </w:rPr>
      </w:pPr>
      <w:r w:rsidRPr="00AC25BD">
        <w:rPr>
          <w:rFonts w:ascii="GHEA Grapalat" w:hAnsi="GHEA Grapalat"/>
          <w:i/>
        </w:rPr>
        <w:t>Приложение № 5.1</w:t>
      </w:r>
    </w:p>
    <w:p w:rsidR="000A214C" w:rsidRPr="00AC25BD" w:rsidRDefault="000A214C" w:rsidP="000A214C">
      <w:pPr>
        <w:widowControl w:val="0"/>
        <w:spacing w:after="160"/>
        <w:jc w:val="right"/>
        <w:rPr>
          <w:rFonts w:ascii="GHEA Grapalat" w:hAnsi="GHEA Grapalat" w:cs="GHEA Grapalat"/>
          <w:i/>
        </w:rPr>
      </w:pPr>
      <w:r w:rsidRPr="00AC25BD">
        <w:rPr>
          <w:rFonts w:ascii="GHEA Grapalat" w:hAnsi="GHEA Grapalat"/>
          <w:i/>
        </w:rPr>
        <w:t xml:space="preserve">к Приглашению на </w:t>
      </w:r>
      <w:r w:rsidR="008B1233" w:rsidRPr="00AC25BD">
        <w:rPr>
          <w:rFonts w:ascii="GHEA Grapalat" w:hAnsi="GHEA Grapalat"/>
          <w:i/>
        </w:rPr>
        <w:t>открытый конкурс</w:t>
      </w:r>
      <w:r w:rsidRPr="00AC25BD">
        <w:rPr>
          <w:rFonts w:ascii="GHEA Grapalat" w:hAnsi="GHEA Grapalat"/>
          <w:i/>
        </w:rPr>
        <w:br/>
        <w:t xml:space="preserve">под кодом </w:t>
      </w:r>
      <w:r w:rsidR="00F909C1" w:rsidRPr="00AC25BD">
        <w:rPr>
          <w:rFonts w:ascii="GHEA Grapalat" w:hAnsi="GHEA Grapalat"/>
          <w:i/>
        </w:rPr>
        <w:t>ՋԿ-ԳՀԱՊՁԲ-21/11</w:t>
      </w:r>
    </w:p>
    <w:p w:rsidR="00AF4211" w:rsidRPr="00AC25BD" w:rsidRDefault="00AF4211" w:rsidP="000A214C">
      <w:pPr>
        <w:widowControl w:val="0"/>
        <w:spacing w:after="160"/>
        <w:jc w:val="center"/>
        <w:rPr>
          <w:rFonts w:ascii="GHEA Grapalat" w:hAnsi="GHEA Grapalat"/>
          <w:b/>
        </w:rPr>
      </w:pPr>
    </w:p>
    <w:p w:rsidR="000A214C" w:rsidRPr="00AC25BD" w:rsidRDefault="000A214C" w:rsidP="000A214C">
      <w:pPr>
        <w:widowControl w:val="0"/>
        <w:spacing w:after="160"/>
        <w:jc w:val="center"/>
        <w:rPr>
          <w:rFonts w:ascii="GHEA Grapalat" w:hAnsi="GHEA Grapalat" w:cs="GHEA Grapalat"/>
          <w:b/>
        </w:rPr>
      </w:pPr>
      <w:r w:rsidRPr="00AC25BD">
        <w:rPr>
          <w:rFonts w:ascii="GHEA Grapalat" w:hAnsi="GHEA Grapalat"/>
          <w:b/>
        </w:rPr>
        <w:t xml:space="preserve">СОГЛАШЕНИЕ О НЕУСТОЙКЕ </w:t>
      </w:r>
    </w:p>
    <w:p w:rsidR="000A214C" w:rsidRPr="00AC25BD" w:rsidRDefault="000A214C" w:rsidP="000A214C">
      <w:pPr>
        <w:widowControl w:val="0"/>
        <w:spacing w:after="160"/>
        <w:jc w:val="center"/>
        <w:rPr>
          <w:rFonts w:ascii="GHEA Grapalat" w:hAnsi="GHEA Grapalat" w:cs="GHEA Grapalat"/>
          <w:b/>
        </w:rPr>
      </w:pPr>
      <w:r w:rsidRPr="00AC25BD">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AC25BD" w:rsidTr="00797449">
        <w:tc>
          <w:tcPr>
            <w:tcW w:w="4786" w:type="dxa"/>
          </w:tcPr>
          <w:p w:rsidR="000A214C" w:rsidRPr="00AC25BD" w:rsidRDefault="000A214C" w:rsidP="00797449">
            <w:pPr>
              <w:widowControl w:val="0"/>
              <w:spacing w:after="160"/>
              <w:rPr>
                <w:rFonts w:ascii="GHEA Grapalat" w:hAnsi="GHEA Grapalat" w:cs="GHEA Grapalat"/>
                <w:b/>
                <w:lang w:val="en-US"/>
              </w:rPr>
            </w:pPr>
            <w:r w:rsidRPr="00AC25BD">
              <w:rPr>
                <w:rFonts w:ascii="GHEA Grapalat" w:hAnsi="GHEA Grapalat"/>
              </w:rPr>
              <w:t>г. Ереван</w:t>
            </w:r>
          </w:p>
        </w:tc>
        <w:tc>
          <w:tcPr>
            <w:tcW w:w="4500" w:type="dxa"/>
          </w:tcPr>
          <w:p w:rsidR="000A214C" w:rsidRPr="00AC25BD" w:rsidRDefault="000A214C" w:rsidP="00F909C1">
            <w:pPr>
              <w:widowControl w:val="0"/>
              <w:spacing w:after="160"/>
              <w:jc w:val="right"/>
              <w:rPr>
                <w:rFonts w:ascii="GHEA Grapalat" w:hAnsi="GHEA Grapalat" w:cs="GHEA Grapalat"/>
                <w:b/>
              </w:rPr>
            </w:pPr>
            <w:r w:rsidRPr="00AC25BD">
              <w:rPr>
                <w:rFonts w:ascii="GHEA Grapalat" w:hAnsi="GHEA Grapalat"/>
              </w:rPr>
              <w:t>"</w:t>
            </w:r>
            <w:r w:rsidRPr="00AC25BD">
              <w:rPr>
                <w:rFonts w:ascii="GHEA Grapalat" w:hAnsi="GHEA Grapalat"/>
                <w:lang w:val="en-US"/>
              </w:rPr>
              <w:tab/>
            </w:r>
            <w:r w:rsidRPr="00AC25BD">
              <w:rPr>
                <w:rFonts w:ascii="GHEA Grapalat" w:hAnsi="GHEA Grapalat"/>
              </w:rPr>
              <w:t xml:space="preserve">" </w:t>
            </w:r>
            <w:r w:rsidRPr="00AC25BD">
              <w:rPr>
                <w:rFonts w:ascii="GHEA Grapalat" w:hAnsi="GHEA Grapalat"/>
                <w:lang w:val="en-US"/>
              </w:rPr>
              <w:tab/>
            </w:r>
            <w:r w:rsidRPr="00AC25BD">
              <w:rPr>
                <w:rFonts w:ascii="GHEA Grapalat" w:hAnsi="GHEA Grapalat"/>
              </w:rPr>
              <w:t>20</w:t>
            </w:r>
            <w:r w:rsidR="00F909C1" w:rsidRPr="00AC25BD">
              <w:rPr>
                <w:rFonts w:ascii="GHEA Grapalat" w:hAnsi="GHEA Grapalat"/>
              </w:rPr>
              <w:t>21</w:t>
            </w:r>
            <w:r w:rsidRPr="00AC25BD">
              <w:rPr>
                <w:rFonts w:ascii="GHEA Grapalat" w:hAnsi="GHEA Grapalat"/>
              </w:rPr>
              <w:t>г.</w:t>
            </w:r>
            <w:r w:rsidRPr="00AC25BD">
              <w:rPr>
                <w:rStyle w:val="FootnoteReference"/>
                <w:rFonts w:ascii="GHEA Grapalat" w:hAnsi="GHEA Grapalat"/>
              </w:rPr>
              <w:footnoteReference w:customMarkFollows="1" w:id="17"/>
              <w:t>**</w:t>
            </w:r>
          </w:p>
        </w:tc>
      </w:tr>
    </w:tbl>
    <w:p w:rsidR="000A214C" w:rsidRPr="00AC25BD" w:rsidRDefault="000A214C" w:rsidP="000A214C">
      <w:pPr>
        <w:widowControl w:val="0"/>
        <w:spacing w:after="160"/>
        <w:rPr>
          <w:rFonts w:ascii="GHEA Grapalat" w:hAnsi="GHEA Grapalat" w:cs="GHEA Grapalat"/>
          <w:b/>
        </w:rPr>
      </w:pPr>
    </w:p>
    <w:p w:rsidR="000A214C" w:rsidRPr="00AC25BD" w:rsidRDefault="000A214C" w:rsidP="000A214C">
      <w:pPr>
        <w:widowControl w:val="0"/>
        <w:jc w:val="both"/>
        <w:rPr>
          <w:rFonts w:ascii="GHEA Grapalat" w:hAnsi="GHEA Grapalat" w:cs="GHEA Grapalat"/>
          <w:u w:val="single"/>
          <w:vertAlign w:val="subscript"/>
        </w:rPr>
      </w:pPr>
      <w:r w:rsidRPr="00AC25BD">
        <w:rPr>
          <w:rFonts w:ascii="GHEA Grapalat" w:hAnsi="GHEA Grapalat"/>
        </w:rPr>
        <w:t>_______________________________________________, в лице директора Компании,</w:t>
      </w:r>
    </w:p>
    <w:p w:rsidR="000A214C" w:rsidRPr="00AC25BD" w:rsidRDefault="000A214C" w:rsidP="000A214C">
      <w:pPr>
        <w:widowControl w:val="0"/>
        <w:spacing w:after="160"/>
        <w:ind w:left="1843"/>
        <w:jc w:val="both"/>
        <w:rPr>
          <w:rFonts w:ascii="GHEA Grapalat" w:hAnsi="GHEA Grapalat"/>
          <w:vertAlign w:val="superscript"/>
          <w:lang w:val="en-US"/>
        </w:rPr>
      </w:pPr>
      <w:r w:rsidRPr="00AC25BD">
        <w:rPr>
          <w:rFonts w:ascii="GHEA Grapalat" w:hAnsi="GHEA Grapalat"/>
          <w:vertAlign w:val="superscript"/>
        </w:rPr>
        <w:t>наименование Компании</w:t>
      </w:r>
    </w:p>
    <w:p w:rsidR="000A214C" w:rsidRPr="00AC25BD" w:rsidRDefault="000A214C" w:rsidP="000A214C">
      <w:pPr>
        <w:widowControl w:val="0"/>
        <w:jc w:val="both"/>
        <w:rPr>
          <w:rFonts w:ascii="GHEA Grapalat" w:hAnsi="GHEA Grapalat"/>
          <w:lang w:val="en-US"/>
        </w:rPr>
      </w:pPr>
      <w:r w:rsidRPr="00AC25BD">
        <w:rPr>
          <w:rFonts w:ascii="GHEA Grapalat" w:hAnsi="GHEA Grapalat"/>
          <w:lang w:val="en-US"/>
        </w:rPr>
        <w:t>_________________________________________________________________________</w:t>
      </w:r>
    </w:p>
    <w:p w:rsidR="000A214C" w:rsidRPr="00AC25BD" w:rsidRDefault="000A214C" w:rsidP="000A214C">
      <w:pPr>
        <w:widowControl w:val="0"/>
        <w:spacing w:after="160"/>
        <w:jc w:val="center"/>
        <w:rPr>
          <w:rFonts w:ascii="GHEA Grapalat" w:hAnsi="GHEA Grapalat"/>
          <w:vertAlign w:val="superscript"/>
        </w:rPr>
      </w:pPr>
      <w:r w:rsidRPr="00AC25BD">
        <w:rPr>
          <w:rFonts w:ascii="GHEA Grapalat" w:hAnsi="GHEA Grapalat"/>
          <w:vertAlign w:val="superscript"/>
        </w:rPr>
        <w:t>имя, фамилия, паспортные данные директора компании</w:t>
      </w:r>
    </w:p>
    <w:p w:rsidR="000A214C" w:rsidRPr="00AC25BD" w:rsidRDefault="000A214C" w:rsidP="000A214C">
      <w:pPr>
        <w:widowControl w:val="0"/>
        <w:spacing w:after="160"/>
        <w:jc w:val="both"/>
        <w:rPr>
          <w:rFonts w:ascii="GHEA Grapalat" w:hAnsi="GHEA Grapalat" w:cs="GHEA Grapalat"/>
        </w:rPr>
      </w:pPr>
      <w:r w:rsidRPr="00AC25BD">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AC25BD" w:rsidRDefault="000A214C" w:rsidP="000A214C">
      <w:pPr>
        <w:widowControl w:val="0"/>
        <w:spacing w:after="160"/>
        <w:jc w:val="center"/>
        <w:rPr>
          <w:rFonts w:ascii="GHEA Grapalat" w:hAnsi="GHEA Grapalat" w:cs="GHEA Grapalat"/>
          <w:b/>
          <w:bCs/>
        </w:rPr>
      </w:pPr>
      <w:r w:rsidRPr="00AC25BD">
        <w:rPr>
          <w:rFonts w:ascii="GHEA Grapalat" w:hAnsi="GHEA Grapalat"/>
          <w:b/>
        </w:rPr>
        <w:t>1. Предмет соглашения</w:t>
      </w:r>
    </w:p>
    <w:p w:rsidR="000A214C" w:rsidRPr="00AC25BD" w:rsidRDefault="000A214C" w:rsidP="000A214C">
      <w:pPr>
        <w:widowControl w:val="0"/>
        <w:tabs>
          <w:tab w:val="left" w:pos="567"/>
        </w:tabs>
        <w:jc w:val="both"/>
        <w:rPr>
          <w:rFonts w:ascii="GHEA Grapalat" w:hAnsi="GHEA Grapalat" w:cs="GHEA Grapalat"/>
          <w:spacing w:val="-6"/>
        </w:rPr>
      </w:pPr>
      <w:r w:rsidRPr="00AC25BD">
        <w:rPr>
          <w:rFonts w:ascii="GHEA Grapalat" w:hAnsi="GHEA Grapalat"/>
        </w:rPr>
        <w:t>1</w:t>
      </w:r>
      <w:r w:rsidRPr="00AC25BD">
        <w:rPr>
          <w:rFonts w:ascii="GHEA Grapalat" w:hAnsi="GHEA Grapalat"/>
          <w:spacing w:val="-6"/>
        </w:rPr>
        <w:t>.1.</w:t>
      </w:r>
      <w:r w:rsidRPr="00AC25BD">
        <w:rPr>
          <w:rFonts w:ascii="GHEA Grapalat" w:hAnsi="GHEA Grapalat"/>
          <w:spacing w:val="-6"/>
        </w:rPr>
        <w:tab/>
        <w:t xml:space="preserve">Компания участвует в организованной </w:t>
      </w:r>
      <w:r w:rsidR="00F909C1" w:rsidRPr="00AC25BD">
        <w:rPr>
          <w:rFonts w:ascii="GHEA Grapalat" w:hAnsi="GHEA Grapalat"/>
          <w:spacing w:val="-6"/>
        </w:rPr>
        <w:t>Водный комитет</w:t>
      </w:r>
      <w:r w:rsidRPr="00AC25BD">
        <w:rPr>
          <w:rFonts w:ascii="GHEA Grapalat" w:hAnsi="GHEA Grapalat"/>
          <w:spacing w:val="-6"/>
        </w:rPr>
        <w:t xml:space="preserve"> *(далее — Заказчик) </w:t>
      </w:r>
    </w:p>
    <w:p w:rsidR="000A214C" w:rsidRPr="00AC25BD" w:rsidRDefault="000A214C" w:rsidP="000A214C">
      <w:pPr>
        <w:widowControl w:val="0"/>
        <w:tabs>
          <w:tab w:val="left" w:pos="284"/>
        </w:tabs>
        <w:spacing w:after="160"/>
        <w:ind w:left="5245"/>
        <w:jc w:val="both"/>
        <w:rPr>
          <w:rFonts w:ascii="GHEA Grapalat" w:hAnsi="GHEA Grapalat" w:cs="GHEA Grapalat"/>
        </w:rPr>
      </w:pPr>
      <w:r w:rsidRPr="00AC25BD">
        <w:rPr>
          <w:rFonts w:ascii="GHEA Grapalat" w:hAnsi="GHEA Grapalat"/>
          <w:vertAlign w:val="superscript"/>
        </w:rPr>
        <w:t>наименование заказчика</w:t>
      </w:r>
    </w:p>
    <w:p w:rsidR="000A214C" w:rsidRPr="00AC25BD" w:rsidRDefault="000A214C" w:rsidP="000A214C">
      <w:pPr>
        <w:widowControl w:val="0"/>
        <w:jc w:val="both"/>
        <w:rPr>
          <w:rFonts w:ascii="GHEA Grapalat" w:hAnsi="GHEA Grapalat" w:cs="GHEA Grapalat"/>
        </w:rPr>
      </w:pPr>
      <w:r w:rsidRPr="00AC25BD">
        <w:rPr>
          <w:rFonts w:ascii="GHEA Grapalat" w:hAnsi="GHEA Grapalat"/>
        </w:rPr>
        <w:t xml:space="preserve">процедуре закупок под кодом </w:t>
      </w:r>
      <w:r w:rsidR="00F909C1" w:rsidRPr="00AC25BD">
        <w:rPr>
          <w:rFonts w:ascii="GHEA Grapalat" w:hAnsi="GHEA Grapalat" w:cs="Sylfaen"/>
          <w:b/>
          <w:lang w:val="af-ZA"/>
        </w:rPr>
        <w:t>ՋԿ-</w:t>
      </w:r>
      <w:r w:rsidR="00F909C1" w:rsidRPr="00AC25BD">
        <w:rPr>
          <w:rFonts w:ascii="GHEA Grapalat" w:hAnsi="GHEA Grapalat" w:cs="Sylfaen"/>
          <w:b/>
          <w:lang w:val="hy-AM"/>
        </w:rPr>
        <w:t>ԳՀԱՊՁԲ</w:t>
      </w:r>
      <w:r w:rsidR="00F909C1" w:rsidRPr="00AC25BD">
        <w:rPr>
          <w:rFonts w:ascii="GHEA Grapalat" w:hAnsi="GHEA Grapalat" w:cs="Sylfaen"/>
          <w:b/>
          <w:lang w:val="af-ZA"/>
        </w:rPr>
        <w:t>-21/11</w:t>
      </w:r>
      <w:r w:rsidRPr="00AC25BD">
        <w:rPr>
          <w:rFonts w:ascii="GHEA Grapalat" w:hAnsi="GHEA Grapalat"/>
        </w:rPr>
        <w:t>*.</w:t>
      </w:r>
    </w:p>
    <w:p w:rsidR="000A214C" w:rsidRPr="00AC25BD" w:rsidRDefault="000A214C" w:rsidP="000A214C">
      <w:pPr>
        <w:widowControl w:val="0"/>
        <w:spacing w:after="160"/>
        <w:ind w:left="5245"/>
        <w:jc w:val="both"/>
        <w:rPr>
          <w:rFonts w:ascii="GHEA Grapalat" w:hAnsi="GHEA Grapalat" w:cs="GHEA Grapalat"/>
        </w:rPr>
      </w:pPr>
      <w:r w:rsidRPr="00AC25BD">
        <w:rPr>
          <w:rFonts w:ascii="GHEA Grapalat" w:hAnsi="GHEA Grapalat"/>
          <w:vertAlign w:val="superscript"/>
        </w:rPr>
        <w:t>код процедуры</w:t>
      </w:r>
    </w:p>
    <w:p w:rsidR="000A214C" w:rsidRPr="00AC25BD" w:rsidRDefault="000A214C" w:rsidP="000A214C">
      <w:pPr>
        <w:rPr>
          <w:rFonts w:ascii="GHEA Grapalat" w:hAnsi="GHEA Grapalat"/>
        </w:rPr>
      </w:pPr>
      <w:r w:rsidRPr="00AC25BD">
        <w:rPr>
          <w:rFonts w:ascii="GHEA Grapalat" w:hAnsi="GHEA Grapalat"/>
        </w:rPr>
        <w:br w:type="page"/>
      </w:r>
    </w:p>
    <w:p w:rsidR="000A214C" w:rsidRPr="00AC25BD" w:rsidRDefault="000A214C" w:rsidP="000A214C">
      <w:pPr>
        <w:widowControl w:val="0"/>
        <w:tabs>
          <w:tab w:val="left" w:pos="1134"/>
        </w:tabs>
        <w:spacing w:after="160"/>
        <w:ind w:firstLine="567"/>
        <w:jc w:val="both"/>
        <w:rPr>
          <w:rFonts w:ascii="GHEA Grapalat" w:hAnsi="GHEA Grapalat" w:cs="GHEA Grapalat"/>
        </w:rPr>
      </w:pPr>
      <w:r w:rsidRPr="00AC25BD">
        <w:rPr>
          <w:rFonts w:ascii="GHEA Grapalat" w:hAnsi="GHEA Grapalat"/>
        </w:rPr>
        <w:lastRenderedPageBreak/>
        <w:t>1.2.</w:t>
      </w:r>
      <w:r w:rsidRPr="00AC25BD">
        <w:rPr>
          <w:rFonts w:ascii="GHEA Grapalat" w:hAnsi="GHEA Grapalat"/>
        </w:rPr>
        <w:tab/>
        <w:t>В качестве обеспечения исполнения договора, заключаемого в</w:t>
      </w:r>
      <w:r w:rsidRPr="00AC25BD">
        <w:rPr>
          <w:rFonts w:ascii="Courier New" w:hAnsi="Courier New" w:cs="Courier New"/>
          <w:lang w:val="en-US"/>
        </w:rPr>
        <w:t> </w:t>
      </w:r>
      <w:r w:rsidRPr="00AC25BD">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AC25BD" w:rsidRDefault="000A214C" w:rsidP="000A214C">
      <w:pPr>
        <w:widowControl w:val="0"/>
        <w:tabs>
          <w:tab w:val="left" w:pos="1134"/>
        </w:tabs>
        <w:spacing w:after="160"/>
        <w:ind w:firstLine="567"/>
        <w:jc w:val="both"/>
        <w:rPr>
          <w:rFonts w:ascii="GHEA Grapalat" w:hAnsi="GHEA Grapalat" w:cs="GHEA Grapalat"/>
        </w:rPr>
      </w:pPr>
      <w:r w:rsidRPr="00AC25BD">
        <w:rPr>
          <w:rFonts w:ascii="GHEA Grapalat" w:hAnsi="GHEA Grapalat"/>
        </w:rPr>
        <w:t>1.3.</w:t>
      </w:r>
      <w:r w:rsidRPr="00AC25BD">
        <w:rPr>
          <w:rFonts w:ascii="GHEA Grapalat" w:hAnsi="GHEA Grapalat"/>
        </w:rPr>
        <w:tab/>
        <w:t>Подписав платежное требование (далее — Требование), прилагаемое к</w:t>
      </w:r>
      <w:r w:rsidRPr="00AC25BD">
        <w:rPr>
          <w:lang w:val="en-US"/>
        </w:rPr>
        <w:t> </w:t>
      </w:r>
      <w:r w:rsidRPr="00AC25BD">
        <w:rPr>
          <w:rFonts w:ascii="GHEA Grapalat" w:hAnsi="GHEA Grapalat"/>
        </w:rPr>
        <w:t xml:space="preserve">настоящему Соглашению о неустойке, Компания безотзывно соглашается, что: </w:t>
      </w:r>
    </w:p>
    <w:p w:rsidR="000A214C" w:rsidRPr="00AC25BD" w:rsidRDefault="000A214C" w:rsidP="000A214C">
      <w:pPr>
        <w:widowControl w:val="0"/>
        <w:tabs>
          <w:tab w:val="left" w:pos="1134"/>
        </w:tabs>
        <w:spacing w:after="160"/>
        <w:ind w:firstLine="567"/>
        <w:jc w:val="both"/>
        <w:rPr>
          <w:rFonts w:ascii="GHEA Grapalat" w:hAnsi="GHEA Grapalat" w:cs="GHEA Grapalat"/>
        </w:rPr>
      </w:pPr>
      <w:r w:rsidRPr="00AC25BD">
        <w:rPr>
          <w:rFonts w:ascii="GHEA Grapalat" w:hAnsi="GHEA Grapalat"/>
        </w:rPr>
        <w:t>а)</w:t>
      </w:r>
      <w:r w:rsidRPr="00AC25BD">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AC25BD" w:rsidRDefault="000A214C" w:rsidP="000A214C">
      <w:pPr>
        <w:widowControl w:val="0"/>
        <w:tabs>
          <w:tab w:val="left" w:pos="1134"/>
        </w:tabs>
        <w:spacing w:after="160"/>
        <w:ind w:firstLine="567"/>
        <w:jc w:val="both"/>
        <w:rPr>
          <w:rFonts w:ascii="GHEA Grapalat" w:hAnsi="GHEA Grapalat" w:cs="GHEA Grapalat"/>
        </w:rPr>
      </w:pPr>
      <w:r w:rsidRPr="00AC25BD">
        <w:rPr>
          <w:rFonts w:ascii="GHEA Grapalat" w:hAnsi="GHEA Grapalat"/>
        </w:rPr>
        <w:t>б)</w:t>
      </w:r>
      <w:r w:rsidRPr="00AC25BD">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AC25BD" w:rsidRDefault="000A214C" w:rsidP="000A214C">
      <w:pPr>
        <w:widowControl w:val="0"/>
        <w:tabs>
          <w:tab w:val="left" w:pos="1134"/>
        </w:tabs>
        <w:spacing w:after="160"/>
        <w:ind w:firstLine="567"/>
        <w:jc w:val="both"/>
        <w:rPr>
          <w:rFonts w:ascii="GHEA Grapalat" w:hAnsi="GHEA Grapalat" w:cs="GHEA Grapalat"/>
        </w:rPr>
      </w:pPr>
      <w:r w:rsidRPr="00AC25BD">
        <w:rPr>
          <w:rFonts w:ascii="GHEA Grapalat" w:hAnsi="GHEA Grapalat"/>
        </w:rPr>
        <w:t>в)</w:t>
      </w:r>
      <w:r w:rsidRPr="00AC25BD">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AC25BD" w:rsidRDefault="000A214C" w:rsidP="000A214C">
      <w:pPr>
        <w:widowControl w:val="0"/>
        <w:tabs>
          <w:tab w:val="left" w:pos="1134"/>
        </w:tabs>
        <w:spacing w:after="160"/>
        <w:ind w:firstLine="567"/>
        <w:jc w:val="both"/>
        <w:rPr>
          <w:rFonts w:ascii="GHEA Grapalat" w:hAnsi="GHEA Grapalat" w:cs="GHEA Grapalat"/>
        </w:rPr>
      </w:pPr>
      <w:r w:rsidRPr="00AC25BD">
        <w:rPr>
          <w:rFonts w:ascii="GHEA Grapalat" w:hAnsi="GHEA Grapalat"/>
        </w:rPr>
        <w:t>г)</w:t>
      </w:r>
      <w:r w:rsidRPr="00AC25BD">
        <w:rPr>
          <w:rFonts w:ascii="GHEA Grapalat" w:hAnsi="GHEA Grapalat"/>
        </w:rPr>
        <w:tab/>
        <w:t>Компания подтверждает, что акцептовала Требование в полном размере суммы неустойки.</w:t>
      </w:r>
    </w:p>
    <w:p w:rsidR="000A214C" w:rsidRPr="00AC25BD" w:rsidRDefault="000A214C" w:rsidP="000A214C">
      <w:pPr>
        <w:widowControl w:val="0"/>
        <w:tabs>
          <w:tab w:val="left" w:pos="1134"/>
        </w:tabs>
        <w:spacing w:after="160"/>
        <w:ind w:firstLine="567"/>
        <w:jc w:val="both"/>
        <w:rPr>
          <w:rFonts w:ascii="GHEA Grapalat" w:hAnsi="GHEA Grapalat" w:cs="GHEA Grapalat"/>
        </w:rPr>
      </w:pPr>
      <w:r w:rsidRPr="00AC25BD">
        <w:rPr>
          <w:rFonts w:ascii="GHEA Grapalat" w:hAnsi="GHEA Grapalat"/>
        </w:rPr>
        <w:t>д)</w:t>
      </w:r>
      <w:r w:rsidRPr="00AC25BD">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AC25BD" w:rsidRDefault="000A214C" w:rsidP="000A214C">
      <w:pPr>
        <w:widowControl w:val="0"/>
        <w:tabs>
          <w:tab w:val="left" w:pos="1134"/>
        </w:tabs>
        <w:spacing w:after="160"/>
        <w:ind w:firstLine="567"/>
        <w:jc w:val="both"/>
        <w:rPr>
          <w:rFonts w:ascii="GHEA Grapalat" w:hAnsi="GHEA Grapalat" w:cs="GHEA Grapalat"/>
        </w:rPr>
      </w:pPr>
      <w:r w:rsidRPr="00AC25BD">
        <w:rPr>
          <w:rFonts w:ascii="GHEA Grapalat" w:hAnsi="GHEA Grapalat"/>
        </w:rPr>
        <w:t>1.5.</w:t>
      </w:r>
      <w:r w:rsidRPr="00AC25BD">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AC25BD">
        <w:rPr>
          <w:rFonts w:ascii="Courier New" w:hAnsi="Courier New" w:cs="Courier New"/>
          <w:lang w:val="en-US"/>
        </w:rPr>
        <w:t> </w:t>
      </w:r>
      <w:r w:rsidRPr="00AC25BD">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AC25BD" w:rsidRDefault="000A214C" w:rsidP="000A214C">
      <w:pPr>
        <w:widowControl w:val="0"/>
        <w:tabs>
          <w:tab w:val="left" w:pos="1134"/>
        </w:tabs>
        <w:spacing w:after="160"/>
        <w:ind w:firstLine="567"/>
        <w:jc w:val="both"/>
        <w:rPr>
          <w:rFonts w:ascii="GHEA Grapalat" w:hAnsi="GHEA Grapalat" w:cs="GHEA Grapalat"/>
        </w:rPr>
      </w:pPr>
      <w:r w:rsidRPr="00AC25BD">
        <w:rPr>
          <w:rFonts w:ascii="GHEA Grapalat" w:hAnsi="GHEA Grapalat"/>
        </w:rPr>
        <w:t>1.6.</w:t>
      </w:r>
      <w:r w:rsidRPr="00AC25BD">
        <w:rPr>
          <w:rFonts w:ascii="GHEA Grapalat" w:hAnsi="GHEA Grapalat"/>
        </w:rPr>
        <w:tab/>
        <w:t>Заказчик может представить в Банк-плательщик иные дополнительные документы.</w:t>
      </w:r>
    </w:p>
    <w:p w:rsidR="000A214C" w:rsidRPr="00AC25BD" w:rsidRDefault="000A214C" w:rsidP="000A214C">
      <w:pPr>
        <w:widowControl w:val="0"/>
        <w:tabs>
          <w:tab w:val="left" w:pos="1134"/>
        </w:tabs>
        <w:spacing w:after="160"/>
        <w:ind w:firstLine="567"/>
        <w:jc w:val="both"/>
        <w:rPr>
          <w:rFonts w:ascii="GHEA Grapalat" w:hAnsi="GHEA Grapalat" w:cs="GHEA Grapalat"/>
        </w:rPr>
      </w:pPr>
      <w:r w:rsidRPr="00AC25BD">
        <w:rPr>
          <w:rFonts w:ascii="GHEA Grapalat" w:hAnsi="GHEA Grapalat"/>
        </w:rPr>
        <w:t>1.7. Банк не несет какой-либо ответственности за риски (понесенные</w:t>
      </w:r>
      <w:r w:rsidRPr="00AC25BD">
        <w:rPr>
          <w:rFonts w:ascii="Courier New" w:hAnsi="Courier New" w:cs="Courier New"/>
          <w:lang w:val="en-US"/>
        </w:rPr>
        <w:t> </w:t>
      </w:r>
      <w:r w:rsidRPr="00AC25BD">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AC25BD">
        <w:rPr>
          <w:rFonts w:ascii="Courier New" w:hAnsi="Courier New" w:cs="Courier New"/>
          <w:lang w:val="en-US"/>
        </w:rPr>
        <w:t> </w:t>
      </w:r>
      <w:r w:rsidRPr="00AC25BD">
        <w:rPr>
          <w:rFonts w:ascii="GHEA Grapalat" w:hAnsi="GHEA Grapalat"/>
        </w:rPr>
        <w:t>Требовании. Банк не обязан проверять факты нарушения Компанией условий договора.</w:t>
      </w:r>
    </w:p>
    <w:p w:rsidR="000A214C" w:rsidRPr="00AC25BD" w:rsidRDefault="000A214C" w:rsidP="000A214C">
      <w:pPr>
        <w:widowControl w:val="0"/>
        <w:tabs>
          <w:tab w:val="left" w:pos="1134"/>
        </w:tabs>
        <w:spacing w:after="160"/>
        <w:ind w:firstLine="567"/>
        <w:jc w:val="both"/>
        <w:rPr>
          <w:rFonts w:ascii="GHEA Grapalat" w:hAnsi="GHEA Grapalat" w:cs="GHEA Grapalat"/>
        </w:rPr>
      </w:pPr>
      <w:r w:rsidRPr="00AC25BD">
        <w:rPr>
          <w:rFonts w:ascii="GHEA Grapalat" w:hAnsi="GHEA Grapalat"/>
        </w:rPr>
        <w:t>1.8.</w:t>
      </w:r>
      <w:r w:rsidRPr="00AC25BD">
        <w:rPr>
          <w:rFonts w:ascii="GHEA Grapalat" w:hAnsi="GHEA Grapalat"/>
        </w:rPr>
        <w:tab/>
        <w:t xml:space="preserve">В случае если имеющихся на счете Компании средств недостаточно, Банк-плательщик в течение 2 (двух) рабочих дней после получения платежного требования </w:t>
      </w:r>
      <w:r w:rsidRPr="00AC25BD">
        <w:rPr>
          <w:rFonts w:ascii="GHEA Grapalat" w:hAnsi="GHEA Grapalat"/>
        </w:rPr>
        <w:lastRenderedPageBreak/>
        <w:t>должен в письменной форме уведомить Заказчика.</w:t>
      </w:r>
    </w:p>
    <w:p w:rsidR="000A214C" w:rsidRPr="00AC25BD" w:rsidRDefault="000A214C" w:rsidP="000A214C">
      <w:pPr>
        <w:widowControl w:val="0"/>
        <w:tabs>
          <w:tab w:val="left" w:pos="1134"/>
        </w:tabs>
        <w:spacing w:after="160"/>
        <w:ind w:firstLine="567"/>
        <w:jc w:val="both"/>
        <w:rPr>
          <w:rFonts w:ascii="GHEA Grapalat" w:hAnsi="GHEA Grapalat" w:cs="GHEA Grapalat"/>
        </w:rPr>
      </w:pPr>
      <w:r w:rsidRPr="00AC25BD">
        <w:rPr>
          <w:rFonts w:ascii="GHEA Grapalat" w:hAnsi="GHEA Grapalat"/>
        </w:rPr>
        <w:t>1.9.</w:t>
      </w:r>
      <w:r w:rsidRPr="00AC25BD">
        <w:rPr>
          <w:rFonts w:ascii="GHEA Grapalat" w:hAnsi="GHEA Grapalat"/>
        </w:rPr>
        <w:tab/>
        <w:t>В случае если в течение десяти рабочих дней после представления в</w:t>
      </w:r>
      <w:r w:rsidRPr="00AC25BD">
        <w:rPr>
          <w:rFonts w:ascii="Courier New" w:hAnsi="Courier New" w:cs="Courier New"/>
          <w:lang w:val="en-US"/>
        </w:rPr>
        <w:t> </w:t>
      </w:r>
      <w:r w:rsidRPr="00AC25BD">
        <w:rPr>
          <w:rFonts w:ascii="GHEA Grapalat" w:hAnsi="GHEA Grapalat"/>
        </w:rPr>
        <w:t>Банк настоящего Соглашения и прилагаемого Требования по независящим от</w:t>
      </w:r>
      <w:r w:rsidRPr="00AC25BD">
        <w:rPr>
          <w:rFonts w:ascii="Courier New" w:hAnsi="Courier New" w:cs="Courier New"/>
          <w:lang w:val="en-US"/>
        </w:rPr>
        <w:t> </w:t>
      </w:r>
      <w:r w:rsidRPr="00AC25BD">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AC25BD">
        <w:rPr>
          <w:rFonts w:ascii="Courier New" w:hAnsi="Courier New" w:cs="Courier New"/>
          <w:lang w:val="en-US"/>
        </w:rPr>
        <w:t> </w:t>
      </w:r>
      <w:r w:rsidRPr="00AC25BD">
        <w:rPr>
          <w:rFonts w:ascii="GHEA Grapalat" w:hAnsi="GHEA Grapalat"/>
        </w:rPr>
        <w:t>неуплатой.</w:t>
      </w:r>
    </w:p>
    <w:p w:rsidR="000A214C" w:rsidRPr="00AC25BD" w:rsidRDefault="000A214C" w:rsidP="000A214C">
      <w:pPr>
        <w:widowControl w:val="0"/>
        <w:spacing w:after="160"/>
        <w:jc w:val="center"/>
        <w:rPr>
          <w:rFonts w:ascii="GHEA Grapalat" w:hAnsi="GHEA Grapalat" w:cs="GHEA Grapalat"/>
          <w:b/>
          <w:bCs/>
        </w:rPr>
      </w:pPr>
      <w:r w:rsidRPr="00AC25BD">
        <w:rPr>
          <w:rFonts w:ascii="GHEA Grapalat" w:hAnsi="GHEA Grapalat"/>
          <w:b/>
        </w:rPr>
        <w:t>2. Иные условия</w:t>
      </w:r>
    </w:p>
    <w:p w:rsidR="003F798D" w:rsidRPr="00AC25BD" w:rsidRDefault="000A214C" w:rsidP="003F798D">
      <w:pPr>
        <w:widowControl w:val="0"/>
        <w:tabs>
          <w:tab w:val="left" w:pos="1134"/>
        </w:tabs>
        <w:spacing w:after="160"/>
        <w:ind w:firstLine="567"/>
        <w:jc w:val="both"/>
        <w:rPr>
          <w:rFonts w:ascii="GHEA Grapalat" w:hAnsi="GHEA Grapalat"/>
        </w:rPr>
      </w:pPr>
      <w:r w:rsidRPr="00AC25BD">
        <w:rPr>
          <w:rFonts w:ascii="GHEA Grapalat" w:hAnsi="GHEA Grapalat"/>
        </w:rPr>
        <w:t>2.1.</w:t>
      </w:r>
      <w:r w:rsidRPr="00AC25BD">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w:t>
      </w:r>
      <w:r w:rsidR="003F798D" w:rsidRPr="00AC25BD">
        <w:rPr>
          <w:rFonts w:ascii="GHEA Grapalat" w:hAnsi="GHEA Grapalat"/>
        </w:rPr>
        <w:t xml:space="preserve">до двадцатого рабочего дня, следующего за последним днем </w:t>
      </w:r>
      <w:r w:rsidR="0013346B" w:rsidRPr="00AC25BD">
        <w:rPr>
          <w:rFonts w:ascii="GHEA Grapalat" w:hAnsi="GHEA Grapalat"/>
        </w:rPr>
        <w:t xml:space="preserve">полного </w:t>
      </w:r>
      <w:r w:rsidR="003F798D" w:rsidRPr="00AC25BD">
        <w:rPr>
          <w:rFonts w:ascii="GHEA Grapalat" w:hAnsi="GHEA Grapalat"/>
        </w:rPr>
        <w:t xml:space="preserve">выполнения </w:t>
      </w:r>
      <w:r w:rsidR="00337EB5" w:rsidRPr="00AC25BD">
        <w:rPr>
          <w:rFonts w:ascii="GHEA Grapalat" w:hAnsi="GHEA Grapalat"/>
        </w:rPr>
        <w:t>взятых</w:t>
      </w:r>
      <w:r w:rsidR="003F798D" w:rsidRPr="00AC25BD">
        <w:rPr>
          <w:rFonts w:ascii="GHEA Grapalat" w:hAnsi="GHEA Grapalat"/>
        </w:rPr>
        <w:t xml:space="preserve"> </w:t>
      </w:r>
      <w:r w:rsidR="001C7176" w:rsidRPr="00AC25BD">
        <w:rPr>
          <w:rFonts w:ascii="GHEA Grapalat" w:hAnsi="GHEA Grapalat"/>
        </w:rPr>
        <w:t>К</w:t>
      </w:r>
      <w:r w:rsidR="00340D69" w:rsidRPr="00AC25BD">
        <w:rPr>
          <w:rFonts w:ascii="GHEA Grapalat" w:hAnsi="GHEA Grapalat"/>
        </w:rPr>
        <w:t xml:space="preserve">омпанией </w:t>
      </w:r>
      <w:r w:rsidR="003F798D" w:rsidRPr="00AC25BD">
        <w:rPr>
          <w:rFonts w:ascii="GHEA Grapalat" w:hAnsi="GHEA Grapalat"/>
        </w:rPr>
        <w:t>по заключаемому договору обязательств, включительно.</w:t>
      </w:r>
    </w:p>
    <w:p w:rsidR="000A214C" w:rsidRPr="00AC25BD" w:rsidRDefault="000A214C" w:rsidP="000A214C">
      <w:pPr>
        <w:widowControl w:val="0"/>
        <w:tabs>
          <w:tab w:val="left" w:pos="1134"/>
        </w:tabs>
        <w:spacing w:after="160"/>
        <w:ind w:firstLine="567"/>
        <w:jc w:val="both"/>
        <w:rPr>
          <w:rFonts w:ascii="GHEA Grapalat" w:hAnsi="GHEA Grapalat" w:cs="GHEA Grapalat"/>
        </w:rPr>
      </w:pPr>
      <w:r w:rsidRPr="00AC25BD">
        <w:rPr>
          <w:rFonts w:ascii="GHEA Grapalat" w:hAnsi="GHEA Grapalat"/>
        </w:rPr>
        <w:t>2.2.</w:t>
      </w:r>
      <w:r w:rsidRPr="00AC25BD">
        <w:rPr>
          <w:rFonts w:ascii="GHEA Grapalat" w:hAnsi="GHEA Grapalat"/>
        </w:rPr>
        <w:tab/>
        <w:t xml:space="preserve">Представив настоящее Соглашение и прилагаемое Требование в Банк-плательщик: </w:t>
      </w:r>
    </w:p>
    <w:p w:rsidR="000A214C" w:rsidRPr="00AC25BD" w:rsidRDefault="000A214C" w:rsidP="000A214C">
      <w:pPr>
        <w:widowControl w:val="0"/>
        <w:tabs>
          <w:tab w:val="left" w:pos="1134"/>
        </w:tabs>
        <w:spacing w:after="160"/>
        <w:ind w:firstLine="567"/>
        <w:jc w:val="both"/>
        <w:rPr>
          <w:rFonts w:ascii="GHEA Grapalat" w:hAnsi="GHEA Grapalat" w:cs="GHEA Grapalat"/>
        </w:rPr>
      </w:pPr>
      <w:r w:rsidRPr="00AC25BD">
        <w:rPr>
          <w:rFonts w:ascii="GHEA Grapalat" w:hAnsi="GHEA Grapalat"/>
        </w:rPr>
        <w:t>2.2.1.</w:t>
      </w:r>
      <w:r w:rsidRPr="00AC25BD">
        <w:rPr>
          <w:rFonts w:ascii="GHEA Grapalat" w:hAnsi="GHEA Grapalat"/>
        </w:rPr>
        <w:tab/>
        <w:t>Заказчик подтверждает, что Компания допустила нарушение договорных обязательств, а</w:t>
      </w:r>
    </w:p>
    <w:p w:rsidR="000A214C" w:rsidRPr="00AC25BD" w:rsidDel="00A13215" w:rsidRDefault="000A214C" w:rsidP="000A214C">
      <w:pPr>
        <w:widowControl w:val="0"/>
        <w:tabs>
          <w:tab w:val="left" w:pos="1134"/>
        </w:tabs>
        <w:spacing w:after="160"/>
        <w:ind w:firstLine="567"/>
        <w:jc w:val="both"/>
        <w:rPr>
          <w:rFonts w:ascii="GHEA Grapalat" w:hAnsi="GHEA Grapalat" w:cs="GHEA Grapalat"/>
        </w:rPr>
      </w:pPr>
      <w:r w:rsidRPr="00AC25BD">
        <w:rPr>
          <w:rFonts w:ascii="GHEA Grapalat" w:hAnsi="GHEA Grapalat"/>
        </w:rPr>
        <w:t>2.2.2.</w:t>
      </w:r>
      <w:r w:rsidRPr="00AC25BD">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AC25BD" w:rsidRDefault="000A214C" w:rsidP="000A214C">
      <w:pPr>
        <w:widowControl w:val="0"/>
        <w:tabs>
          <w:tab w:val="left" w:pos="1134"/>
        </w:tabs>
        <w:spacing w:after="160"/>
        <w:ind w:firstLine="567"/>
        <w:jc w:val="both"/>
        <w:rPr>
          <w:rFonts w:ascii="GHEA Grapalat" w:hAnsi="GHEA Grapalat"/>
        </w:rPr>
      </w:pPr>
      <w:r w:rsidRPr="00AC25BD">
        <w:rPr>
          <w:rFonts w:ascii="GHEA Grapalat" w:hAnsi="GHEA Grapalat"/>
        </w:rPr>
        <w:t>2.3.</w:t>
      </w:r>
      <w:r w:rsidRPr="00AC25BD">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AC25BD" w:rsidRDefault="000A214C" w:rsidP="000A214C">
      <w:pPr>
        <w:widowControl w:val="0"/>
        <w:spacing w:after="160"/>
        <w:ind w:firstLine="567"/>
        <w:jc w:val="center"/>
        <w:rPr>
          <w:rFonts w:ascii="GHEA Grapalat" w:hAnsi="GHEA Grapalat"/>
          <w:b/>
        </w:rPr>
      </w:pPr>
      <w:r w:rsidRPr="00AC25BD">
        <w:rPr>
          <w:rFonts w:ascii="GHEA Grapalat" w:hAnsi="GHEA Grapalat"/>
          <w:b/>
        </w:rPr>
        <w:t>3. Адрес, банковские реквизиты Компании</w:t>
      </w:r>
    </w:p>
    <w:p w:rsidR="000A214C" w:rsidRPr="00AC25BD" w:rsidRDefault="000A214C" w:rsidP="000A214C">
      <w:pPr>
        <w:widowControl w:val="0"/>
        <w:jc w:val="both"/>
        <w:rPr>
          <w:rFonts w:ascii="GHEA Grapalat" w:hAnsi="GHEA Grapalat"/>
        </w:rPr>
      </w:pPr>
      <w:r w:rsidRPr="00AC25BD">
        <w:rPr>
          <w:rFonts w:ascii="GHEA Grapalat" w:hAnsi="GHEA Grapalat"/>
        </w:rPr>
        <w:t>_______________________________________</w:t>
      </w:r>
    </w:p>
    <w:p w:rsidR="000A214C" w:rsidRPr="00AC25BD" w:rsidRDefault="000A214C" w:rsidP="000A214C">
      <w:pPr>
        <w:widowControl w:val="0"/>
        <w:spacing w:after="160"/>
        <w:ind w:right="4250"/>
        <w:jc w:val="center"/>
        <w:rPr>
          <w:rFonts w:ascii="GHEA Grapalat" w:hAnsi="GHEA Grapalat"/>
          <w:vertAlign w:val="superscript"/>
        </w:rPr>
      </w:pPr>
      <w:r w:rsidRPr="00AC25BD">
        <w:rPr>
          <w:rFonts w:ascii="GHEA Grapalat" w:hAnsi="GHEA Grapalat"/>
          <w:vertAlign w:val="superscript"/>
        </w:rPr>
        <w:t>наименование компании</w:t>
      </w:r>
    </w:p>
    <w:p w:rsidR="000A214C" w:rsidRPr="00AC25BD" w:rsidRDefault="000A214C" w:rsidP="000A214C">
      <w:pPr>
        <w:widowControl w:val="0"/>
        <w:jc w:val="both"/>
        <w:rPr>
          <w:rFonts w:ascii="GHEA Grapalat" w:hAnsi="GHEA Grapalat"/>
        </w:rPr>
      </w:pPr>
      <w:r w:rsidRPr="00AC25BD">
        <w:rPr>
          <w:rFonts w:ascii="GHEA Grapalat" w:hAnsi="GHEA Grapalat"/>
        </w:rPr>
        <w:t>_______________________________________</w:t>
      </w:r>
    </w:p>
    <w:p w:rsidR="000A214C" w:rsidRPr="00AC25BD" w:rsidRDefault="000A214C" w:rsidP="000A214C">
      <w:pPr>
        <w:widowControl w:val="0"/>
        <w:spacing w:after="160"/>
        <w:ind w:right="4250"/>
        <w:jc w:val="center"/>
        <w:rPr>
          <w:rFonts w:ascii="GHEA Grapalat" w:hAnsi="GHEA Grapalat"/>
          <w:vertAlign w:val="superscript"/>
        </w:rPr>
      </w:pPr>
      <w:r w:rsidRPr="00AC25BD">
        <w:rPr>
          <w:rFonts w:ascii="GHEA Grapalat" w:hAnsi="GHEA Grapalat"/>
          <w:vertAlign w:val="superscript"/>
        </w:rPr>
        <w:t>адрес компании</w:t>
      </w:r>
    </w:p>
    <w:p w:rsidR="000A214C" w:rsidRPr="00AC25BD" w:rsidRDefault="000A214C" w:rsidP="000A214C">
      <w:pPr>
        <w:widowControl w:val="0"/>
        <w:jc w:val="both"/>
        <w:rPr>
          <w:rFonts w:ascii="GHEA Grapalat" w:hAnsi="GHEA Grapalat"/>
        </w:rPr>
      </w:pPr>
      <w:r w:rsidRPr="00AC25BD">
        <w:rPr>
          <w:rFonts w:ascii="GHEA Grapalat" w:hAnsi="GHEA Grapalat"/>
        </w:rPr>
        <w:t>_______________________________________</w:t>
      </w:r>
    </w:p>
    <w:p w:rsidR="000A214C" w:rsidRPr="00AC25BD" w:rsidRDefault="000A214C" w:rsidP="000A214C">
      <w:pPr>
        <w:widowControl w:val="0"/>
        <w:spacing w:after="160"/>
        <w:ind w:right="4250"/>
        <w:jc w:val="center"/>
        <w:rPr>
          <w:rFonts w:ascii="GHEA Grapalat" w:hAnsi="GHEA Grapalat"/>
          <w:vertAlign w:val="superscript"/>
        </w:rPr>
      </w:pPr>
      <w:r w:rsidRPr="00AC25BD">
        <w:rPr>
          <w:rFonts w:ascii="GHEA Grapalat" w:hAnsi="GHEA Grapalat"/>
          <w:vertAlign w:val="superscript"/>
        </w:rPr>
        <w:t>наименование обслуживающего компанию банка</w:t>
      </w:r>
    </w:p>
    <w:p w:rsidR="000A214C" w:rsidRPr="00AC25BD" w:rsidRDefault="000A214C" w:rsidP="000A214C">
      <w:pPr>
        <w:widowControl w:val="0"/>
        <w:jc w:val="both"/>
        <w:rPr>
          <w:rFonts w:ascii="GHEA Grapalat" w:hAnsi="GHEA Grapalat"/>
        </w:rPr>
      </w:pPr>
      <w:r w:rsidRPr="00AC25BD">
        <w:rPr>
          <w:rFonts w:ascii="GHEA Grapalat" w:hAnsi="GHEA Grapalat"/>
        </w:rPr>
        <w:t>_______________________________________</w:t>
      </w:r>
    </w:p>
    <w:p w:rsidR="000A214C" w:rsidRPr="00AC25BD" w:rsidRDefault="000A214C" w:rsidP="000A214C">
      <w:pPr>
        <w:widowControl w:val="0"/>
        <w:spacing w:after="160"/>
        <w:ind w:right="4250"/>
        <w:jc w:val="center"/>
        <w:rPr>
          <w:rFonts w:ascii="GHEA Grapalat" w:hAnsi="GHEA Grapalat"/>
          <w:vertAlign w:val="superscript"/>
        </w:rPr>
      </w:pPr>
      <w:r w:rsidRPr="00AC25BD">
        <w:rPr>
          <w:rFonts w:ascii="GHEA Grapalat" w:hAnsi="GHEA Grapalat"/>
          <w:vertAlign w:val="superscript"/>
        </w:rPr>
        <w:t>номер банковского счета компании</w:t>
      </w:r>
    </w:p>
    <w:p w:rsidR="000A214C" w:rsidRPr="00AC25BD" w:rsidRDefault="000A214C" w:rsidP="000A214C">
      <w:pPr>
        <w:widowControl w:val="0"/>
        <w:jc w:val="both"/>
        <w:rPr>
          <w:rFonts w:ascii="GHEA Grapalat" w:hAnsi="GHEA Grapalat"/>
        </w:rPr>
      </w:pPr>
      <w:r w:rsidRPr="00AC25BD">
        <w:rPr>
          <w:rFonts w:ascii="GHEA Grapalat" w:hAnsi="GHEA Grapalat"/>
        </w:rPr>
        <w:t>_______________________________________</w:t>
      </w:r>
    </w:p>
    <w:p w:rsidR="000A214C" w:rsidRPr="00AC25BD" w:rsidRDefault="000A214C" w:rsidP="000A214C">
      <w:pPr>
        <w:widowControl w:val="0"/>
        <w:spacing w:after="160"/>
        <w:ind w:right="4250"/>
        <w:jc w:val="center"/>
        <w:rPr>
          <w:rFonts w:ascii="GHEA Grapalat" w:hAnsi="GHEA Grapalat"/>
          <w:vertAlign w:val="superscript"/>
        </w:rPr>
      </w:pPr>
      <w:r w:rsidRPr="00AC25BD">
        <w:rPr>
          <w:rFonts w:ascii="GHEA Grapalat" w:hAnsi="GHEA Grapalat"/>
          <w:vertAlign w:val="superscript"/>
        </w:rPr>
        <w:t>учетный номер налогоплательщика компании</w:t>
      </w:r>
    </w:p>
    <w:p w:rsidR="000A214C" w:rsidRPr="00AC25BD" w:rsidRDefault="000A214C" w:rsidP="000A214C">
      <w:pPr>
        <w:widowControl w:val="0"/>
        <w:jc w:val="both"/>
        <w:rPr>
          <w:rFonts w:ascii="GHEA Grapalat" w:hAnsi="GHEA Grapalat"/>
        </w:rPr>
      </w:pPr>
      <w:r w:rsidRPr="00AC25BD">
        <w:rPr>
          <w:rFonts w:ascii="GHEA Grapalat" w:hAnsi="GHEA Grapalat"/>
        </w:rPr>
        <w:t>_______________________________________</w:t>
      </w:r>
    </w:p>
    <w:p w:rsidR="000A214C" w:rsidRPr="00AC25BD" w:rsidRDefault="000A214C" w:rsidP="00632AC2">
      <w:pPr>
        <w:widowControl w:val="0"/>
        <w:spacing w:after="160"/>
        <w:ind w:right="4250"/>
        <w:jc w:val="center"/>
        <w:rPr>
          <w:rFonts w:ascii="GHEA Grapalat" w:hAnsi="GHEA Grapalat"/>
        </w:rPr>
      </w:pPr>
      <w:r w:rsidRPr="00AC25BD">
        <w:rPr>
          <w:rFonts w:ascii="GHEA Grapalat" w:hAnsi="GHEA Grapalat"/>
          <w:vertAlign w:val="superscript"/>
        </w:rPr>
        <w:t>имя, фамилия и подпись директора компании</w:t>
      </w:r>
    </w:p>
    <w:p w:rsidR="000A214C" w:rsidRPr="00AC25BD" w:rsidRDefault="00632AC2" w:rsidP="00632AC2">
      <w:pPr>
        <w:widowControl w:val="0"/>
        <w:spacing w:after="160"/>
        <w:rPr>
          <w:rFonts w:ascii="GHEA Grapalat" w:hAnsi="GHEA Grapalat"/>
        </w:rPr>
      </w:pPr>
      <w:r w:rsidRPr="00AC25BD">
        <w:rPr>
          <w:rFonts w:ascii="GHEA Grapalat" w:hAnsi="GHEA Grapalat"/>
        </w:rPr>
        <w:t xml:space="preserve">День/месяц/год                                                                                    </w:t>
      </w:r>
      <w:r w:rsidR="000A214C" w:rsidRPr="00AC25BD">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AC25BD" w:rsidTr="0079744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AC25BD" w:rsidRDefault="00BE2572" w:rsidP="00797449">
            <w:pPr>
              <w:widowControl w:val="0"/>
              <w:tabs>
                <w:tab w:val="left" w:pos="3402"/>
              </w:tabs>
              <w:spacing w:after="160"/>
              <w:ind w:left="360"/>
              <w:rPr>
                <w:rFonts w:ascii="GHEA Grapalat" w:hAnsi="GHEA Grapalat" w:cs="Sylfaen"/>
                <w:b/>
                <w:bCs/>
                <w:lang w:val="en-US"/>
              </w:rPr>
            </w:pPr>
            <w:r w:rsidRPr="00AC25BD">
              <w:rPr>
                <w:rFonts w:ascii="GHEA Grapalat" w:hAnsi="GHEA Grapalat"/>
                <w:b/>
                <w:lang w:val="en-US"/>
              </w:rPr>
              <w:t>1.</w:t>
            </w:r>
            <w:r w:rsidRPr="00AC25BD">
              <w:rPr>
                <w:rFonts w:ascii="GHEA Grapalat" w:hAnsi="GHEA Grapalat"/>
                <w:b/>
                <w:lang w:val="en-US"/>
              </w:rPr>
              <w:tab/>
            </w:r>
            <w:r w:rsidRPr="00AC25BD">
              <w:rPr>
                <w:rFonts w:ascii="GHEA Grapalat" w:hAnsi="GHEA Grapalat"/>
                <w:b/>
              </w:rPr>
              <w:t xml:space="preserve">ПЛАТЕЖНОЕ ТРЕБОВАНИЕ </w:t>
            </w:r>
            <w:r w:rsidRPr="00AC25BD">
              <w:rPr>
                <w:rFonts w:ascii="GHEA Grapalat" w:hAnsi="GHEA Grapalat"/>
                <w:b/>
                <w:lang w:val="en-US"/>
              </w:rPr>
              <w:t>*</w:t>
            </w:r>
          </w:p>
        </w:tc>
      </w:tr>
      <w:tr w:rsidR="00B138F3" w:rsidRPr="00AC25BD" w:rsidTr="0079744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AC25BD" w:rsidRDefault="00BE2572" w:rsidP="00797449">
            <w:pPr>
              <w:widowControl w:val="0"/>
              <w:tabs>
                <w:tab w:val="left" w:pos="855"/>
              </w:tabs>
              <w:spacing w:after="160"/>
              <w:ind w:left="360"/>
              <w:rPr>
                <w:rFonts w:ascii="GHEA Grapalat" w:hAnsi="GHEA Grapalat" w:cs="Sylfaen"/>
              </w:rPr>
            </w:pPr>
            <w:r w:rsidRPr="00AC25BD">
              <w:rPr>
                <w:rFonts w:ascii="GHEA Grapalat" w:hAnsi="GHEA Grapalat"/>
              </w:rPr>
              <w:lastRenderedPageBreak/>
              <w:t>2.</w:t>
            </w:r>
            <w:r w:rsidRPr="00AC25BD">
              <w:rPr>
                <w:rFonts w:ascii="GHEA Grapalat" w:hAnsi="GHEA Grapalat"/>
              </w:rPr>
              <w:tab/>
              <w:t xml:space="preserve">Номер </w:t>
            </w:r>
          </w:p>
        </w:tc>
      </w:tr>
      <w:tr w:rsidR="00B138F3" w:rsidRPr="00AC25BD" w:rsidTr="00797449">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AC25BD" w:rsidRDefault="00BE2572" w:rsidP="00797449">
            <w:pPr>
              <w:widowControl w:val="0"/>
              <w:tabs>
                <w:tab w:val="left" w:pos="3390"/>
              </w:tabs>
              <w:spacing w:after="160"/>
              <w:ind w:left="322"/>
              <w:rPr>
                <w:rFonts w:ascii="GHEA Grapalat" w:hAnsi="GHEA Grapalat" w:cs="Sylfaen"/>
              </w:rPr>
            </w:pPr>
            <w:r w:rsidRPr="00AC25BD">
              <w:rPr>
                <w:rFonts w:ascii="GHEA Grapalat" w:hAnsi="GHEA Grapalat"/>
              </w:rPr>
              <w:t>3</w:t>
            </w:r>
            <w:r w:rsidRPr="00AC25BD">
              <w:rPr>
                <w:rFonts w:ascii="GHEA Grapalat" w:hAnsi="GHEA Grapalat"/>
              </w:rPr>
              <w:tab/>
              <w:t>Дата представления: "___" ___ 20___г.</w:t>
            </w:r>
          </w:p>
        </w:tc>
      </w:tr>
      <w:tr w:rsidR="00B138F3" w:rsidRPr="00AC25BD" w:rsidTr="00797449">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AC25BD" w:rsidRDefault="00BE2572" w:rsidP="00797449">
            <w:pPr>
              <w:widowControl w:val="0"/>
              <w:tabs>
                <w:tab w:val="left" w:pos="855"/>
              </w:tabs>
              <w:spacing w:after="160"/>
              <w:ind w:left="360"/>
              <w:rPr>
                <w:rFonts w:ascii="GHEA Grapalat" w:hAnsi="GHEA Grapalat"/>
              </w:rPr>
            </w:pPr>
            <w:r w:rsidRPr="00AC25BD">
              <w:rPr>
                <w:rFonts w:ascii="GHEA Grapalat" w:hAnsi="GHEA Grapalat"/>
              </w:rPr>
              <w:t>4.</w:t>
            </w:r>
            <w:r w:rsidRPr="00AC25BD">
              <w:rPr>
                <w:rFonts w:ascii="GHEA Grapalat" w:hAnsi="GHEA Grapalat"/>
              </w:rPr>
              <w:tab/>
              <w:t>Наименование, или имя, фамилия плательщика (Компания:</w:t>
            </w:r>
          </w:p>
        </w:tc>
      </w:tr>
      <w:tr w:rsidR="00B138F3" w:rsidRPr="00AC25BD" w:rsidTr="0079744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AC25BD" w:rsidRDefault="00BE2572" w:rsidP="00797449">
            <w:pPr>
              <w:widowControl w:val="0"/>
              <w:tabs>
                <w:tab w:val="left" w:pos="855"/>
              </w:tabs>
              <w:spacing w:after="160"/>
              <w:ind w:left="360"/>
              <w:rPr>
                <w:rFonts w:ascii="GHEA Grapalat" w:hAnsi="GHEA Grapalat"/>
              </w:rPr>
            </w:pPr>
            <w:r w:rsidRPr="00AC25BD">
              <w:rPr>
                <w:rFonts w:ascii="GHEA Grapalat" w:hAnsi="GHEA Grapalat"/>
              </w:rPr>
              <w:t>5.</w:t>
            </w:r>
            <w:r w:rsidRPr="00AC25BD">
              <w:rPr>
                <w:rFonts w:ascii="GHEA Grapalat" w:hAnsi="GHEA Grapalat"/>
              </w:rPr>
              <w:tab/>
              <w:t>Обслуживающая плательщика Финансовая организация (банк):</w:t>
            </w:r>
          </w:p>
        </w:tc>
      </w:tr>
      <w:tr w:rsidR="00B138F3" w:rsidRPr="00AC25BD" w:rsidTr="0079744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AC25BD" w:rsidRDefault="00BE2572" w:rsidP="00797449">
            <w:pPr>
              <w:widowControl w:val="0"/>
              <w:tabs>
                <w:tab w:val="left" w:pos="855"/>
              </w:tabs>
              <w:spacing w:after="160"/>
              <w:ind w:left="360"/>
              <w:rPr>
                <w:rFonts w:ascii="GHEA Grapalat" w:hAnsi="GHEA Grapalat"/>
              </w:rPr>
            </w:pPr>
            <w:r w:rsidRPr="00AC25BD">
              <w:rPr>
                <w:rFonts w:ascii="GHEA Grapalat" w:hAnsi="GHEA Grapalat"/>
              </w:rPr>
              <w:t>6.</w:t>
            </w:r>
            <w:r w:rsidRPr="00AC25BD">
              <w:rPr>
                <w:rFonts w:ascii="GHEA Grapalat" w:hAnsi="GHEA Grapalat"/>
              </w:rPr>
              <w:tab/>
              <w:t>Номер счета плательщика:</w:t>
            </w:r>
          </w:p>
        </w:tc>
      </w:tr>
      <w:tr w:rsidR="00B138F3" w:rsidRPr="00AC25BD" w:rsidTr="0079744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AC25BD" w:rsidRDefault="00BE2572" w:rsidP="00797449">
            <w:pPr>
              <w:widowControl w:val="0"/>
              <w:tabs>
                <w:tab w:val="left" w:pos="855"/>
              </w:tabs>
              <w:spacing w:after="160"/>
              <w:ind w:left="360"/>
              <w:rPr>
                <w:rFonts w:ascii="GHEA Grapalat" w:hAnsi="GHEA Grapalat"/>
              </w:rPr>
            </w:pPr>
            <w:r w:rsidRPr="00AC25BD">
              <w:rPr>
                <w:rFonts w:ascii="GHEA Grapalat" w:hAnsi="GHEA Grapalat"/>
              </w:rPr>
              <w:t>7.</w:t>
            </w:r>
            <w:r w:rsidRPr="00AC25BD">
              <w:rPr>
                <w:rFonts w:ascii="GHEA Grapalat" w:hAnsi="GHEA Grapalat"/>
              </w:rPr>
              <w:tab/>
              <w:t>УНН плательщика:</w:t>
            </w:r>
          </w:p>
        </w:tc>
      </w:tr>
      <w:tr w:rsidR="00B138F3" w:rsidRPr="00AC25BD" w:rsidTr="0079744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AC25BD" w:rsidRDefault="00BE2572" w:rsidP="00797449">
            <w:pPr>
              <w:widowControl w:val="0"/>
              <w:tabs>
                <w:tab w:val="left" w:pos="855"/>
              </w:tabs>
              <w:spacing w:after="160"/>
              <w:ind w:left="360"/>
              <w:rPr>
                <w:rFonts w:ascii="GHEA Grapalat" w:hAnsi="GHEA Grapalat"/>
              </w:rPr>
            </w:pPr>
            <w:r w:rsidRPr="00AC25BD">
              <w:rPr>
                <w:rFonts w:ascii="GHEA Grapalat" w:hAnsi="GHEA Grapalat"/>
              </w:rPr>
              <w:t>8.</w:t>
            </w:r>
            <w:r w:rsidRPr="00AC25BD">
              <w:rPr>
                <w:rFonts w:ascii="GHEA Grapalat" w:hAnsi="GHEA Grapalat"/>
              </w:rPr>
              <w:tab/>
              <w:t>НЗОУ плательщика:</w:t>
            </w:r>
          </w:p>
        </w:tc>
      </w:tr>
      <w:tr w:rsidR="00B138F3" w:rsidRPr="00AC25BD" w:rsidTr="0079744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AC25BD" w:rsidRDefault="00BE2572" w:rsidP="00797449">
            <w:pPr>
              <w:widowControl w:val="0"/>
              <w:tabs>
                <w:tab w:val="left" w:pos="855"/>
              </w:tabs>
              <w:spacing w:after="160"/>
              <w:ind w:left="360"/>
              <w:rPr>
                <w:rFonts w:ascii="GHEA Grapalat" w:hAnsi="GHEA Grapalat"/>
              </w:rPr>
            </w:pPr>
            <w:r w:rsidRPr="00AC25BD">
              <w:rPr>
                <w:rFonts w:ascii="GHEA Grapalat" w:hAnsi="GHEA Grapalat"/>
              </w:rPr>
              <w:t>9.</w:t>
            </w:r>
            <w:r w:rsidRPr="00AC25BD">
              <w:rPr>
                <w:rFonts w:ascii="GHEA Grapalat" w:hAnsi="GHEA Grapalat"/>
              </w:rPr>
              <w:tab/>
              <w:t>Наименование, или имя, фамилия бенефициара:</w:t>
            </w:r>
            <w:r w:rsidR="00F909C1" w:rsidRPr="00AC25BD">
              <w:rPr>
                <w:rFonts w:ascii="GHEA Grapalat" w:hAnsi="GHEA Grapalat"/>
                <w:sz w:val="20"/>
                <w:szCs w:val="20"/>
                <w:u w:val="single"/>
              </w:rPr>
              <w:t xml:space="preserve"> </w:t>
            </w:r>
            <w:r w:rsidR="00F909C1" w:rsidRPr="00AC25BD">
              <w:rPr>
                <w:rFonts w:ascii="GHEA Grapalat" w:hAnsi="GHEA Grapalat"/>
                <w:sz w:val="20"/>
                <w:szCs w:val="20"/>
              </w:rPr>
              <w:t>Водный комитет</w:t>
            </w:r>
          </w:p>
        </w:tc>
      </w:tr>
      <w:tr w:rsidR="00B138F3" w:rsidRPr="00AC25BD" w:rsidTr="0079744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AC25BD" w:rsidRDefault="00BE2572" w:rsidP="00797449">
            <w:pPr>
              <w:widowControl w:val="0"/>
              <w:tabs>
                <w:tab w:val="left" w:pos="855"/>
              </w:tabs>
              <w:spacing w:after="160"/>
              <w:ind w:left="360"/>
              <w:rPr>
                <w:rFonts w:ascii="GHEA Grapalat" w:hAnsi="GHEA Grapalat"/>
              </w:rPr>
            </w:pPr>
            <w:r w:rsidRPr="00AC25BD">
              <w:rPr>
                <w:rFonts w:ascii="GHEA Grapalat" w:hAnsi="GHEA Grapalat"/>
              </w:rPr>
              <w:t>10.</w:t>
            </w:r>
            <w:r w:rsidRPr="00AC25BD">
              <w:rPr>
                <w:rFonts w:ascii="GHEA Grapalat" w:hAnsi="GHEA Grapalat"/>
              </w:rPr>
              <w:tab/>
              <w:t>НЗОУ бенефициара (не заполняется)</w:t>
            </w:r>
          </w:p>
        </w:tc>
      </w:tr>
      <w:tr w:rsidR="00B138F3" w:rsidRPr="00AC25BD" w:rsidTr="00797449">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AC25BD" w:rsidRDefault="00BE2572" w:rsidP="00797449">
            <w:pPr>
              <w:widowControl w:val="0"/>
              <w:tabs>
                <w:tab w:val="left" w:pos="855"/>
              </w:tabs>
              <w:spacing w:after="160"/>
              <w:ind w:left="360"/>
              <w:rPr>
                <w:rFonts w:ascii="GHEA Grapalat" w:hAnsi="GHEA Grapalat"/>
              </w:rPr>
            </w:pPr>
            <w:r w:rsidRPr="00AC25BD">
              <w:rPr>
                <w:rFonts w:ascii="GHEA Grapalat" w:hAnsi="GHEA Grapalat"/>
              </w:rPr>
              <w:t>11.</w:t>
            </w:r>
            <w:r w:rsidRPr="00AC25BD">
              <w:rPr>
                <w:rFonts w:ascii="GHEA Grapalat" w:hAnsi="GHEA Grapalat"/>
              </w:rPr>
              <w:tab/>
              <w:t>УНН бенефициара:</w:t>
            </w:r>
            <w:r w:rsidR="00F909C1" w:rsidRPr="00AC25BD">
              <w:rPr>
                <w:rFonts w:ascii="GHEA Grapalat" w:hAnsi="GHEA Grapalat"/>
              </w:rPr>
              <w:t xml:space="preserve"> </w:t>
            </w:r>
            <w:r w:rsidR="00F909C1" w:rsidRPr="00AC25BD">
              <w:rPr>
                <w:rFonts w:ascii="GHEA Grapalat" w:hAnsi="GHEA Grapalat" w:cs="Arial"/>
                <w:sz w:val="20"/>
                <w:szCs w:val="20"/>
              </w:rPr>
              <w:t>02555816</w:t>
            </w:r>
          </w:p>
        </w:tc>
      </w:tr>
      <w:tr w:rsidR="00B138F3" w:rsidRPr="00AC25BD" w:rsidTr="0079744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AC25BD" w:rsidRDefault="00BE2572" w:rsidP="00797449">
            <w:pPr>
              <w:widowControl w:val="0"/>
              <w:tabs>
                <w:tab w:val="left" w:pos="855"/>
              </w:tabs>
              <w:spacing w:after="160"/>
              <w:ind w:left="360"/>
              <w:rPr>
                <w:rFonts w:ascii="GHEA Grapalat" w:hAnsi="GHEA Grapalat"/>
              </w:rPr>
            </w:pPr>
            <w:r w:rsidRPr="00AC25BD">
              <w:rPr>
                <w:rFonts w:ascii="GHEA Grapalat" w:hAnsi="GHEA Grapalat"/>
              </w:rPr>
              <w:t>12.</w:t>
            </w:r>
            <w:r w:rsidRPr="00AC25BD">
              <w:rPr>
                <w:rFonts w:ascii="GHEA Grapalat" w:hAnsi="GHEA Grapalat"/>
              </w:rPr>
              <w:tab/>
              <w:t>Обслуживающая бенефициара Финансовая организация (банк):</w:t>
            </w:r>
            <w:r w:rsidR="00F909C1" w:rsidRPr="00AC25BD">
              <w:rPr>
                <w:rFonts w:ascii="GHEA Grapalat" w:hAnsi="GHEA Grapalat"/>
              </w:rPr>
              <w:t xml:space="preserve"> МФРА </w:t>
            </w:r>
            <w:hyperlink r:id="rId15" w:history="1">
              <w:r w:rsidR="00F909C1" w:rsidRPr="00AC25BD">
                <w:t>операционного управления</w:t>
              </w:r>
            </w:hyperlink>
          </w:p>
        </w:tc>
      </w:tr>
      <w:tr w:rsidR="00B138F3" w:rsidRPr="00AC25BD" w:rsidTr="0079744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AC25BD" w:rsidRDefault="00BE2572" w:rsidP="00797449">
            <w:pPr>
              <w:widowControl w:val="0"/>
              <w:tabs>
                <w:tab w:val="left" w:pos="855"/>
              </w:tabs>
              <w:spacing w:after="160"/>
              <w:ind w:left="360"/>
              <w:rPr>
                <w:rFonts w:ascii="GHEA Grapalat" w:hAnsi="GHEA Grapalat"/>
              </w:rPr>
            </w:pPr>
            <w:r w:rsidRPr="00AC25BD">
              <w:rPr>
                <w:rFonts w:ascii="GHEA Grapalat" w:hAnsi="GHEA Grapalat"/>
              </w:rPr>
              <w:t>13.</w:t>
            </w:r>
            <w:r w:rsidRPr="00AC25BD">
              <w:rPr>
                <w:rFonts w:ascii="GHEA Grapalat" w:hAnsi="GHEA Grapalat"/>
              </w:rPr>
              <w:tab/>
              <w:t>Номер счета бенефициара (сч.№)</w:t>
            </w:r>
            <w:r w:rsidR="00F909C1" w:rsidRPr="00AC25BD">
              <w:rPr>
                <w:rFonts w:ascii="GHEA Grapalat" w:hAnsi="GHEA Grapalat"/>
              </w:rPr>
              <w:t xml:space="preserve"> </w:t>
            </w:r>
            <w:r w:rsidR="00F909C1" w:rsidRPr="00AC25BD">
              <w:rPr>
                <w:rFonts w:ascii="GHEA Grapalat" w:hAnsi="GHEA Grapalat" w:cs="Arial"/>
                <w:sz w:val="20"/>
                <w:szCs w:val="20"/>
              </w:rPr>
              <w:t>900005000758</w:t>
            </w:r>
          </w:p>
        </w:tc>
      </w:tr>
      <w:tr w:rsidR="00B138F3" w:rsidRPr="00AC25BD" w:rsidTr="0079744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AC25BD" w:rsidRDefault="00BE2572" w:rsidP="00797449">
            <w:pPr>
              <w:widowControl w:val="0"/>
              <w:tabs>
                <w:tab w:val="left" w:pos="855"/>
              </w:tabs>
              <w:spacing w:after="160"/>
              <w:ind w:left="360"/>
              <w:rPr>
                <w:rFonts w:ascii="GHEA Grapalat" w:hAnsi="GHEA Grapalat"/>
              </w:rPr>
            </w:pPr>
            <w:r w:rsidRPr="00AC25BD">
              <w:rPr>
                <w:rFonts w:ascii="GHEA Grapalat" w:hAnsi="GHEA Grapalat"/>
              </w:rPr>
              <w:t>14.</w:t>
            </w:r>
            <w:r w:rsidRPr="00AC25BD">
              <w:rPr>
                <w:rFonts w:ascii="GHEA Grapalat" w:hAnsi="GHEA Grapalat"/>
              </w:rPr>
              <w:tab/>
              <w:t>Сумма (цифрами и прописью):</w:t>
            </w:r>
          </w:p>
        </w:tc>
      </w:tr>
      <w:tr w:rsidR="00B138F3" w:rsidRPr="00AC25BD" w:rsidTr="0079744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AC25BD" w:rsidRDefault="00BE2572" w:rsidP="00797449">
            <w:pPr>
              <w:widowControl w:val="0"/>
              <w:tabs>
                <w:tab w:val="left" w:pos="855"/>
              </w:tabs>
              <w:spacing w:after="160"/>
              <w:ind w:left="360"/>
              <w:rPr>
                <w:rFonts w:ascii="GHEA Grapalat" w:hAnsi="GHEA Grapalat"/>
              </w:rPr>
            </w:pPr>
            <w:r w:rsidRPr="00AC25BD">
              <w:rPr>
                <w:rFonts w:ascii="GHEA Grapalat" w:hAnsi="GHEA Grapalat"/>
              </w:rPr>
              <w:t>15.</w:t>
            </w:r>
            <w:r w:rsidRPr="00AC25BD">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AC25BD" w:rsidTr="0079744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AC25BD" w:rsidRDefault="00BE2572" w:rsidP="00797449">
            <w:pPr>
              <w:widowControl w:val="0"/>
              <w:tabs>
                <w:tab w:val="left" w:pos="855"/>
              </w:tabs>
              <w:spacing w:after="160"/>
              <w:ind w:left="360"/>
              <w:rPr>
                <w:rFonts w:ascii="GHEA Grapalat" w:hAnsi="GHEA Grapalat"/>
              </w:rPr>
            </w:pPr>
            <w:r w:rsidRPr="00AC25BD">
              <w:rPr>
                <w:rFonts w:ascii="GHEA Grapalat" w:hAnsi="GHEA Grapalat"/>
              </w:rPr>
              <w:t>16.</w:t>
            </w:r>
            <w:r w:rsidRPr="00AC25BD">
              <w:rPr>
                <w:rFonts w:ascii="GHEA Grapalat" w:hAnsi="GHEA Grapalat"/>
              </w:rPr>
              <w:tab/>
              <w:t>Валюта (прописью и по коду):</w:t>
            </w:r>
          </w:p>
        </w:tc>
      </w:tr>
      <w:tr w:rsidR="00B138F3" w:rsidRPr="00AC25BD" w:rsidTr="0079744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AC25BD" w:rsidRDefault="00BE2572" w:rsidP="00797449">
            <w:pPr>
              <w:widowControl w:val="0"/>
              <w:tabs>
                <w:tab w:val="left" w:pos="855"/>
              </w:tabs>
              <w:spacing w:after="160"/>
              <w:ind w:left="360"/>
              <w:rPr>
                <w:rFonts w:ascii="GHEA Grapalat" w:hAnsi="GHEA Grapalat"/>
              </w:rPr>
            </w:pPr>
            <w:r w:rsidRPr="00AC25BD">
              <w:rPr>
                <w:rFonts w:ascii="GHEA Grapalat" w:hAnsi="GHEA Grapalat"/>
              </w:rPr>
              <w:t>17.</w:t>
            </w:r>
            <w:r w:rsidRPr="00AC25BD">
              <w:rPr>
                <w:rFonts w:ascii="GHEA Grapalat" w:hAnsi="GHEA Grapalat"/>
              </w:rPr>
              <w:tab/>
              <w:t>Цель сделки (уплаты): (для обеспечения исполнения договора)</w:t>
            </w:r>
          </w:p>
        </w:tc>
      </w:tr>
      <w:tr w:rsidR="00B138F3" w:rsidRPr="00AC25BD" w:rsidTr="00797449">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AC25BD" w:rsidRDefault="00BE2572" w:rsidP="00797449">
            <w:pPr>
              <w:widowControl w:val="0"/>
              <w:tabs>
                <w:tab w:val="left" w:pos="855"/>
              </w:tabs>
              <w:spacing w:after="160"/>
              <w:ind w:left="360"/>
              <w:rPr>
                <w:rFonts w:ascii="GHEA Grapalat" w:hAnsi="GHEA Grapalat"/>
              </w:rPr>
            </w:pPr>
            <w:r w:rsidRPr="00AC25BD">
              <w:rPr>
                <w:rFonts w:ascii="GHEA Grapalat" w:hAnsi="GHEA Grapalat"/>
              </w:rPr>
              <w:t>18.</w:t>
            </w:r>
            <w:r w:rsidRPr="00AC25BD">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AC25BD" w:rsidTr="0079744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AC25BD" w:rsidRDefault="00BE2572" w:rsidP="00797449">
            <w:pPr>
              <w:widowControl w:val="0"/>
              <w:tabs>
                <w:tab w:val="left" w:pos="855"/>
              </w:tabs>
              <w:spacing w:after="160"/>
              <w:ind w:left="360"/>
              <w:rPr>
                <w:rFonts w:ascii="GHEA Grapalat" w:hAnsi="GHEA Grapalat"/>
              </w:rPr>
            </w:pPr>
            <w:r w:rsidRPr="00AC25BD">
              <w:rPr>
                <w:rFonts w:ascii="GHEA Grapalat" w:hAnsi="GHEA Grapalat"/>
              </w:rPr>
              <w:t>19.</w:t>
            </w:r>
            <w:r w:rsidRPr="00AC25BD">
              <w:rPr>
                <w:rFonts w:ascii="GHEA Grapalat" w:hAnsi="GHEA Grapalat"/>
                <w:lang w:val="en-US"/>
              </w:rPr>
              <w:tab/>
            </w:r>
            <w:r w:rsidRPr="00AC25BD">
              <w:rPr>
                <w:rFonts w:ascii="GHEA Grapalat" w:hAnsi="GHEA Grapalat"/>
              </w:rPr>
              <w:t>Условия оплаты: &lt;акцептованный платеж&gt;</w:t>
            </w:r>
          </w:p>
        </w:tc>
      </w:tr>
      <w:tr w:rsidR="00B138F3" w:rsidRPr="00AC25BD" w:rsidTr="0079744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AC25BD" w:rsidRDefault="00BE2572" w:rsidP="00797449">
            <w:pPr>
              <w:widowControl w:val="0"/>
              <w:tabs>
                <w:tab w:val="left" w:pos="855"/>
              </w:tabs>
              <w:spacing w:after="160"/>
              <w:ind w:left="360"/>
              <w:rPr>
                <w:rFonts w:ascii="GHEA Grapalat" w:hAnsi="GHEA Grapalat"/>
                <w:lang w:val="en-US"/>
              </w:rPr>
            </w:pPr>
            <w:r w:rsidRPr="00AC25BD">
              <w:rPr>
                <w:rFonts w:ascii="GHEA Grapalat" w:hAnsi="GHEA Grapalat"/>
              </w:rPr>
              <w:t>20.</w:t>
            </w:r>
            <w:r w:rsidRPr="00AC25BD">
              <w:rPr>
                <w:rFonts w:ascii="GHEA Grapalat" w:hAnsi="GHEA Grapalat"/>
                <w:lang w:val="en-US"/>
              </w:rPr>
              <w:tab/>
            </w:r>
            <w:r w:rsidRPr="00AC25BD">
              <w:rPr>
                <w:rFonts w:ascii="GHEA Grapalat" w:hAnsi="GHEA Grapalat"/>
              </w:rPr>
              <w:t>Количество прилагаемых страниц: --- страниц</w:t>
            </w:r>
          </w:p>
        </w:tc>
      </w:tr>
      <w:tr w:rsidR="00B138F3" w:rsidRPr="00AC25BD" w:rsidTr="00797449">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AC25BD" w:rsidRDefault="00BE2572" w:rsidP="00797449">
            <w:pPr>
              <w:widowControl w:val="0"/>
              <w:tabs>
                <w:tab w:val="left" w:pos="851"/>
              </w:tabs>
              <w:spacing w:after="160"/>
              <w:rPr>
                <w:rFonts w:ascii="GHEA Grapalat" w:hAnsi="GHEA Grapalat" w:cs="Sylfaen"/>
              </w:rPr>
            </w:pPr>
            <w:r w:rsidRPr="00AC25BD">
              <w:rPr>
                <w:rFonts w:ascii="GHEA Grapalat" w:hAnsi="GHEA Grapalat"/>
              </w:rPr>
              <w:t>22.а.</w:t>
            </w:r>
            <w:r w:rsidRPr="00AC25BD">
              <w:rPr>
                <w:rFonts w:ascii="GHEA Grapalat" w:hAnsi="GHEA Grapalat"/>
              </w:rPr>
              <w:tab/>
              <w:t>Подписи бенефициара</w:t>
            </w:r>
          </w:p>
          <w:p w:rsidR="00BE2572" w:rsidRPr="00AC25BD" w:rsidRDefault="00BE2572" w:rsidP="00797449">
            <w:pPr>
              <w:widowControl w:val="0"/>
              <w:spacing w:after="160"/>
              <w:rPr>
                <w:rFonts w:ascii="GHEA Grapalat" w:hAnsi="GHEA Grapalat" w:cs="Sylfaen"/>
              </w:rPr>
            </w:pPr>
          </w:p>
          <w:p w:rsidR="00BE2572" w:rsidRPr="00AC25BD" w:rsidRDefault="00BE2572" w:rsidP="00797449">
            <w:pPr>
              <w:widowControl w:val="0"/>
              <w:spacing w:after="160"/>
              <w:jc w:val="right"/>
              <w:rPr>
                <w:rFonts w:ascii="GHEA Grapalat" w:hAnsi="GHEA Grapalat" w:cs="Tahoma"/>
              </w:rPr>
            </w:pPr>
            <w:r w:rsidRPr="00AC25BD">
              <w:rPr>
                <w:rFonts w:ascii="GHEA Grapalat" w:hAnsi="GHEA Grapalat"/>
              </w:rPr>
              <w:t>/____________________/</w:t>
            </w:r>
          </w:p>
          <w:p w:rsidR="00BE2572" w:rsidRPr="00AC25BD" w:rsidRDefault="00BE2572" w:rsidP="00797449">
            <w:pPr>
              <w:widowControl w:val="0"/>
              <w:spacing w:after="160"/>
              <w:rPr>
                <w:rFonts w:ascii="GHEA Grapalat" w:hAnsi="GHEA Grapalat" w:cs="Sylfaen"/>
              </w:rPr>
            </w:pPr>
          </w:p>
          <w:p w:rsidR="00BE2572" w:rsidRPr="00AC25BD" w:rsidRDefault="00BE2572" w:rsidP="00797449">
            <w:pPr>
              <w:widowControl w:val="0"/>
              <w:spacing w:after="160"/>
              <w:jc w:val="right"/>
              <w:rPr>
                <w:rFonts w:ascii="GHEA Grapalat" w:hAnsi="GHEA Grapalat" w:cs="Sylfaen"/>
              </w:rPr>
            </w:pPr>
            <w:r w:rsidRPr="00AC25BD">
              <w:rPr>
                <w:rFonts w:ascii="GHEA Grapalat" w:hAnsi="GHEA Grapalat"/>
              </w:rPr>
              <w:t>/____________________/</w:t>
            </w:r>
          </w:p>
          <w:p w:rsidR="00BE2572" w:rsidRPr="00AC25BD" w:rsidRDefault="00BE2572" w:rsidP="00797449">
            <w:pPr>
              <w:widowControl w:val="0"/>
              <w:spacing w:after="160"/>
              <w:rPr>
                <w:rFonts w:ascii="GHEA Grapalat" w:hAnsi="GHEA Grapalat" w:cs="Sylfaen"/>
              </w:rPr>
            </w:pPr>
          </w:p>
          <w:p w:rsidR="00BE2572" w:rsidRPr="00AC25BD" w:rsidRDefault="00BE2572" w:rsidP="00797449">
            <w:pPr>
              <w:widowControl w:val="0"/>
              <w:tabs>
                <w:tab w:val="left" w:pos="4545"/>
              </w:tabs>
              <w:spacing w:after="160"/>
              <w:rPr>
                <w:rFonts w:ascii="GHEA Grapalat" w:hAnsi="GHEA Grapalat" w:cs="Sylfaen"/>
              </w:rPr>
            </w:pPr>
            <w:r w:rsidRPr="00AC25BD">
              <w:rPr>
                <w:rFonts w:ascii="GHEA Grapalat" w:hAnsi="GHEA Grapalat"/>
              </w:rPr>
              <w:t>22.б.</w:t>
            </w:r>
            <w:r w:rsidRPr="00AC25BD">
              <w:rPr>
                <w:rFonts w:ascii="GHEA Grapalat" w:hAnsi="GHEA Grapalat"/>
              </w:rPr>
              <w:tab/>
              <w:t>М. П.</w:t>
            </w:r>
          </w:p>
          <w:p w:rsidR="00BE2572" w:rsidRPr="00AC25BD" w:rsidRDefault="00BE2572" w:rsidP="00797449">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AC25BD" w:rsidRDefault="00BE2572" w:rsidP="00797449">
            <w:pPr>
              <w:widowControl w:val="0"/>
              <w:tabs>
                <w:tab w:val="left" w:pos="905"/>
              </w:tabs>
              <w:spacing w:after="160"/>
              <w:rPr>
                <w:rFonts w:ascii="GHEA Grapalat" w:hAnsi="GHEA Grapalat" w:cs="Sylfaen"/>
              </w:rPr>
            </w:pPr>
            <w:r w:rsidRPr="00AC25BD">
              <w:rPr>
                <w:rFonts w:ascii="GHEA Grapalat" w:hAnsi="GHEA Grapalat"/>
              </w:rPr>
              <w:lastRenderedPageBreak/>
              <w:t>21.а.</w:t>
            </w:r>
            <w:r w:rsidRPr="00AC25BD">
              <w:rPr>
                <w:rFonts w:ascii="GHEA Grapalat" w:hAnsi="GHEA Grapalat"/>
              </w:rPr>
              <w:tab/>
            </w:r>
            <w:r w:rsidRPr="00AC25BD">
              <w:rPr>
                <w:rFonts w:ascii="Courier New" w:hAnsi="Courier New"/>
              </w:rPr>
              <w:t> </w:t>
            </w:r>
            <w:r w:rsidRPr="00AC25BD">
              <w:rPr>
                <w:rFonts w:ascii="GHEA Grapalat" w:hAnsi="GHEA Grapalat"/>
              </w:rPr>
              <w:t>Подписи плательщика:</w:t>
            </w:r>
          </w:p>
          <w:p w:rsidR="00BE2572" w:rsidRPr="00AC25BD" w:rsidRDefault="00BE2572" w:rsidP="00797449">
            <w:pPr>
              <w:widowControl w:val="0"/>
              <w:spacing w:after="160"/>
              <w:rPr>
                <w:rFonts w:ascii="GHEA Grapalat" w:hAnsi="GHEA Grapalat" w:cs="Sylfaen"/>
              </w:rPr>
            </w:pPr>
          </w:p>
          <w:p w:rsidR="00BE2572" w:rsidRPr="00AC25BD" w:rsidRDefault="00BE2572" w:rsidP="00797449">
            <w:pPr>
              <w:widowControl w:val="0"/>
              <w:spacing w:after="160"/>
              <w:jc w:val="right"/>
              <w:rPr>
                <w:rFonts w:ascii="GHEA Grapalat" w:hAnsi="GHEA Grapalat" w:cs="Sylfaen"/>
              </w:rPr>
            </w:pPr>
            <w:r w:rsidRPr="00AC25BD">
              <w:rPr>
                <w:rFonts w:ascii="GHEA Grapalat" w:hAnsi="GHEA Grapalat"/>
              </w:rPr>
              <w:t>/____________________/</w:t>
            </w:r>
          </w:p>
          <w:p w:rsidR="00BE2572" w:rsidRPr="00AC25BD" w:rsidRDefault="00BE2572" w:rsidP="00797449">
            <w:pPr>
              <w:widowControl w:val="0"/>
              <w:spacing w:after="160"/>
              <w:jc w:val="right"/>
              <w:rPr>
                <w:rFonts w:ascii="GHEA Grapalat" w:hAnsi="GHEA Grapalat" w:cs="Tahoma"/>
              </w:rPr>
            </w:pPr>
          </w:p>
          <w:p w:rsidR="00BE2572" w:rsidRPr="00AC25BD" w:rsidRDefault="00BE2572" w:rsidP="00797449">
            <w:pPr>
              <w:widowControl w:val="0"/>
              <w:spacing w:after="160"/>
              <w:jc w:val="right"/>
              <w:rPr>
                <w:rFonts w:ascii="GHEA Grapalat" w:hAnsi="GHEA Grapalat" w:cs="Sylfaen"/>
              </w:rPr>
            </w:pPr>
            <w:r w:rsidRPr="00AC25BD">
              <w:rPr>
                <w:rFonts w:ascii="GHEA Grapalat" w:hAnsi="GHEA Grapalat"/>
              </w:rPr>
              <w:t>/____________________/</w:t>
            </w:r>
          </w:p>
          <w:p w:rsidR="00BE2572" w:rsidRPr="00AC25BD" w:rsidRDefault="00BE2572" w:rsidP="00797449">
            <w:pPr>
              <w:widowControl w:val="0"/>
              <w:spacing w:after="160"/>
              <w:rPr>
                <w:rFonts w:ascii="GHEA Grapalat" w:hAnsi="GHEA Grapalat" w:cs="Sylfaen"/>
              </w:rPr>
            </w:pPr>
          </w:p>
          <w:p w:rsidR="00BE2572" w:rsidRPr="00AC25BD" w:rsidRDefault="00BE2572" w:rsidP="00797449">
            <w:pPr>
              <w:widowControl w:val="0"/>
              <w:tabs>
                <w:tab w:val="left" w:pos="4539"/>
              </w:tabs>
              <w:spacing w:after="160"/>
              <w:rPr>
                <w:rFonts w:ascii="GHEA Grapalat" w:hAnsi="GHEA Grapalat" w:cs="Sylfaen"/>
              </w:rPr>
            </w:pPr>
            <w:r w:rsidRPr="00AC25BD">
              <w:rPr>
                <w:rFonts w:ascii="GHEA Grapalat" w:hAnsi="GHEA Grapalat"/>
              </w:rPr>
              <w:t>21.б.</w:t>
            </w:r>
            <w:r w:rsidRPr="00AC25BD">
              <w:rPr>
                <w:rFonts w:ascii="GHEA Grapalat" w:hAnsi="GHEA Grapalat"/>
              </w:rPr>
              <w:tab/>
              <w:t>М. П.</w:t>
            </w:r>
          </w:p>
        </w:tc>
      </w:tr>
      <w:tr w:rsidR="00B138F3" w:rsidRPr="00AC25BD" w:rsidTr="00797449">
        <w:trPr>
          <w:trHeight w:val="2194"/>
        </w:trPr>
        <w:tc>
          <w:tcPr>
            <w:tcW w:w="5616" w:type="dxa"/>
            <w:tcBorders>
              <w:top w:val="single" w:sz="4" w:space="0" w:color="auto"/>
              <w:left w:val="single" w:sz="4" w:space="0" w:color="auto"/>
              <w:right w:val="single" w:sz="4" w:space="0" w:color="auto"/>
            </w:tcBorders>
            <w:noWrap/>
            <w:vAlign w:val="bottom"/>
          </w:tcPr>
          <w:p w:rsidR="00BE2572" w:rsidRPr="00AC25BD" w:rsidRDefault="00BE2572" w:rsidP="00797449">
            <w:pPr>
              <w:widowControl w:val="0"/>
              <w:spacing w:after="160"/>
              <w:rPr>
                <w:rFonts w:ascii="GHEA Grapalat" w:hAnsi="GHEA Grapalat" w:cs="Tahoma"/>
              </w:rPr>
            </w:pPr>
            <w:r w:rsidRPr="00AC25BD">
              <w:rPr>
                <w:rFonts w:ascii="GHEA Grapalat" w:hAnsi="GHEA Grapalat"/>
              </w:rPr>
              <w:lastRenderedPageBreak/>
              <w:t>24.а.</w:t>
            </w:r>
            <w:r w:rsidRPr="00AC25BD">
              <w:rPr>
                <w:rFonts w:ascii="GHEA Grapalat" w:hAnsi="GHEA Grapalat"/>
              </w:rPr>
              <w:tab/>
              <w:t xml:space="preserve"> Обслуживающая бенефициара финансовая организация </w:t>
            </w:r>
          </w:p>
          <w:p w:rsidR="00BE2572" w:rsidRPr="00AC25BD" w:rsidRDefault="00BE2572" w:rsidP="00797449">
            <w:pPr>
              <w:widowControl w:val="0"/>
              <w:spacing w:after="160"/>
              <w:rPr>
                <w:rFonts w:ascii="GHEA Grapalat" w:hAnsi="GHEA Grapalat"/>
              </w:rPr>
            </w:pPr>
          </w:p>
          <w:p w:rsidR="00BE2572" w:rsidRPr="00AC25BD" w:rsidRDefault="00BE2572" w:rsidP="00797449">
            <w:pPr>
              <w:widowControl w:val="0"/>
              <w:jc w:val="right"/>
              <w:rPr>
                <w:rFonts w:ascii="GHEA Grapalat" w:hAnsi="GHEA Grapalat" w:cs="Tahoma"/>
              </w:rPr>
            </w:pPr>
            <w:r w:rsidRPr="00AC25BD">
              <w:rPr>
                <w:rFonts w:ascii="GHEA Grapalat" w:hAnsi="GHEA Grapalat"/>
              </w:rPr>
              <w:t>/____________________/</w:t>
            </w:r>
          </w:p>
          <w:p w:rsidR="00BE2572" w:rsidRPr="00AC25BD" w:rsidRDefault="00BE2572" w:rsidP="00797449">
            <w:pPr>
              <w:widowControl w:val="0"/>
              <w:spacing w:after="160"/>
              <w:ind w:left="3828" w:right="13"/>
              <w:jc w:val="both"/>
              <w:rPr>
                <w:rFonts w:ascii="GHEA Grapalat" w:hAnsi="GHEA Grapalat" w:cs="Sylfaen"/>
                <w:vertAlign w:val="superscript"/>
              </w:rPr>
            </w:pPr>
            <w:r w:rsidRPr="00AC25BD">
              <w:rPr>
                <w:rFonts w:ascii="GHEA Grapalat" w:hAnsi="GHEA Grapalat"/>
                <w:vertAlign w:val="superscript"/>
              </w:rPr>
              <w:t>подпись/</w:t>
            </w:r>
          </w:p>
          <w:p w:rsidR="00BE2572" w:rsidRPr="00AC25BD" w:rsidRDefault="00BE2572" w:rsidP="00797449">
            <w:pPr>
              <w:widowControl w:val="0"/>
              <w:spacing w:after="160"/>
              <w:rPr>
                <w:rFonts w:ascii="GHEA Grapalat" w:hAnsi="GHEA Grapalat" w:cs="Tahoma"/>
              </w:rPr>
            </w:pPr>
          </w:p>
          <w:p w:rsidR="00BE2572" w:rsidRPr="00AC25BD" w:rsidRDefault="00BE2572" w:rsidP="00797449">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AC25BD" w:rsidRDefault="00BE2572" w:rsidP="00797449">
            <w:pPr>
              <w:widowControl w:val="0"/>
              <w:spacing w:after="160"/>
              <w:rPr>
                <w:rFonts w:ascii="GHEA Grapalat" w:hAnsi="GHEA Grapalat" w:cs="Tahoma"/>
              </w:rPr>
            </w:pPr>
            <w:r w:rsidRPr="00AC25BD">
              <w:rPr>
                <w:rFonts w:ascii="GHEA Grapalat" w:hAnsi="GHEA Grapalat"/>
              </w:rPr>
              <w:t>23.а.</w:t>
            </w:r>
            <w:r w:rsidRPr="00AC25BD">
              <w:rPr>
                <w:rFonts w:ascii="GHEA Grapalat" w:hAnsi="GHEA Grapalat"/>
              </w:rPr>
              <w:tab/>
              <w:t xml:space="preserve"> Обслуживающая плательщика финансовая организация </w:t>
            </w:r>
          </w:p>
          <w:p w:rsidR="00BE2572" w:rsidRPr="00AC25BD" w:rsidRDefault="00BE2572" w:rsidP="00797449">
            <w:pPr>
              <w:widowControl w:val="0"/>
              <w:spacing w:after="160"/>
              <w:rPr>
                <w:rFonts w:ascii="GHEA Grapalat" w:hAnsi="GHEA Grapalat" w:cs="Tahoma"/>
              </w:rPr>
            </w:pPr>
          </w:p>
          <w:p w:rsidR="00BE2572" w:rsidRPr="00AC25BD" w:rsidRDefault="00BE2572" w:rsidP="00797449">
            <w:pPr>
              <w:widowControl w:val="0"/>
              <w:jc w:val="right"/>
              <w:rPr>
                <w:rFonts w:ascii="GHEA Grapalat" w:hAnsi="GHEA Grapalat" w:cs="Tahoma"/>
              </w:rPr>
            </w:pPr>
            <w:r w:rsidRPr="00AC25BD">
              <w:rPr>
                <w:rFonts w:ascii="GHEA Grapalat" w:hAnsi="GHEA Grapalat"/>
              </w:rPr>
              <w:t>/____________________/</w:t>
            </w:r>
          </w:p>
          <w:p w:rsidR="00BE2572" w:rsidRPr="00AC25BD" w:rsidRDefault="00BE2572" w:rsidP="00797449">
            <w:pPr>
              <w:widowControl w:val="0"/>
              <w:spacing w:after="160"/>
              <w:ind w:right="983"/>
              <w:jc w:val="right"/>
              <w:rPr>
                <w:rFonts w:ascii="GHEA Grapalat" w:hAnsi="GHEA Grapalat" w:cs="Sylfaen"/>
                <w:vertAlign w:val="superscript"/>
              </w:rPr>
            </w:pPr>
            <w:r w:rsidRPr="00AC25BD">
              <w:rPr>
                <w:rFonts w:ascii="GHEA Grapalat" w:hAnsi="GHEA Grapalat"/>
                <w:vertAlign w:val="superscript"/>
              </w:rPr>
              <w:t>/подпись/</w:t>
            </w:r>
          </w:p>
          <w:p w:rsidR="00BE2572" w:rsidRPr="00AC25BD" w:rsidRDefault="00BE2572" w:rsidP="00797449">
            <w:pPr>
              <w:widowControl w:val="0"/>
              <w:spacing w:after="160"/>
              <w:rPr>
                <w:rFonts w:ascii="GHEA Grapalat" w:hAnsi="GHEA Grapalat" w:cs="Arial"/>
              </w:rPr>
            </w:pPr>
          </w:p>
        </w:tc>
      </w:tr>
      <w:tr w:rsidR="00B138F3" w:rsidRPr="00AC25BD" w:rsidTr="00797449">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AC25BD" w:rsidRDefault="00BE2572" w:rsidP="00797449">
            <w:pPr>
              <w:widowControl w:val="0"/>
              <w:tabs>
                <w:tab w:val="left" w:pos="4678"/>
              </w:tabs>
              <w:spacing w:after="160"/>
              <w:rPr>
                <w:rFonts w:ascii="GHEA Grapalat" w:hAnsi="GHEA Grapalat" w:cs="Sylfaen"/>
              </w:rPr>
            </w:pPr>
            <w:r w:rsidRPr="00AC25BD">
              <w:rPr>
                <w:rFonts w:ascii="GHEA Grapalat" w:hAnsi="GHEA Grapalat"/>
              </w:rPr>
              <w:t>24.б.</w:t>
            </w:r>
            <w:r w:rsidRPr="00AC25BD">
              <w:rPr>
                <w:rFonts w:ascii="GHEA Grapalat" w:hAnsi="GHEA Grapalat"/>
              </w:rPr>
              <w:tab/>
              <w:t>М. П.</w:t>
            </w:r>
          </w:p>
          <w:p w:rsidR="00BE2572" w:rsidRPr="00AC25BD" w:rsidRDefault="00BE2572" w:rsidP="00797449">
            <w:pPr>
              <w:widowControl w:val="0"/>
              <w:spacing w:after="160"/>
              <w:rPr>
                <w:rFonts w:ascii="GHEA Grapalat" w:hAnsi="GHEA Grapalat" w:cs="Sylfaen"/>
              </w:rPr>
            </w:pPr>
          </w:p>
          <w:p w:rsidR="00BE2572" w:rsidRPr="00AC25BD" w:rsidRDefault="00BE2572" w:rsidP="00797449">
            <w:pPr>
              <w:widowControl w:val="0"/>
              <w:spacing w:after="160"/>
              <w:ind w:right="155"/>
              <w:jc w:val="right"/>
              <w:rPr>
                <w:rFonts w:ascii="GHEA Grapalat" w:hAnsi="GHEA Grapalat" w:cs="Sylfaen"/>
                <w:lang w:val="en-US"/>
              </w:rPr>
            </w:pPr>
            <w:r w:rsidRPr="00AC25BD">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AC25BD" w:rsidRDefault="00BE2572" w:rsidP="00797449">
            <w:pPr>
              <w:widowControl w:val="0"/>
              <w:tabs>
                <w:tab w:val="left" w:pos="4554"/>
              </w:tabs>
              <w:spacing w:after="160"/>
              <w:rPr>
                <w:rFonts w:ascii="GHEA Grapalat" w:hAnsi="GHEA Grapalat" w:cs="Sylfaen"/>
              </w:rPr>
            </w:pPr>
            <w:r w:rsidRPr="00AC25BD">
              <w:rPr>
                <w:rFonts w:ascii="GHEA Grapalat" w:hAnsi="GHEA Grapalat"/>
              </w:rPr>
              <w:t>23.б.</w:t>
            </w:r>
            <w:r w:rsidRPr="00AC25BD">
              <w:rPr>
                <w:rFonts w:ascii="GHEA Grapalat" w:hAnsi="GHEA Grapalat"/>
              </w:rPr>
              <w:tab/>
              <w:t>М. П.</w:t>
            </w:r>
          </w:p>
          <w:p w:rsidR="00BE2572" w:rsidRPr="00AC25BD" w:rsidRDefault="00BE2572" w:rsidP="00797449">
            <w:pPr>
              <w:widowControl w:val="0"/>
              <w:spacing w:after="160"/>
              <w:rPr>
                <w:rFonts w:ascii="GHEA Grapalat" w:hAnsi="GHEA Grapalat"/>
              </w:rPr>
            </w:pPr>
          </w:p>
          <w:p w:rsidR="00BE2572" w:rsidRPr="00AC25BD" w:rsidRDefault="00BE2572" w:rsidP="00797449">
            <w:pPr>
              <w:widowControl w:val="0"/>
              <w:spacing w:after="160"/>
              <w:jc w:val="right"/>
              <w:rPr>
                <w:rFonts w:ascii="GHEA Grapalat" w:hAnsi="GHEA Grapalat" w:cs="Sylfaen"/>
              </w:rPr>
            </w:pPr>
            <w:r w:rsidRPr="00AC25BD">
              <w:rPr>
                <w:rFonts w:ascii="GHEA Grapalat" w:hAnsi="GHEA Grapalat"/>
              </w:rPr>
              <w:t>23.в Дата исполнения: "___" ___ 20___г.</w:t>
            </w:r>
          </w:p>
        </w:tc>
      </w:tr>
    </w:tbl>
    <w:p w:rsidR="00BE2572" w:rsidRPr="00AC25BD" w:rsidRDefault="00BE2572" w:rsidP="00BE2572">
      <w:pPr>
        <w:widowControl w:val="0"/>
        <w:spacing w:after="160"/>
        <w:jc w:val="center"/>
        <w:rPr>
          <w:rFonts w:ascii="GHEA Grapalat" w:hAnsi="GHEA Grapalat" w:cs="Sylfaen"/>
        </w:rPr>
      </w:pPr>
    </w:p>
    <w:p w:rsidR="00BE2572" w:rsidRPr="00AC25BD" w:rsidRDefault="00BE2572" w:rsidP="00BE2572">
      <w:pPr>
        <w:rPr>
          <w:rFonts w:ascii="GHEA Grapalat" w:hAnsi="GHEA Grapalat" w:cs="Sylfaen"/>
        </w:rPr>
      </w:pPr>
      <w:r w:rsidRPr="00AC25BD">
        <w:rPr>
          <w:rFonts w:ascii="GHEA Grapalat" w:hAnsi="GHEA Grapalat" w:cs="Sylfaen"/>
        </w:rPr>
        <w:t xml:space="preserve">*  </w:t>
      </w:r>
      <w:r w:rsidRPr="00AC25BD">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AC25BD" w:rsidRDefault="00BE2572" w:rsidP="00BE2572">
      <w:pPr>
        <w:rPr>
          <w:rFonts w:ascii="GHEA Grapalat" w:hAnsi="GHEA Grapalat" w:cs="Sylfaen"/>
        </w:rPr>
      </w:pPr>
      <w:r w:rsidRPr="00AC25BD">
        <w:rPr>
          <w:rFonts w:ascii="GHEA Grapalat" w:hAnsi="GHEA Grapalat" w:cs="Sylfaen"/>
        </w:rPr>
        <w:br w:type="page"/>
      </w:r>
    </w:p>
    <w:p w:rsidR="00BE2572" w:rsidRPr="00AC25BD" w:rsidRDefault="00BE2572" w:rsidP="00BE2572">
      <w:pPr>
        <w:widowControl w:val="0"/>
        <w:spacing w:after="160"/>
        <w:ind w:left="567" w:right="565"/>
        <w:jc w:val="center"/>
        <w:rPr>
          <w:rFonts w:ascii="GHEA Grapalat" w:hAnsi="GHEA Grapalat"/>
          <w:b/>
        </w:rPr>
      </w:pPr>
      <w:r w:rsidRPr="00AC25BD">
        <w:rPr>
          <w:rFonts w:ascii="GHEA Grapalat" w:hAnsi="GHEA Grapalat"/>
          <w:b/>
        </w:rPr>
        <w:lastRenderedPageBreak/>
        <w:t xml:space="preserve">Обязательные реквизиты платежного требования </w:t>
      </w:r>
      <w:r w:rsidRPr="00AC25BD">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AC25BD" w:rsidTr="0079744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AC25BD" w:rsidRDefault="00BE2572" w:rsidP="00797449">
            <w:pPr>
              <w:widowControl w:val="0"/>
              <w:spacing w:after="120"/>
              <w:jc w:val="center"/>
              <w:rPr>
                <w:rFonts w:ascii="GHEA Grapalat" w:hAnsi="GHEA Grapalat"/>
                <w:b/>
                <w:sz w:val="18"/>
                <w:szCs w:val="18"/>
              </w:rPr>
            </w:pPr>
            <w:r w:rsidRPr="00AC25BD">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AC25BD" w:rsidRDefault="00BE2572" w:rsidP="00797449">
            <w:pPr>
              <w:widowControl w:val="0"/>
              <w:spacing w:after="120"/>
              <w:jc w:val="center"/>
              <w:rPr>
                <w:rFonts w:ascii="GHEA Grapalat" w:hAnsi="GHEA Grapalat"/>
                <w:b/>
                <w:sz w:val="18"/>
                <w:szCs w:val="18"/>
              </w:rPr>
            </w:pPr>
            <w:r w:rsidRPr="00AC25BD">
              <w:rPr>
                <w:rFonts w:ascii="GHEA Grapalat" w:hAnsi="GHEA Grapalat"/>
                <w:b/>
                <w:sz w:val="18"/>
                <w:szCs w:val="18"/>
              </w:rPr>
              <w:t>Наличие указанного поля/</w:t>
            </w:r>
          </w:p>
          <w:p w:rsidR="00BE2572" w:rsidRPr="00AC25BD" w:rsidRDefault="00BE2572" w:rsidP="00797449">
            <w:pPr>
              <w:widowControl w:val="0"/>
              <w:spacing w:after="120"/>
              <w:jc w:val="center"/>
              <w:rPr>
                <w:rFonts w:ascii="GHEA Grapalat" w:hAnsi="GHEA Grapalat"/>
                <w:b/>
                <w:sz w:val="18"/>
                <w:szCs w:val="18"/>
              </w:rPr>
            </w:pPr>
            <w:r w:rsidRPr="00AC25BD">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AC25BD" w:rsidRDefault="00BE2572" w:rsidP="00797449">
            <w:pPr>
              <w:widowControl w:val="0"/>
              <w:spacing w:after="120"/>
              <w:jc w:val="center"/>
              <w:rPr>
                <w:rFonts w:ascii="GHEA Grapalat" w:hAnsi="GHEA Grapalat"/>
                <w:b/>
                <w:sz w:val="18"/>
                <w:szCs w:val="18"/>
              </w:rPr>
            </w:pPr>
            <w:r w:rsidRPr="00AC25BD">
              <w:rPr>
                <w:rFonts w:ascii="GHEA Grapalat" w:hAnsi="GHEA Grapalat"/>
                <w:b/>
                <w:sz w:val="18"/>
                <w:szCs w:val="18"/>
              </w:rPr>
              <w:t xml:space="preserve">Требование о заполнении реквизита </w:t>
            </w:r>
          </w:p>
          <w:p w:rsidR="00BE2572" w:rsidRPr="00AC25BD" w:rsidRDefault="00BE2572" w:rsidP="00797449">
            <w:pPr>
              <w:widowControl w:val="0"/>
              <w:spacing w:after="120"/>
              <w:jc w:val="center"/>
              <w:rPr>
                <w:rFonts w:ascii="GHEA Grapalat" w:hAnsi="GHEA Grapalat"/>
                <w:b/>
                <w:sz w:val="18"/>
                <w:szCs w:val="18"/>
              </w:rPr>
            </w:pPr>
            <w:r w:rsidRPr="00AC25BD">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AC25BD" w:rsidRDefault="00BE2572" w:rsidP="00797449">
            <w:pPr>
              <w:widowControl w:val="0"/>
              <w:spacing w:after="120"/>
              <w:jc w:val="center"/>
              <w:rPr>
                <w:rFonts w:ascii="GHEA Grapalat" w:hAnsi="GHEA Grapalat"/>
                <w:b/>
                <w:sz w:val="18"/>
                <w:szCs w:val="18"/>
              </w:rPr>
            </w:pPr>
            <w:r w:rsidRPr="00AC25BD">
              <w:rPr>
                <w:rFonts w:ascii="GHEA Grapalat" w:hAnsi="GHEA Grapalat"/>
                <w:b/>
                <w:sz w:val="18"/>
                <w:szCs w:val="18"/>
              </w:rPr>
              <w:t>Сторона,</w:t>
            </w:r>
          </w:p>
          <w:p w:rsidR="00BE2572" w:rsidRPr="00AC25BD" w:rsidRDefault="00BE2572" w:rsidP="00797449">
            <w:pPr>
              <w:widowControl w:val="0"/>
              <w:spacing w:after="120"/>
              <w:jc w:val="center"/>
              <w:rPr>
                <w:rFonts w:ascii="GHEA Grapalat" w:hAnsi="GHEA Grapalat"/>
                <w:b/>
                <w:sz w:val="18"/>
                <w:szCs w:val="18"/>
              </w:rPr>
            </w:pPr>
            <w:r w:rsidRPr="00AC25BD">
              <w:rPr>
                <w:rFonts w:ascii="GHEA Grapalat" w:hAnsi="GHEA Grapalat"/>
                <w:b/>
                <w:sz w:val="18"/>
                <w:szCs w:val="18"/>
              </w:rPr>
              <w:t xml:space="preserve">заполняющая реквизит </w:t>
            </w:r>
          </w:p>
          <w:p w:rsidR="00BE2572" w:rsidRPr="00AC25BD" w:rsidRDefault="00BE2572" w:rsidP="00797449">
            <w:pPr>
              <w:widowControl w:val="0"/>
              <w:spacing w:after="120"/>
              <w:jc w:val="center"/>
              <w:rPr>
                <w:rFonts w:ascii="GHEA Grapalat" w:hAnsi="GHEA Grapalat"/>
                <w:b/>
                <w:sz w:val="18"/>
                <w:szCs w:val="18"/>
              </w:rPr>
            </w:pPr>
            <w:r w:rsidRPr="00AC25BD">
              <w:rPr>
                <w:rFonts w:ascii="GHEA Grapalat" w:hAnsi="GHEA Grapalat"/>
                <w:b/>
                <w:sz w:val="18"/>
                <w:szCs w:val="18"/>
              </w:rPr>
              <w:t>бенефициар или плательщик</w:t>
            </w:r>
          </w:p>
          <w:p w:rsidR="00BE2572" w:rsidRPr="00AC25BD" w:rsidRDefault="00BE2572" w:rsidP="00797449">
            <w:pPr>
              <w:widowControl w:val="0"/>
              <w:spacing w:after="120"/>
              <w:jc w:val="center"/>
              <w:rPr>
                <w:rFonts w:ascii="GHEA Grapalat" w:hAnsi="GHEA Grapalat"/>
                <w:b/>
                <w:sz w:val="18"/>
                <w:szCs w:val="18"/>
              </w:rPr>
            </w:pPr>
            <w:r w:rsidRPr="00AC25BD">
              <w:rPr>
                <w:rFonts w:ascii="GHEA Grapalat" w:hAnsi="GHEA Grapalat"/>
                <w:b/>
                <w:sz w:val="18"/>
                <w:szCs w:val="18"/>
              </w:rPr>
              <w:t>(в связи с процессом закупки)</w:t>
            </w:r>
          </w:p>
        </w:tc>
      </w:tr>
      <w:tr w:rsidR="00B138F3" w:rsidRPr="00AC25BD" w:rsidTr="0079744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C25BD" w:rsidRDefault="00BE2572" w:rsidP="00797449">
            <w:pPr>
              <w:widowControl w:val="0"/>
              <w:spacing w:after="120"/>
              <w:jc w:val="center"/>
              <w:rPr>
                <w:rFonts w:ascii="GHEA Grapalat" w:hAnsi="GHEA Grapalat"/>
                <w:b/>
                <w:sz w:val="18"/>
                <w:szCs w:val="18"/>
              </w:rPr>
            </w:pPr>
            <w:r w:rsidRPr="00AC25BD">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AC25BD" w:rsidRDefault="00BE2572" w:rsidP="00797449">
            <w:pPr>
              <w:widowControl w:val="0"/>
              <w:spacing w:after="120"/>
              <w:jc w:val="center"/>
              <w:rPr>
                <w:rFonts w:ascii="GHEA Grapalat" w:hAnsi="GHEA Grapalat"/>
                <w:b/>
                <w:sz w:val="18"/>
                <w:szCs w:val="18"/>
              </w:rPr>
            </w:pPr>
            <w:r w:rsidRPr="00AC25BD">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AC25BD" w:rsidRDefault="00BE2572" w:rsidP="00797449">
            <w:pPr>
              <w:widowControl w:val="0"/>
              <w:spacing w:after="120"/>
              <w:jc w:val="center"/>
              <w:rPr>
                <w:rFonts w:ascii="GHEA Grapalat" w:hAnsi="GHEA Grapalat"/>
                <w:b/>
                <w:sz w:val="18"/>
                <w:szCs w:val="18"/>
              </w:rPr>
            </w:pPr>
            <w:r w:rsidRPr="00AC25BD">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AC25BD" w:rsidRDefault="00BE2572" w:rsidP="00797449">
            <w:pPr>
              <w:widowControl w:val="0"/>
              <w:spacing w:after="120"/>
              <w:jc w:val="center"/>
              <w:rPr>
                <w:rFonts w:ascii="GHEA Grapalat" w:hAnsi="GHEA Grapalat"/>
                <w:b/>
                <w:sz w:val="18"/>
                <w:szCs w:val="18"/>
              </w:rPr>
            </w:pPr>
            <w:r w:rsidRPr="00AC25BD">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AC25BD" w:rsidRDefault="00BE2572" w:rsidP="00797449">
            <w:pPr>
              <w:widowControl w:val="0"/>
              <w:spacing w:after="120"/>
              <w:jc w:val="center"/>
              <w:rPr>
                <w:rFonts w:ascii="GHEA Grapalat" w:hAnsi="GHEA Grapalat"/>
                <w:b/>
                <w:sz w:val="18"/>
                <w:szCs w:val="18"/>
              </w:rPr>
            </w:pPr>
            <w:r w:rsidRPr="00AC25BD">
              <w:rPr>
                <w:rFonts w:ascii="GHEA Grapalat" w:hAnsi="GHEA Grapalat"/>
                <w:b/>
                <w:sz w:val="18"/>
                <w:szCs w:val="18"/>
              </w:rPr>
              <w:t>5</w:t>
            </w:r>
          </w:p>
        </w:tc>
      </w:tr>
      <w:tr w:rsidR="00B138F3" w:rsidRPr="00AC25BD"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на документе заранее заполнено "Платежное требование"</w:t>
            </w:r>
          </w:p>
        </w:tc>
      </w:tr>
      <w:tr w:rsidR="00B138F3" w:rsidRPr="00AC25BD"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AC25BD" w:rsidRDefault="00BE2572" w:rsidP="00797449">
            <w:pPr>
              <w:widowControl w:val="0"/>
              <w:spacing w:after="120"/>
              <w:jc w:val="both"/>
              <w:rPr>
                <w:rFonts w:ascii="GHEA Grapalat" w:hAnsi="GHEA Grapalat"/>
                <w:sz w:val="18"/>
                <w:szCs w:val="18"/>
              </w:rPr>
            </w:pPr>
            <w:r w:rsidRPr="00AC25BD">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AC25BD"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AC25BD" w:rsidRDefault="00BE2572" w:rsidP="00797449">
            <w:pPr>
              <w:widowControl w:val="0"/>
              <w:spacing w:after="120"/>
              <w:jc w:val="both"/>
              <w:rPr>
                <w:rFonts w:ascii="GHEA Grapalat" w:hAnsi="GHEA Grapalat"/>
                <w:sz w:val="18"/>
                <w:szCs w:val="18"/>
              </w:rPr>
            </w:pPr>
            <w:r w:rsidRPr="00AC25BD">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обязательно</w:t>
            </w:r>
          </w:p>
          <w:p w:rsidR="00BE2572" w:rsidRPr="00AC25BD" w:rsidRDefault="00BE2572" w:rsidP="00797449">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AC25BD"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AC25BD" w:rsidRDefault="00BE2572" w:rsidP="00797449">
            <w:pPr>
              <w:widowControl w:val="0"/>
              <w:spacing w:after="120"/>
              <w:jc w:val="both"/>
              <w:rPr>
                <w:rFonts w:ascii="GHEA Grapalat" w:hAnsi="GHEA Grapalat"/>
                <w:sz w:val="18"/>
                <w:szCs w:val="18"/>
              </w:rPr>
            </w:pPr>
            <w:r w:rsidRPr="00AC25BD">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обязательно</w:t>
            </w:r>
          </w:p>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заполняется плательщиком</w:t>
            </w:r>
          </w:p>
        </w:tc>
      </w:tr>
      <w:tr w:rsidR="00B138F3" w:rsidRPr="00AC25BD"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заполняется плательщиком</w:t>
            </w:r>
          </w:p>
        </w:tc>
      </w:tr>
      <w:tr w:rsidR="00B138F3" w:rsidRPr="00AC25BD"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обязательно</w:t>
            </w:r>
          </w:p>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заполняется плательщиком</w:t>
            </w:r>
          </w:p>
        </w:tc>
      </w:tr>
      <w:tr w:rsidR="00B138F3" w:rsidRPr="00AC25BD"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необязательно</w:t>
            </w:r>
          </w:p>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AC25BD">
              <w:rPr>
                <w:rFonts w:ascii="GHEA Grapalat" w:hAnsi="GHEA Grapalat"/>
                <w:sz w:val="18"/>
                <w:szCs w:val="18"/>
              </w:rPr>
              <w:lastRenderedPageBreak/>
              <w:t>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lastRenderedPageBreak/>
              <w:t>заполняется плательщиком</w:t>
            </w:r>
          </w:p>
        </w:tc>
      </w:tr>
      <w:tr w:rsidR="00B138F3" w:rsidRPr="00AC25BD"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необязательно</w:t>
            </w:r>
          </w:p>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заполняется плательщиком</w:t>
            </w:r>
          </w:p>
        </w:tc>
      </w:tr>
      <w:tr w:rsidR="00B138F3" w:rsidRPr="00AC25BD"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обязательно</w:t>
            </w:r>
          </w:p>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заранее заполняется бенефициаром — по приглашению</w:t>
            </w:r>
          </w:p>
        </w:tc>
      </w:tr>
      <w:tr w:rsidR="00B138F3" w:rsidRPr="00AC25BD"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необязательно</w:t>
            </w:r>
          </w:p>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(не заполняется)</w:t>
            </w:r>
          </w:p>
        </w:tc>
      </w:tr>
      <w:tr w:rsidR="00B138F3" w:rsidRPr="00AC25BD"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необязательно</w:t>
            </w:r>
          </w:p>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заранее заполняется бенефициаром — по приглашению</w:t>
            </w:r>
          </w:p>
        </w:tc>
      </w:tr>
      <w:tr w:rsidR="00B138F3" w:rsidRPr="00AC25BD"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заранее заполняется бенефициаром — по приглашению</w:t>
            </w:r>
          </w:p>
        </w:tc>
      </w:tr>
      <w:tr w:rsidR="00B138F3" w:rsidRPr="00AC25BD"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обязательно</w:t>
            </w:r>
          </w:p>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заранее заполняется бенефициаром — по приглашению</w:t>
            </w:r>
          </w:p>
        </w:tc>
      </w:tr>
      <w:tr w:rsidR="00B138F3" w:rsidRPr="00AC25BD"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обязательно</w:t>
            </w:r>
          </w:p>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 xml:space="preserve">заполняется плательщиком </w:t>
            </w:r>
          </w:p>
        </w:tc>
      </w:tr>
      <w:tr w:rsidR="00B138F3" w:rsidRPr="00AC25BD"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необязательно</w:t>
            </w:r>
          </w:p>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 xml:space="preserve">(предусмотрена для частичного акцепта указанной суммы, который </w:t>
            </w:r>
            <w:r w:rsidRPr="00AC25BD">
              <w:rPr>
                <w:rFonts w:ascii="GHEA Grapalat" w:hAnsi="GHEA Grapalat"/>
                <w:sz w:val="18"/>
                <w:szCs w:val="18"/>
              </w:rPr>
              <w:lastRenderedPageBreak/>
              <w:t>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lastRenderedPageBreak/>
              <w:t>(не заполняется и не применяется)</w:t>
            </w:r>
          </w:p>
        </w:tc>
      </w:tr>
      <w:tr w:rsidR="00B138F3" w:rsidRPr="00AC25BD"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заполняется плательщиком</w:t>
            </w:r>
          </w:p>
        </w:tc>
      </w:tr>
      <w:tr w:rsidR="00B138F3" w:rsidRPr="00AC25BD"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заранее заполняется бенефициаром — по приглашению</w:t>
            </w:r>
          </w:p>
        </w:tc>
      </w:tr>
      <w:tr w:rsidR="00B138F3" w:rsidRPr="00AC25BD"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обязательно</w:t>
            </w:r>
          </w:p>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заполняется бенефициаром</w:t>
            </w:r>
          </w:p>
        </w:tc>
      </w:tr>
      <w:tr w:rsidR="00B138F3" w:rsidRPr="00AC25BD"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C25BD" w:rsidDel="0010680B"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C25BD" w:rsidRDefault="00BE2572" w:rsidP="00797449">
            <w:pPr>
              <w:widowControl w:val="0"/>
              <w:spacing w:after="120"/>
              <w:jc w:val="center"/>
              <w:rPr>
                <w:rFonts w:ascii="GHEA Grapalat" w:hAnsi="GHEA Grapalat" w:cs="Sylfaen"/>
                <w:sz w:val="18"/>
                <w:szCs w:val="18"/>
              </w:rPr>
            </w:pPr>
            <w:r w:rsidRPr="00AC25BD">
              <w:rPr>
                <w:rFonts w:ascii="GHEA Grapalat" w:hAnsi="GHEA Grapalat"/>
                <w:sz w:val="18"/>
                <w:szCs w:val="18"/>
              </w:rPr>
              <w:t xml:space="preserve">обязательно </w:t>
            </w:r>
          </w:p>
          <w:p w:rsidR="00BE2572" w:rsidRPr="00AC25BD" w:rsidRDefault="00BE2572" w:rsidP="00797449">
            <w:pPr>
              <w:widowControl w:val="0"/>
              <w:spacing w:after="120"/>
              <w:jc w:val="center"/>
              <w:rPr>
                <w:rFonts w:ascii="GHEA Grapalat" w:hAnsi="GHEA Grapalat" w:cs="Sylfaen"/>
                <w:sz w:val="18"/>
                <w:szCs w:val="18"/>
              </w:rPr>
            </w:pPr>
            <w:r w:rsidRPr="00AC25BD">
              <w:rPr>
                <w:rFonts w:ascii="GHEA Grapalat" w:hAnsi="GHEA Grapalat"/>
                <w:sz w:val="18"/>
                <w:szCs w:val="18"/>
              </w:rPr>
              <w:t xml:space="preserve">заполняются слова "акцептованный платеж", </w:t>
            </w:r>
          </w:p>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 xml:space="preserve">заранее заполняется бенефициаром </w:t>
            </w:r>
          </w:p>
        </w:tc>
      </w:tr>
      <w:tr w:rsidR="00B138F3" w:rsidRPr="00AC25BD"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необязательно</w:t>
            </w:r>
          </w:p>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заполняется бенефициаром</w:t>
            </w:r>
          </w:p>
        </w:tc>
      </w:tr>
      <w:tr w:rsidR="00B138F3" w:rsidRPr="00AC25BD"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обязательно</w:t>
            </w:r>
          </w:p>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w:t>
            </w:r>
            <w:r w:rsidRPr="00AC25BD">
              <w:rPr>
                <w:rFonts w:ascii="GHEA Grapalat" w:hAnsi="GHEA Grapalat"/>
                <w:sz w:val="18"/>
                <w:szCs w:val="18"/>
              </w:rPr>
              <w:lastRenderedPageBreak/>
              <w:t>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lastRenderedPageBreak/>
              <w:t xml:space="preserve">подписывается плательщиком или </w:t>
            </w:r>
          </w:p>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проставляется электронная подпись плательщика</w:t>
            </w:r>
          </w:p>
        </w:tc>
      </w:tr>
      <w:tr w:rsidR="00B138F3" w:rsidRPr="00AC25BD"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 xml:space="preserve">обязательно: </w:t>
            </w:r>
          </w:p>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при наличии печати, когда плательщик представляет Требование в бумажной форме</w:t>
            </w:r>
          </w:p>
          <w:p w:rsidR="00BE2572" w:rsidRPr="00AC25BD" w:rsidRDefault="00BE2572" w:rsidP="00797449">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 xml:space="preserve">скрепляется печатью плательщика </w:t>
            </w:r>
          </w:p>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при представлении в бумажной форме</w:t>
            </w:r>
          </w:p>
        </w:tc>
      </w:tr>
      <w:tr w:rsidR="00B138F3" w:rsidRPr="00AC25BD"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 xml:space="preserve">обязательно: </w:t>
            </w:r>
          </w:p>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подписывается бенефициаром</w:t>
            </w:r>
          </w:p>
        </w:tc>
      </w:tr>
      <w:tr w:rsidR="00B138F3" w:rsidRPr="00AC25BD"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 xml:space="preserve">обязательно: </w:t>
            </w:r>
          </w:p>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 xml:space="preserve">скрепляется печатью бенефициара </w:t>
            </w:r>
          </w:p>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при представлении в банк в бумажной форме</w:t>
            </w:r>
          </w:p>
        </w:tc>
      </w:tr>
      <w:tr w:rsidR="00B138F3" w:rsidRPr="00AC25BD"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обязательно</w:t>
            </w:r>
          </w:p>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AC25BD" w:rsidRDefault="00BE2572" w:rsidP="00797449">
            <w:pPr>
              <w:widowControl w:val="0"/>
              <w:spacing w:after="120"/>
              <w:jc w:val="center"/>
              <w:rPr>
                <w:rFonts w:ascii="GHEA Grapalat" w:hAnsi="GHEA Grapalat"/>
                <w:sz w:val="18"/>
                <w:szCs w:val="18"/>
              </w:rPr>
            </w:pPr>
          </w:p>
        </w:tc>
      </w:tr>
      <w:tr w:rsidR="00B138F3" w:rsidRPr="00AC25BD"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обязательно</w:t>
            </w:r>
          </w:p>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AC25BD" w:rsidRDefault="00BE2572" w:rsidP="00797449">
            <w:pPr>
              <w:widowControl w:val="0"/>
              <w:spacing w:after="120"/>
              <w:jc w:val="center"/>
              <w:rPr>
                <w:rFonts w:ascii="GHEA Grapalat" w:hAnsi="GHEA Grapalat"/>
                <w:sz w:val="18"/>
                <w:szCs w:val="18"/>
              </w:rPr>
            </w:pPr>
          </w:p>
        </w:tc>
      </w:tr>
      <w:tr w:rsidR="00B138F3" w:rsidRPr="00AC25BD"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обязательно</w:t>
            </w:r>
          </w:p>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AC25BD" w:rsidRDefault="00BE2572" w:rsidP="00797449">
            <w:pPr>
              <w:widowControl w:val="0"/>
              <w:spacing w:after="120"/>
              <w:jc w:val="center"/>
              <w:rPr>
                <w:rFonts w:ascii="GHEA Grapalat" w:hAnsi="GHEA Grapalat"/>
                <w:sz w:val="18"/>
                <w:szCs w:val="18"/>
              </w:rPr>
            </w:pPr>
          </w:p>
        </w:tc>
      </w:tr>
      <w:tr w:rsidR="00B138F3" w:rsidRPr="00AC25BD"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 xml:space="preserve">подпись сотрудника финансовой организации (филиала), обслуживающей </w:t>
            </w:r>
            <w:r w:rsidRPr="00AC25BD">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необязательно</w:t>
            </w:r>
          </w:p>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w:t>
            </w:r>
            <w:r w:rsidRPr="00AC25BD">
              <w:rPr>
                <w:rFonts w:ascii="GHEA Grapalat" w:hAnsi="GHEA Grapalat"/>
                <w:sz w:val="18"/>
                <w:szCs w:val="18"/>
              </w:rPr>
              <w:lastRenderedPageBreak/>
              <w:t>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AC25BD" w:rsidRDefault="00BE2572" w:rsidP="00797449">
            <w:pPr>
              <w:widowControl w:val="0"/>
              <w:spacing w:after="120"/>
              <w:jc w:val="center"/>
              <w:rPr>
                <w:rFonts w:ascii="GHEA Grapalat" w:hAnsi="GHEA Grapalat"/>
                <w:sz w:val="18"/>
                <w:szCs w:val="18"/>
              </w:rPr>
            </w:pPr>
          </w:p>
        </w:tc>
      </w:tr>
      <w:tr w:rsidR="00B138F3" w:rsidRPr="00AC25BD"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необязательно</w:t>
            </w:r>
          </w:p>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AC25BD" w:rsidRDefault="00BE2572" w:rsidP="00797449">
            <w:pPr>
              <w:widowControl w:val="0"/>
              <w:spacing w:after="120"/>
              <w:jc w:val="center"/>
              <w:rPr>
                <w:rFonts w:ascii="GHEA Grapalat" w:hAnsi="GHEA Grapalat"/>
                <w:sz w:val="18"/>
                <w:szCs w:val="18"/>
              </w:rPr>
            </w:pPr>
          </w:p>
        </w:tc>
      </w:tr>
      <w:tr w:rsidR="00FF3DE9" w:rsidRPr="00AC25BD"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необязательно</w:t>
            </w:r>
          </w:p>
          <w:p w:rsidR="00BE2572" w:rsidRPr="00AC25BD" w:rsidRDefault="00BE2572" w:rsidP="00797449">
            <w:pPr>
              <w:widowControl w:val="0"/>
              <w:spacing w:after="120"/>
              <w:jc w:val="center"/>
              <w:rPr>
                <w:rFonts w:ascii="GHEA Grapalat" w:hAnsi="GHEA Grapalat"/>
                <w:sz w:val="18"/>
                <w:szCs w:val="18"/>
              </w:rPr>
            </w:pPr>
            <w:r w:rsidRPr="00AC25BD">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AC25BD" w:rsidRDefault="00BE2572" w:rsidP="00797449">
            <w:pPr>
              <w:widowControl w:val="0"/>
              <w:spacing w:after="120"/>
              <w:jc w:val="center"/>
              <w:rPr>
                <w:rFonts w:ascii="GHEA Grapalat" w:hAnsi="GHEA Grapalat"/>
                <w:sz w:val="18"/>
                <w:szCs w:val="18"/>
              </w:rPr>
            </w:pPr>
          </w:p>
        </w:tc>
      </w:tr>
    </w:tbl>
    <w:p w:rsidR="00BE2572" w:rsidRPr="00AC25BD" w:rsidRDefault="00BE2572" w:rsidP="00BE2572">
      <w:pPr>
        <w:widowControl w:val="0"/>
        <w:spacing w:after="160"/>
        <w:ind w:left="567" w:right="565"/>
        <w:jc w:val="center"/>
        <w:rPr>
          <w:rFonts w:ascii="GHEA Grapalat" w:hAnsi="GHEA Grapalat"/>
          <w:b/>
        </w:rPr>
      </w:pPr>
    </w:p>
    <w:p w:rsidR="00BE2572" w:rsidRPr="00AC25BD" w:rsidRDefault="00BE2572" w:rsidP="00BE2572">
      <w:pPr>
        <w:widowControl w:val="0"/>
        <w:spacing w:after="160"/>
        <w:ind w:left="567" w:right="565"/>
        <w:jc w:val="center"/>
        <w:rPr>
          <w:rFonts w:ascii="GHEA Grapalat" w:hAnsi="GHEA Grapalat"/>
          <w:b/>
        </w:rPr>
      </w:pPr>
    </w:p>
    <w:p w:rsidR="00BE2572" w:rsidRPr="00AC25BD" w:rsidRDefault="00BE2572" w:rsidP="00BE2572">
      <w:pPr>
        <w:widowControl w:val="0"/>
        <w:spacing w:after="160"/>
        <w:ind w:left="567" w:right="565"/>
        <w:jc w:val="center"/>
        <w:rPr>
          <w:rFonts w:ascii="GHEA Grapalat" w:hAnsi="GHEA Grapalat"/>
          <w:b/>
        </w:rPr>
      </w:pPr>
    </w:p>
    <w:p w:rsidR="00BE2572" w:rsidRPr="00AC25BD" w:rsidRDefault="00BE2572" w:rsidP="00BE2572">
      <w:pPr>
        <w:widowControl w:val="0"/>
        <w:spacing w:after="160"/>
        <w:ind w:left="567" w:right="565"/>
        <w:jc w:val="center"/>
        <w:rPr>
          <w:rFonts w:ascii="GHEA Grapalat" w:hAnsi="GHEA Grapalat"/>
          <w:b/>
        </w:rPr>
      </w:pPr>
    </w:p>
    <w:p w:rsidR="00BE2572" w:rsidRPr="00AC25BD" w:rsidRDefault="00BE2572" w:rsidP="00BE2572">
      <w:pPr>
        <w:widowControl w:val="0"/>
        <w:spacing w:after="160"/>
        <w:ind w:left="567" w:right="565"/>
        <w:jc w:val="center"/>
        <w:rPr>
          <w:rFonts w:ascii="GHEA Grapalat" w:hAnsi="GHEA Grapalat"/>
          <w:b/>
        </w:rPr>
      </w:pPr>
    </w:p>
    <w:p w:rsidR="00BE2572" w:rsidRPr="00AC25BD" w:rsidRDefault="00BE2572" w:rsidP="00BE2572">
      <w:pPr>
        <w:widowControl w:val="0"/>
        <w:spacing w:after="160"/>
        <w:ind w:left="567" w:right="565"/>
        <w:jc w:val="center"/>
        <w:rPr>
          <w:rFonts w:ascii="GHEA Grapalat" w:hAnsi="GHEA Grapalat"/>
          <w:b/>
        </w:rPr>
      </w:pPr>
    </w:p>
    <w:p w:rsidR="00BE2572" w:rsidRPr="00AC25BD" w:rsidRDefault="00BE2572" w:rsidP="00BE2572">
      <w:pPr>
        <w:widowControl w:val="0"/>
        <w:spacing w:after="160"/>
        <w:ind w:left="567" w:right="565"/>
        <w:jc w:val="center"/>
        <w:rPr>
          <w:rFonts w:ascii="GHEA Grapalat" w:hAnsi="GHEA Grapalat"/>
          <w:b/>
        </w:rPr>
      </w:pPr>
    </w:p>
    <w:p w:rsidR="00BE2572" w:rsidRPr="00AC25BD" w:rsidRDefault="00BE2572" w:rsidP="00BE2572">
      <w:pPr>
        <w:widowControl w:val="0"/>
        <w:spacing w:after="160"/>
        <w:ind w:left="567" w:right="565"/>
        <w:jc w:val="center"/>
        <w:rPr>
          <w:rFonts w:ascii="GHEA Grapalat" w:hAnsi="GHEA Grapalat"/>
          <w:b/>
        </w:rPr>
      </w:pPr>
    </w:p>
    <w:p w:rsidR="00BE2572" w:rsidRPr="00AC25BD" w:rsidRDefault="00BE2572" w:rsidP="00BE2572">
      <w:pPr>
        <w:widowControl w:val="0"/>
        <w:spacing w:after="160"/>
        <w:ind w:left="567" w:right="565"/>
        <w:jc w:val="center"/>
        <w:rPr>
          <w:rFonts w:ascii="GHEA Grapalat" w:hAnsi="GHEA Grapalat"/>
          <w:b/>
        </w:rPr>
      </w:pPr>
    </w:p>
    <w:p w:rsidR="00BE2572" w:rsidRPr="00AC25BD" w:rsidRDefault="00BE2572" w:rsidP="00BE2572">
      <w:pPr>
        <w:widowControl w:val="0"/>
        <w:spacing w:after="160"/>
        <w:ind w:left="567" w:right="565"/>
        <w:jc w:val="center"/>
        <w:rPr>
          <w:rFonts w:ascii="GHEA Grapalat" w:hAnsi="GHEA Grapalat"/>
          <w:b/>
        </w:rPr>
      </w:pPr>
    </w:p>
    <w:p w:rsidR="000A214C" w:rsidRPr="00AC25BD" w:rsidRDefault="000A214C" w:rsidP="000A214C">
      <w:pPr>
        <w:widowControl w:val="0"/>
        <w:spacing w:after="160"/>
        <w:jc w:val="both"/>
        <w:rPr>
          <w:rFonts w:ascii="GHEA Grapalat" w:hAnsi="GHEA Grapalat"/>
        </w:rPr>
      </w:pPr>
      <w:r w:rsidRPr="00AC25BD">
        <w:rPr>
          <w:rFonts w:ascii="GHEA Grapalat" w:hAnsi="GHEA Grapalat"/>
        </w:rPr>
        <w:br w:type="page"/>
      </w:r>
    </w:p>
    <w:p w:rsidR="00071D1C" w:rsidRPr="00AC25BD" w:rsidRDefault="00B2572B" w:rsidP="00B46D58">
      <w:pPr>
        <w:pStyle w:val="BodyTextIndent3"/>
        <w:widowControl w:val="0"/>
        <w:spacing w:after="160" w:line="240" w:lineRule="auto"/>
        <w:jc w:val="right"/>
        <w:rPr>
          <w:rFonts w:ascii="GHEA Grapalat" w:hAnsi="GHEA Grapalat" w:cs="Sylfaen"/>
          <w:b/>
          <w:sz w:val="24"/>
          <w:szCs w:val="24"/>
        </w:rPr>
      </w:pPr>
      <w:r w:rsidRPr="00AC25BD">
        <w:rPr>
          <w:rFonts w:ascii="GHEA Grapalat" w:hAnsi="GHEA Grapalat"/>
          <w:b/>
          <w:sz w:val="24"/>
          <w:szCs w:val="24"/>
        </w:rPr>
        <w:lastRenderedPageBreak/>
        <w:t xml:space="preserve">Приложение № </w:t>
      </w:r>
      <w:r w:rsidR="004A51CE" w:rsidRPr="00AC25BD">
        <w:rPr>
          <w:rFonts w:ascii="GHEA Grapalat" w:hAnsi="GHEA Grapalat"/>
          <w:b/>
          <w:sz w:val="24"/>
          <w:szCs w:val="24"/>
        </w:rPr>
        <w:t>6</w:t>
      </w:r>
    </w:p>
    <w:p w:rsidR="00071D1C" w:rsidRPr="00AC25BD" w:rsidRDefault="00071D1C" w:rsidP="00B46D58">
      <w:pPr>
        <w:pStyle w:val="BodyTextIndent3"/>
        <w:widowControl w:val="0"/>
        <w:spacing w:after="160" w:line="240" w:lineRule="auto"/>
        <w:jc w:val="right"/>
        <w:rPr>
          <w:rFonts w:ascii="GHEA Grapalat" w:hAnsi="GHEA Grapalat" w:cs="Sylfaen"/>
          <w:b/>
          <w:sz w:val="24"/>
          <w:szCs w:val="24"/>
        </w:rPr>
      </w:pPr>
      <w:r w:rsidRPr="00AC25BD">
        <w:rPr>
          <w:rFonts w:ascii="GHEA Grapalat" w:hAnsi="GHEA Grapalat"/>
          <w:b/>
          <w:sz w:val="24"/>
          <w:szCs w:val="24"/>
        </w:rPr>
        <w:t xml:space="preserve">к Приглашению на </w:t>
      </w:r>
      <w:r w:rsidR="00C84146" w:rsidRPr="00AC25BD">
        <w:rPr>
          <w:rFonts w:ascii="GHEA Grapalat" w:hAnsi="GHEA Grapalat"/>
          <w:b/>
          <w:sz w:val="24"/>
          <w:szCs w:val="24"/>
        </w:rPr>
        <w:t>запрос котировок</w:t>
      </w:r>
      <w:r w:rsidR="008D352C" w:rsidRPr="00AC25BD">
        <w:rPr>
          <w:rFonts w:ascii="GHEA Grapalat" w:hAnsi="GHEA Grapalat" w:cs="Sylfaen"/>
          <w:b/>
          <w:sz w:val="24"/>
          <w:szCs w:val="24"/>
        </w:rPr>
        <w:br/>
      </w:r>
      <w:r w:rsidRPr="00AC25BD">
        <w:rPr>
          <w:rFonts w:ascii="GHEA Grapalat" w:hAnsi="GHEA Grapalat"/>
          <w:b/>
          <w:sz w:val="24"/>
          <w:szCs w:val="24"/>
        </w:rPr>
        <w:t xml:space="preserve">под кодом </w:t>
      </w:r>
      <w:r w:rsidR="00C84146" w:rsidRPr="00AC25BD">
        <w:rPr>
          <w:rFonts w:ascii="GHEA Grapalat" w:hAnsi="GHEA Grapalat"/>
          <w:b/>
          <w:sz w:val="24"/>
          <w:szCs w:val="24"/>
        </w:rPr>
        <w:t>ՋԿ-ԳՀԱՊՁԲ-21/11</w:t>
      </w:r>
      <w:r w:rsidR="005250C2" w:rsidRPr="00AC25BD">
        <w:rPr>
          <w:rStyle w:val="FootnoteReference"/>
          <w:rFonts w:ascii="GHEA Grapalat" w:hAnsi="GHEA Grapalat"/>
          <w:b/>
          <w:sz w:val="24"/>
          <w:szCs w:val="24"/>
        </w:rPr>
        <w:footnoteReference w:customMarkFollows="1" w:id="18"/>
        <w:t>*</w:t>
      </w:r>
    </w:p>
    <w:p w:rsidR="008D352C" w:rsidRPr="00AC25BD" w:rsidRDefault="008D352C" w:rsidP="00B46D58">
      <w:pPr>
        <w:widowControl w:val="0"/>
        <w:spacing w:after="160"/>
        <w:ind w:left="-142" w:firstLine="142"/>
        <w:jc w:val="center"/>
        <w:rPr>
          <w:rFonts w:ascii="GHEA Grapalat" w:hAnsi="GHEA Grapalat"/>
          <w:i/>
        </w:rPr>
      </w:pPr>
    </w:p>
    <w:p w:rsidR="00071D1C" w:rsidRPr="00AC25BD" w:rsidRDefault="00071D1C" w:rsidP="00B46D58">
      <w:pPr>
        <w:widowControl w:val="0"/>
        <w:spacing w:after="160"/>
        <w:ind w:left="-142" w:firstLine="142"/>
        <w:jc w:val="center"/>
        <w:rPr>
          <w:rFonts w:ascii="GHEA Grapalat" w:hAnsi="GHEA Grapalat"/>
          <w:b/>
        </w:rPr>
      </w:pPr>
      <w:r w:rsidRPr="00AC25BD">
        <w:rPr>
          <w:rFonts w:ascii="GHEA Grapalat" w:hAnsi="GHEA Grapalat"/>
          <w:b/>
        </w:rPr>
        <w:t xml:space="preserve">ДОГОВОР </w:t>
      </w:r>
    </w:p>
    <w:p w:rsidR="00071D1C" w:rsidRPr="00AC25BD" w:rsidRDefault="00071D1C" w:rsidP="00B46D58">
      <w:pPr>
        <w:widowControl w:val="0"/>
        <w:spacing w:after="160"/>
        <w:ind w:left="-142" w:firstLine="142"/>
        <w:jc w:val="center"/>
        <w:rPr>
          <w:rFonts w:ascii="GHEA Grapalat" w:hAnsi="GHEA Grapalat" w:cs="Times Armenian"/>
          <w:b/>
        </w:rPr>
      </w:pPr>
      <w:r w:rsidRPr="00AC25BD">
        <w:rPr>
          <w:rFonts w:ascii="GHEA Grapalat" w:hAnsi="GHEA Grapalat"/>
          <w:b/>
        </w:rPr>
        <w:t>ПОСТАВК</w:t>
      </w:r>
      <w:r w:rsidR="00F15CED" w:rsidRPr="00AC25BD">
        <w:rPr>
          <w:rFonts w:ascii="GHEA Grapalat" w:hAnsi="GHEA Grapalat"/>
          <w:b/>
        </w:rPr>
        <w:t>И ТОВАРА ДЛЯ НУЖД ГОСУДАРСТВА</w:t>
      </w:r>
    </w:p>
    <w:p w:rsidR="00071D1C" w:rsidRPr="00AC25BD" w:rsidRDefault="00071D1C" w:rsidP="00B46D58">
      <w:pPr>
        <w:widowControl w:val="0"/>
        <w:spacing w:after="160"/>
        <w:ind w:left="-142" w:firstLine="142"/>
        <w:jc w:val="center"/>
        <w:rPr>
          <w:rFonts w:ascii="GHEA Grapalat" w:hAnsi="GHEA Grapalat"/>
          <w:b/>
          <w:u w:val="single"/>
        </w:rPr>
      </w:pPr>
      <w:r w:rsidRPr="00AC25BD">
        <w:rPr>
          <w:rFonts w:ascii="GHEA Grapalat" w:hAnsi="GHEA Grapalat"/>
          <w:b/>
        </w:rPr>
        <w:t xml:space="preserve">№ </w:t>
      </w:r>
      <w:r w:rsidR="00C84146" w:rsidRPr="00AC25BD">
        <w:rPr>
          <w:rFonts w:ascii="GHEA Grapalat" w:hAnsi="GHEA Grapalat" w:cs="Sylfaen"/>
          <w:b/>
          <w:lang w:val="af-ZA"/>
        </w:rPr>
        <w:t>ՋԿ-</w:t>
      </w:r>
      <w:r w:rsidR="00C84146" w:rsidRPr="00AC25BD">
        <w:rPr>
          <w:rFonts w:ascii="GHEA Grapalat" w:hAnsi="GHEA Grapalat" w:cs="Sylfaen"/>
          <w:b/>
          <w:lang w:val="hy-AM"/>
        </w:rPr>
        <w:t>ԳՀԱՊՁԲ</w:t>
      </w:r>
      <w:r w:rsidR="00C84146" w:rsidRPr="00AC25BD">
        <w:rPr>
          <w:rFonts w:ascii="GHEA Grapalat" w:hAnsi="GHEA Grapalat" w:cs="Sylfaen"/>
          <w:b/>
          <w:lang w:val="af-ZA"/>
        </w:rPr>
        <w:t>-21/11</w:t>
      </w:r>
    </w:p>
    <w:p w:rsidR="00071D1C" w:rsidRPr="00AC25BD" w:rsidRDefault="00071D1C" w:rsidP="00B46D58">
      <w:pPr>
        <w:widowControl w:val="0"/>
        <w:spacing w:after="160"/>
        <w:jc w:val="center"/>
        <w:rPr>
          <w:rFonts w:ascii="GHEA Grapalat" w:hAnsi="GHEA Grapalat" w:cs="Sylfaen"/>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AC25BD" w:rsidTr="00F15CED">
        <w:tc>
          <w:tcPr>
            <w:tcW w:w="4643" w:type="dxa"/>
          </w:tcPr>
          <w:p w:rsidR="00F15CED" w:rsidRPr="00AC25BD" w:rsidRDefault="00F83E0A" w:rsidP="00B46D58">
            <w:pPr>
              <w:widowControl w:val="0"/>
              <w:spacing w:after="160"/>
              <w:rPr>
                <w:rFonts w:ascii="GHEA Grapalat" w:hAnsi="GHEA Grapalat" w:cs="Sylfaen"/>
                <w:lang w:val="en-US"/>
              </w:rPr>
            </w:pPr>
            <w:r w:rsidRPr="00AC25BD">
              <w:rPr>
                <w:rFonts w:ascii="GHEA Grapalat" w:hAnsi="GHEA Grapalat"/>
                <w:lang w:val="en-US"/>
              </w:rPr>
              <w:tab/>
            </w:r>
            <w:r w:rsidR="00F15CED" w:rsidRPr="00AC25BD">
              <w:rPr>
                <w:rFonts w:ascii="GHEA Grapalat" w:hAnsi="GHEA Grapalat"/>
              </w:rPr>
              <w:t>г</w:t>
            </w:r>
          </w:p>
        </w:tc>
        <w:tc>
          <w:tcPr>
            <w:tcW w:w="4643" w:type="dxa"/>
          </w:tcPr>
          <w:p w:rsidR="00F15CED" w:rsidRPr="00AC25BD" w:rsidRDefault="00F15CED" w:rsidP="00C84146">
            <w:pPr>
              <w:widowControl w:val="0"/>
              <w:spacing w:after="160"/>
              <w:jc w:val="right"/>
              <w:rPr>
                <w:rFonts w:ascii="GHEA Grapalat" w:hAnsi="GHEA Grapalat" w:cs="Sylfaen"/>
                <w:lang w:val="en-US"/>
              </w:rPr>
            </w:pPr>
            <w:r w:rsidRPr="00AC25BD">
              <w:rPr>
                <w:rFonts w:ascii="GHEA Grapalat" w:hAnsi="GHEA Grapalat"/>
              </w:rPr>
              <w:t>"</w:t>
            </w:r>
            <w:r w:rsidR="00F83E0A" w:rsidRPr="00AC25BD">
              <w:rPr>
                <w:rFonts w:ascii="GHEA Grapalat" w:hAnsi="GHEA Grapalat"/>
                <w:lang w:val="en-US"/>
              </w:rPr>
              <w:tab/>
            </w:r>
            <w:r w:rsidRPr="00AC25BD">
              <w:rPr>
                <w:rFonts w:ascii="GHEA Grapalat" w:hAnsi="GHEA Grapalat"/>
              </w:rPr>
              <w:t xml:space="preserve">" </w:t>
            </w:r>
            <w:r w:rsidR="00F83E0A" w:rsidRPr="00AC25BD">
              <w:rPr>
                <w:rFonts w:ascii="GHEA Grapalat" w:hAnsi="GHEA Grapalat"/>
                <w:lang w:val="en-US"/>
              </w:rPr>
              <w:tab/>
            </w:r>
            <w:r w:rsidRPr="00AC25BD">
              <w:rPr>
                <w:rFonts w:ascii="GHEA Grapalat" w:hAnsi="GHEA Grapalat"/>
                <w:lang w:val="en-US"/>
              </w:rPr>
              <w:t xml:space="preserve"> </w:t>
            </w:r>
            <w:r w:rsidRPr="00AC25BD">
              <w:rPr>
                <w:rFonts w:ascii="GHEA Grapalat" w:hAnsi="GHEA Grapalat"/>
              </w:rPr>
              <w:t>20</w:t>
            </w:r>
            <w:r w:rsidR="00C84146" w:rsidRPr="00AC25BD">
              <w:rPr>
                <w:rFonts w:ascii="GHEA Grapalat" w:hAnsi="GHEA Grapalat"/>
              </w:rPr>
              <w:t>21</w:t>
            </w:r>
            <w:r w:rsidRPr="00AC25BD">
              <w:rPr>
                <w:rFonts w:ascii="GHEA Grapalat" w:hAnsi="GHEA Grapalat"/>
              </w:rPr>
              <w:t>г.</w:t>
            </w:r>
          </w:p>
        </w:tc>
      </w:tr>
    </w:tbl>
    <w:p w:rsidR="00071D1C" w:rsidRPr="00AC25BD"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AC25BD" w:rsidRDefault="006B3AE3" w:rsidP="00B46D58">
      <w:pPr>
        <w:widowControl w:val="0"/>
        <w:spacing w:after="160"/>
        <w:jc w:val="both"/>
        <w:rPr>
          <w:rFonts w:ascii="GHEA Grapalat" w:hAnsi="GHEA Grapalat"/>
        </w:rPr>
      </w:pPr>
      <w:r w:rsidRPr="00AC25BD">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AC25BD">
        <w:rPr>
          <w:rFonts w:ascii="GHEA Grapalat" w:hAnsi="GHEA Grapalat"/>
        </w:rPr>
        <w:t xml:space="preserve"> </w:t>
      </w:r>
      <w:r w:rsidRPr="00AC25BD">
        <w:rPr>
          <w:rFonts w:ascii="GHEA Grapalat" w:hAnsi="GHEA Grapalat"/>
        </w:rPr>
        <w:t>__________________, в лице директора</w:t>
      </w:r>
      <w:r w:rsidR="00D5443D" w:rsidRPr="00AC25BD">
        <w:rPr>
          <w:rFonts w:ascii="GHEA Grapalat" w:hAnsi="GHEA Grapalat"/>
        </w:rPr>
        <w:t xml:space="preserve"> </w:t>
      </w:r>
      <w:r w:rsidRPr="00AC25BD">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AC25BD" w:rsidRDefault="00071D1C" w:rsidP="00B46D58">
      <w:pPr>
        <w:widowControl w:val="0"/>
        <w:spacing w:after="160"/>
        <w:ind w:firstLine="709"/>
        <w:jc w:val="both"/>
        <w:rPr>
          <w:rFonts w:ascii="GHEA Grapalat" w:hAnsi="GHEA Grapalat"/>
          <w:b/>
        </w:rPr>
      </w:pPr>
    </w:p>
    <w:p w:rsidR="00071D1C" w:rsidRPr="00AC25BD" w:rsidRDefault="00071D1C" w:rsidP="00B46D58">
      <w:pPr>
        <w:widowControl w:val="0"/>
        <w:spacing w:after="160"/>
        <w:jc w:val="center"/>
        <w:rPr>
          <w:rFonts w:ascii="GHEA Grapalat" w:hAnsi="GHEA Grapalat" w:cs="Times Armenian"/>
          <w:b/>
        </w:rPr>
      </w:pPr>
      <w:r w:rsidRPr="00AC25BD">
        <w:rPr>
          <w:rFonts w:ascii="GHEA Grapalat" w:hAnsi="GHEA Grapalat"/>
          <w:b/>
        </w:rPr>
        <w:t>1. ПРЕДМЕТ ДОГОВОРА</w:t>
      </w:r>
    </w:p>
    <w:p w:rsidR="00071D1C" w:rsidRPr="00AC25BD" w:rsidRDefault="00071D1C" w:rsidP="00B46D58">
      <w:pPr>
        <w:widowControl w:val="0"/>
        <w:tabs>
          <w:tab w:val="left" w:pos="1134"/>
        </w:tabs>
        <w:spacing w:after="160"/>
        <w:ind w:firstLine="567"/>
        <w:jc w:val="both"/>
        <w:rPr>
          <w:rFonts w:ascii="GHEA Grapalat" w:hAnsi="GHEA Grapalat" w:cs="Times Armenian"/>
        </w:rPr>
      </w:pPr>
      <w:r w:rsidRPr="00AC25BD">
        <w:rPr>
          <w:rFonts w:ascii="GHEA Grapalat" w:hAnsi="GHEA Grapalat"/>
        </w:rPr>
        <w:t>1.1.</w:t>
      </w:r>
      <w:r w:rsidR="00F15CED" w:rsidRPr="00AC25BD">
        <w:rPr>
          <w:rFonts w:ascii="GHEA Grapalat" w:hAnsi="GHEA Grapalat"/>
        </w:rPr>
        <w:tab/>
      </w:r>
      <w:r w:rsidRPr="00AC25BD">
        <w:rPr>
          <w:rFonts w:ascii="GHEA Grapalat" w:hAnsi="GHEA Grapalat"/>
          <w:spacing w:val="6"/>
        </w:rPr>
        <w:t>Продавец обязуется в установленном настоящим Договором (далее</w:t>
      </w:r>
      <w:r w:rsidR="00F15CED" w:rsidRPr="00AC25BD">
        <w:rPr>
          <w:rFonts w:ascii="Courier New" w:hAnsi="Courier New" w:cs="Courier New"/>
          <w:spacing w:val="6"/>
          <w:lang w:val="en-US"/>
        </w:rPr>
        <w:t> </w:t>
      </w:r>
      <w:r w:rsidRPr="00AC25BD">
        <w:rPr>
          <w:rFonts w:ascii="GHEA Grapalat" w:hAnsi="GHEA Grapalat"/>
          <w:spacing w:val="6"/>
        </w:rPr>
        <w:t xml:space="preserve">— договор) </w:t>
      </w:r>
      <w:r w:rsidRPr="00AC25BD">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AC25BD" w:rsidRDefault="00071D1C" w:rsidP="00B46D58">
      <w:pPr>
        <w:widowControl w:val="0"/>
        <w:spacing w:after="160"/>
        <w:ind w:firstLine="709"/>
        <w:jc w:val="both"/>
        <w:rPr>
          <w:rFonts w:ascii="GHEA Grapalat" w:hAnsi="GHEA Grapalat" w:cs="Times Armenian"/>
        </w:rPr>
      </w:pPr>
    </w:p>
    <w:p w:rsidR="00071D1C" w:rsidRPr="00AC25BD" w:rsidRDefault="00071D1C" w:rsidP="00B46D58">
      <w:pPr>
        <w:widowControl w:val="0"/>
        <w:spacing w:after="160"/>
        <w:jc w:val="center"/>
        <w:rPr>
          <w:rFonts w:ascii="GHEA Grapalat" w:hAnsi="GHEA Grapalat"/>
          <w:b/>
        </w:rPr>
      </w:pPr>
      <w:r w:rsidRPr="00AC25BD">
        <w:rPr>
          <w:rFonts w:ascii="GHEA Grapalat" w:hAnsi="GHEA Grapalat"/>
          <w:b/>
        </w:rPr>
        <w:t>2.ПРАВА И ОБЯЗАННОСТИ СТОРОН</w:t>
      </w:r>
    </w:p>
    <w:p w:rsidR="00071D1C" w:rsidRPr="00AC25BD" w:rsidRDefault="00071D1C" w:rsidP="00B46D58">
      <w:pPr>
        <w:widowControl w:val="0"/>
        <w:tabs>
          <w:tab w:val="left" w:pos="1134"/>
        </w:tabs>
        <w:spacing w:after="160"/>
        <w:ind w:firstLine="567"/>
        <w:jc w:val="both"/>
        <w:rPr>
          <w:rFonts w:ascii="GHEA Grapalat" w:hAnsi="GHEA Grapalat"/>
          <w:b/>
        </w:rPr>
      </w:pPr>
      <w:r w:rsidRPr="00AC25BD">
        <w:rPr>
          <w:rFonts w:ascii="GHEA Grapalat" w:hAnsi="GHEA Grapalat"/>
          <w:b/>
        </w:rPr>
        <w:t>2.</w:t>
      </w:r>
      <w:r w:rsidR="009D71F8" w:rsidRPr="00AC25BD">
        <w:rPr>
          <w:rFonts w:ascii="GHEA Grapalat" w:hAnsi="GHEA Grapalat"/>
          <w:b/>
        </w:rPr>
        <w:t>1.</w:t>
      </w:r>
      <w:r w:rsidR="009D71F8" w:rsidRPr="00AC25BD">
        <w:rPr>
          <w:rFonts w:ascii="GHEA Grapalat" w:hAnsi="GHEA Grapalat"/>
          <w:b/>
        </w:rPr>
        <w:tab/>
      </w:r>
      <w:r w:rsidRPr="00AC25BD">
        <w:rPr>
          <w:rFonts w:ascii="GHEA Grapalat" w:hAnsi="GHEA Grapalat"/>
          <w:b/>
        </w:rPr>
        <w:t>Покупатель имеет право:</w:t>
      </w:r>
    </w:p>
    <w:p w:rsidR="00071D1C" w:rsidRPr="00AC25BD" w:rsidRDefault="00071D1C" w:rsidP="00B46D58">
      <w:pPr>
        <w:widowControl w:val="0"/>
        <w:tabs>
          <w:tab w:val="left" w:pos="1276"/>
        </w:tabs>
        <w:spacing w:after="160"/>
        <w:ind w:firstLine="567"/>
        <w:jc w:val="both"/>
        <w:rPr>
          <w:rFonts w:ascii="GHEA Grapalat" w:hAnsi="GHEA Grapalat"/>
        </w:rPr>
      </w:pPr>
      <w:r w:rsidRPr="00AC25BD">
        <w:rPr>
          <w:rFonts w:ascii="GHEA Grapalat" w:hAnsi="GHEA Grapalat"/>
        </w:rPr>
        <w:t>2.1.</w:t>
      </w:r>
      <w:r w:rsidR="009D71F8" w:rsidRPr="00AC25BD">
        <w:rPr>
          <w:rFonts w:ascii="GHEA Grapalat" w:hAnsi="GHEA Grapalat"/>
        </w:rPr>
        <w:t>1.</w:t>
      </w:r>
      <w:r w:rsidR="009D71F8" w:rsidRPr="00AC25BD">
        <w:rPr>
          <w:rFonts w:ascii="GHEA Grapalat" w:hAnsi="GHEA Grapalat"/>
        </w:rPr>
        <w:tab/>
      </w:r>
      <w:r w:rsidRPr="00AC25BD">
        <w:rPr>
          <w:rFonts w:ascii="GHEA Grapalat" w:hAnsi="GHEA Grapalat"/>
        </w:rPr>
        <w:t>Отказываться от товара в случае непоставки товара Продавцом в</w:t>
      </w:r>
      <w:r w:rsidR="005250C2" w:rsidRPr="00AC25BD">
        <w:rPr>
          <w:rFonts w:ascii="Courier New" w:hAnsi="Courier New" w:cs="Courier New"/>
          <w:lang w:val="en-US"/>
        </w:rPr>
        <w:t> </w:t>
      </w:r>
      <w:r w:rsidRPr="00AC25BD">
        <w:rPr>
          <w:rFonts w:ascii="GHEA Grapalat" w:hAnsi="GHEA Grapalat"/>
        </w:rPr>
        <w:t>установленный договором срок, если сроки поставки были нарушены более чем на ______</w:t>
      </w:r>
      <w:r w:rsidR="00F15CED" w:rsidRPr="00AC25BD">
        <w:rPr>
          <w:rFonts w:ascii="GHEA Grapalat" w:hAnsi="GHEA Grapalat"/>
        </w:rPr>
        <w:t>__________</w:t>
      </w:r>
      <w:r w:rsidR="00EC165E" w:rsidRPr="00AC25BD">
        <w:rPr>
          <w:rFonts w:ascii="GHEA Grapalat" w:hAnsi="GHEA Grapalat"/>
        </w:rPr>
        <w:t>__</w:t>
      </w:r>
      <w:r w:rsidR="00F15CED" w:rsidRPr="00AC25BD">
        <w:rPr>
          <w:rFonts w:ascii="GHEA Grapalat" w:hAnsi="GHEA Grapalat"/>
        </w:rPr>
        <w:t>__</w:t>
      </w:r>
      <w:r w:rsidRPr="00AC25BD">
        <w:rPr>
          <w:rFonts w:ascii="GHEA Grapalat" w:hAnsi="GHEA Grapalat"/>
        </w:rPr>
        <w:t>__ дней.</w:t>
      </w:r>
    </w:p>
    <w:p w:rsidR="00071D1C" w:rsidRPr="00AC25BD" w:rsidRDefault="00071D1C" w:rsidP="00B46D58">
      <w:pPr>
        <w:widowControl w:val="0"/>
        <w:tabs>
          <w:tab w:val="left" w:pos="1276"/>
        </w:tabs>
        <w:spacing w:after="160"/>
        <w:ind w:firstLine="567"/>
        <w:jc w:val="both"/>
        <w:rPr>
          <w:rFonts w:ascii="GHEA Grapalat" w:hAnsi="GHEA Grapalat"/>
        </w:rPr>
      </w:pPr>
      <w:r w:rsidRPr="00AC25BD">
        <w:rPr>
          <w:rFonts w:ascii="GHEA Grapalat" w:hAnsi="GHEA Grapalat"/>
        </w:rPr>
        <w:t>2.1.</w:t>
      </w:r>
      <w:r w:rsidR="009D71F8" w:rsidRPr="00AC25BD">
        <w:rPr>
          <w:rFonts w:ascii="GHEA Grapalat" w:hAnsi="GHEA Grapalat"/>
        </w:rPr>
        <w:t>2.</w:t>
      </w:r>
      <w:r w:rsidR="009D71F8" w:rsidRPr="00AC25BD">
        <w:rPr>
          <w:rFonts w:ascii="GHEA Grapalat" w:hAnsi="GHEA Grapalat"/>
        </w:rPr>
        <w:tab/>
      </w:r>
      <w:r w:rsidRPr="00AC25BD">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AC25BD" w:rsidRDefault="00071D1C" w:rsidP="00B46D58">
      <w:pPr>
        <w:widowControl w:val="0"/>
        <w:tabs>
          <w:tab w:val="left" w:pos="1134"/>
        </w:tabs>
        <w:spacing w:after="160"/>
        <w:ind w:firstLine="567"/>
        <w:jc w:val="both"/>
        <w:rPr>
          <w:rFonts w:ascii="GHEA Grapalat" w:hAnsi="GHEA Grapalat"/>
        </w:rPr>
      </w:pPr>
      <w:r w:rsidRPr="00AC25BD">
        <w:rPr>
          <w:rFonts w:ascii="GHEA Grapalat" w:hAnsi="GHEA Grapalat"/>
        </w:rPr>
        <w:t>а)</w:t>
      </w:r>
      <w:r w:rsidR="005250C2" w:rsidRPr="00AC25BD">
        <w:rPr>
          <w:rFonts w:ascii="GHEA Grapalat" w:hAnsi="GHEA Grapalat"/>
        </w:rPr>
        <w:tab/>
      </w:r>
      <w:r w:rsidRPr="00AC25BD">
        <w:rPr>
          <w:rFonts w:ascii="GHEA Grapalat" w:hAnsi="GHEA Grapalat"/>
        </w:rPr>
        <w:t>требовать возмещения расходов, произведенных им по причине ненадлежащего качества товара;</w:t>
      </w:r>
    </w:p>
    <w:p w:rsidR="00071D1C" w:rsidRPr="00AC25BD" w:rsidRDefault="00071D1C" w:rsidP="00B46D58">
      <w:pPr>
        <w:widowControl w:val="0"/>
        <w:tabs>
          <w:tab w:val="left" w:pos="1134"/>
        </w:tabs>
        <w:spacing w:after="160"/>
        <w:ind w:firstLine="567"/>
        <w:jc w:val="both"/>
        <w:rPr>
          <w:rFonts w:ascii="GHEA Grapalat" w:hAnsi="GHEA Grapalat"/>
        </w:rPr>
      </w:pPr>
      <w:r w:rsidRPr="00AC25BD">
        <w:rPr>
          <w:rFonts w:ascii="GHEA Grapalat" w:hAnsi="GHEA Grapalat"/>
        </w:rPr>
        <w:lastRenderedPageBreak/>
        <w:t>б)</w:t>
      </w:r>
      <w:r w:rsidR="005250C2" w:rsidRPr="00AC25BD">
        <w:rPr>
          <w:rFonts w:ascii="GHEA Grapalat" w:hAnsi="GHEA Grapalat"/>
        </w:rPr>
        <w:tab/>
      </w:r>
      <w:r w:rsidRPr="00AC25BD">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AC25BD" w:rsidRDefault="00071D1C" w:rsidP="00B46D58">
      <w:pPr>
        <w:widowControl w:val="0"/>
        <w:tabs>
          <w:tab w:val="left" w:pos="1134"/>
        </w:tabs>
        <w:spacing w:after="160"/>
        <w:ind w:firstLine="567"/>
        <w:jc w:val="both"/>
        <w:rPr>
          <w:rFonts w:ascii="GHEA Grapalat" w:hAnsi="GHEA Grapalat"/>
        </w:rPr>
      </w:pPr>
      <w:r w:rsidRPr="00AC25BD">
        <w:rPr>
          <w:rFonts w:ascii="GHEA Grapalat" w:hAnsi="GHEA Grapalat"/>
        </w:rPr>
        <w:t>в)</w:t>
      </w:r>
      <w:r w:rsidR="005250C2" w:rsidRPr="00AC25BD">
        <w:rPr>
          <w:rFonts w:ascii="GHEA Grapalat" w:hAnsi="GHEA Grapalat"/>
        </w:rPr>
        <w:tab/>
      </w:r>
      <w:r w:rsidRPr="00AC25BD">
        <w:rPr>
          <w:rFonts w:ascii="GHEA Grapalat" w:hAnsi="GHEA Grapalat"/>
        </w:rPr>
        <w:t>отказываться от исполнения договора и требовать возврата уплаченной за товар суммы.</w:t>
      </w:r>
    </w:p>
    <w:p w:rsidR="00071D1C" w:rsidRPr="00AC25BD" w:rsidRDefault="00071D1C" w:rsidP="00B46D58">
      <w:pPr>
        <w:widowControl w:val="0"/>
        <w:tabs>
          <w:tab w:val="left" w:pos="1276"/>
        </w:tabs>
        <w:spacing w:after="160"/>
        <w:ind w:firstLine="567"/>
        <w:jc w:val="both"/>
        <w:rPr>
          <w:rFonts w:ascii="GHEA Grapalat" w:hAnsi="GHEA Grapalat"/>
        </w:rPr>
      </w:pPr>
      <w:r w:rsidRPr="00AC25BD">
        <w:rPr>
          <w:rFonts w:ascii="GHEA Grapalat" w:hAnsi="GHEA Grapalat"/>
        </w:rPr>
        <w:t>2.1.</w:t>
      </w:r>
      <w:r w:rsidR="005B2A24" w:rsidRPr="00AC25BD">
        <w:rPr>
          <w:rFonts w:ascii="GHEA Grapalat" w:hAnsi="GHEA Grapalat"/>
        </w:rPr>
        <w:t>3.</w:t>
      </w:r>
      <w:r w:rsidR="005B2A24" w:rsidRPr="00AC25BD">
        <w:rPr>
          <w:rFonts w:ascii="GHEA Grapalat" w:hAnsi="GHEA Grapalat"/>
        </w:rPr>
        <w:tab/>
      </w:r>
      <w:r w:rsidRPr="00AC25BD">
        <w:rPr>
          <w:rFonts w:ascii="GHEA Grapalat" w:hAnsi="GHEA Grapalat"/>
        </w:rPr>
        <w:t xml:space="preserve">Если передан товар в количестве меньше оговоренного в договоре, то: </w:t>
      </w:r>
    </w:p>
    <w:p w:rsidR="00071D1C" w:rsidRPr="00AC25BD" w:rsidRDefault="00071D1C" w:rsidP="00B46D58">
      <w:pPr>
        <w:widowControl w:val="0"/>
        <w:tabs>
          <w:tab w:val="left" w:pos="1134"/>
        </w:tabs>
        <w:spacing w:after="160"/>
        <w:ind w:firstLine="567"/>
        <w:jc w:val="both"/>
        <w:rPr>
          <w:rFonts w:ascii="GHEA Grapalat" w:hAnsi="GHEA Grapalat"/>
        </w:rPr>
      </w:pPr>
      <w:r w:rsidRPr="00AC25BD">
        <w:rPr>
          <w:rFonts w:ascii="GHEA Grapalat" w:hAnsi="GHEA Grapalat"/>
        </w:rPr>
        <w:t>а)</w:t>
      </w:r>
      <w:r w:rsidR="005250C2" w:rsidRPr="00AC25BD">
        <w:rPr>
          <w:rFonts w:ascii="GHEA Grapalat" w:hAnsi="GHEA Grapalat"/>
        </w:rPr>
        <w:tab/>
      </w:r>
      <w:r w:rsidRPr="00AC25BD">
        <w:rPr>
          <w:rFonts w:ascii="GHEA Grapalat" w:hAnsi="GHEA Grapalat"/>
        </w:rPr>
        <w:t>требовать восполнения недопереданного количества</w:t>
      </w:r>
      <w:r w:rsidR="00AA7117" w:rsidRPr="00AC25BD">
        <w:rPr>
          <w:rFonts w:ascii="GHEA Grapalat" w:hAnsi="GHEA Grapalat"/>
        </w:rPr>
        <w:t xml:space="preserve"> </w:t>
      </w:r>
      <w:r w:rsidRPr="00AC25BD">
        <w:rPr>
          <w:rFonts w:ascii="GHEA Grapalat" w:hAnsi="GHEA Grapalat"/>
        </w:rPr>
        <w:t>товара;</w:t>
      </w:r>
    </w:p>
    <w:p w:rsidR="00071D1C" w:rsidRPr="00AC25BD" w:rsidRDefault="00071D1C" w:rsidP="00B46D58">
      <w:pPr>
        <w:widowControl w:val="0"/>
        <w:tabs>
          <w:tab w:val="left" w:pos="1134"/>
        </w:tabs>
        <w:spacing w:after="160"/>
        <w:ind w:firstLine="567"/>
        <w:jc w:val="both"/>
        <w:rPr>
          <w:rFonts w:ascii="GHEA Grapalat" w:hAnsi="GHEA Grapalat"/>
        </w:rPr>
      </w:pPr>
      <w:r w:rsidRPr="00AC25BD">
        <w:rPr>
          <w:rFonts w:ascii="GHEA Grapalat" w:hAnsi="GHEA Grapalat"/>
        </w:rPr>
        <w:t>б)</w:t>
      </w:r>
      <w:r w:rsidR="005250C2" w:rsidRPr="00AC25BD">
        <w:rPr>
          <w:rFonts w:ascii="GHEA Grapalat" w:hAnsi="GHEA Grapalat"/>
        </w:rPr>
        <w:tab/>
      </w:r>
      <w:r w:rsidRPr="00AC25BD">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AC25BD" w:rsidRDefault="00071D1C" w:rsidP="00B46D58">
      <w:pPr>
        <w:widowControl w:val="0"/>
        <w:tabs>
          <w:tab w:val="left" w:pos="1276"/>
        </w:tabs>
        <w:spacing w:after="160"/>
        <w:ind w:firstLine="567"/>
        <w:jc w:val="both"/>
        <w:rPr>
          <w:rFonts w:ascii="GHEA Grapalat" w:hAnsi="GHEA Grapalat"/>
        </w:rPr>
      </w:pPr>
      <w:r w:rsidRPr="00AC25BD">
        <w:rPr>
          <w:rFonts w:ascii="GHEA Grapalat" w:hAnsi="GHEA Grapalat"/>
        </w:rPr>
        <w:t>2.1.4</w:t>
      </w:r>
      <w:r w:rsidR="005250C2" w:rsidRPr="00AC25BD">
        <w:rPr>
          <w:rFonts w:ascii="GHEA Grapalat" w:hAnsi="GHEA Grapalat"/>
        </w:rPr>
        <w:t>.</w:t>
      </w:r>
      <w:r w:rsidR="005250C2" w:rsidRPr="00AC25BD">
        <w:rPr>
          <w:rFonts w:ascii="GHEA Grapalat" w:hAnsi="GHEA Grapalat"/>
        </w:rPr>
        <w:tab/>
      </w:r>
      <w:r w:rsidRPr="00AC25BD">
        <w:rPr>
          <w:rFonts w:ascii="GHEA Grapalat" w:hAnsi="GHEA Grapalat"/>
        </w:rPr>
        <w:t>Если передан товар с нарушением условия его вида, по своему усмотрению:</w:t>
      </w:r>
    </w:p>
    <w:p w:rsidR="00071D1C" w:rsidRPr="00AC25BD" w:rsidRDefault="00071D1C" w:rsidP="00B46D58">
      <w:pPr>
        <w:widowControl w:val="0"/>
        <w:tabs>
          <w:tab w:val="left" w:pos="1134"/>
        </w:tabs>
        <w:spacing w:after="160"/>
        <w:ind w:firstLine="567"/>
        <w:jc w:val="both"/>
        <w:rPr>
          <w:rFonts w:ascii="GHEA Grapalat" w:hAnsi="GHEA Grapalat"/>
        </w:rPr>
      </w:pPr>
      <w:r w:rsidRPr="00AC25BD">
        <w:rPr>
          <w:rFonts w:ascii="GHEA Grapalat" w:hAnsi="GHEA Grapalat"/>
        </w:rPr>
        <w:t>а)</w:t>
      </w:r>
      <w:r w:rsidR="005250C2" w:rsidRPr="00AC25BD">
        <w:rPr>
          <w:rFonts w:ascii="GHEA Grapalat" w:hAnsi="GHEA Grapalat"/>
        </w:rPr>
        <w:tab/>
      </w:r>
      <w:r w:rsidRPr="00AC25BD">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AC25BD" w:rsidRDefault="00071D1C" w:rsidP="00B46D58">
      <w:pPr>
        <w:widowControl w:val="0"/>
        <w:tabs>
          <w:tab w:val="left" w:pos="1134"/>
        </w:tabs>
        <w:spacing w:after="160"/>
        <w:ind w:firstLine="567"/>
        <w:jc w:val="both"/>
        <w:rPr>
          <w:rFonts w:ascii="GHEA Grapalat" w:hAnsi="GHEA Grapalat"/>
        </w:rPr>
      </w:pPr>
      <w:r w:rsidRPr="00AC25BD">
        <w:rPr>
          <w:rFonts w:ascii="GHEA Grapalat" w:hAnsi="GHEA Grapalat"/>
        </w:rPr>
        <w:t>б)</w:t>
      </w:r>
      <w:r w:rsidR="005250C2" w:rsidRPr="00AC25BD">
        <w:rPr>
          <w:rFonts w:ascii="GHEA Grapalat" w:hAnsi="GHEA Grapalat"/>
        </w:rPr>
        <w:tab/>
      </w:r>
      <w:r w:rsidRPr="00AC25BD">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AC25BD" w:rsidRDefault="00071D1C" w:rsidP="00B46D58">
      <w:pPr>
        <w:widowControl w:val="0"/>
        <w:tabs>
          <w:tab w:val="left" w:pos="1134"/>
        </w:tabs>
        <w:spacing w:after="160"/>
        <w:ind w:firstLine="567"/>
        <w:jc w:val="both"/>
        <w:rPr>
          <w:rFonts w:ascii="GHEA Grapalat" w:hAnsi="GHEA Grapalat"/>
        </w:rPr>
      </w:pPr>
      <w:r w:rsidRPr="00AC25BD">
        <w:rPr>
          <w:rFonts w:ascii="GHEA Grapalat" w:hAnsi="GHEA Grapalat"/>
        </w:rPr>
        <w:t>в)</w:t>
      </w:r>
      <w:r w:rsidR="005250C2" w:rsidRPr="00AC25BD">
        <w:rPr>
          <w:rFonts w:ascii="GHEA Grapalat" w:hAnsi="GHEA Grapalat"/>
        </w:rPr>
        <w:tab/>
      </w:r>
      <w:r w:rsidRPr="00AC25BD">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AC25BD">
        <w:rPr>
          <w:rFonts w:ascii="Courier New" w:hAnsi="Courier New" w:cs="Courier New"/>
          <w:lang w:val="en-US"/>
        </w:rPr>
        <w:t> </w:t>
      </w:r>
      <w:r w:rsidRPr="00AC25BD">
        <w:rPr>
          <w:rFonts w:ascii="GHEA Grapalat" w:hAnsi="GHEA Grapalat"/>
        </w:rPr>
        <w:t>виду.</w:t>
      </w:r>
    </w:p>
    <w:p w:rsidR="009E45F3" w:rsidRPr="00AC25BD" w:rsidRDefault="00071D1C" w:rsidP="00B46D58">
      <w:pPr>
        <w:widowControl w:val="0"/>
        <w:tabs>
          <w:tab w:val="left" w:pos="1276"/>
        </w:tabs>
        <w:spacing w:after="160"/>
        <w:ind w:firstLine="567"/>
        <w:jc w:val="both"/>
        <w:rPr>
          <w:rFonts w:ascii="GHEA Grapalat" w:hAnsi="GHEA Grapalat"/>
        </w:rPr>
      </w:pPr>
      <w:r w:rsidRPr="00AC25BD">
        <w:rPr>
          <w:rFonts w:ascii="GHEA Grapalat" w:hAnsi="GHEA Grapalat"/>
        </w:rPr>
        <w:t>2.1.</w:t>
      </w:r>
      <w:r w:rsidR="003A734A" w:rsidRPr="00AC25BD">
        <w:rPr>
          <w:rFonts w:ascii="GHEA Grapalat" w:hAnsi="GHEA Grapalat"/>
        </w:rPr>
        <w:t>5.</w:t>
      </w:r>
      <w:r w:rsidR="003A734A" w:rsidRPr="00AC25BD">
        <w:rPr>
          <w:rFonts w:ascii="GHEA Grapalat" w:hAnsi="GHEA Grapalat"/>
        </w:rPr>
        <w:tab/>
      </w:r>
      <w:r w:rsidRPr="00AC25BD">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AC25BD" w:rsidRDefault="00071D1C" w:rsidP="00B46D58">
      <w:pPr>
        <w:widowControl w:val="0"/>
        <w:tabs>
          <w:tab w:val="left" w:pos="1276"/>
        </w:tabs>
        <w:spacing w:after="160"/>
        <w:ind w:firstLine="567"/>
        <w:jc w:val="both"/>
        <w:rPr>
          <w:rFonts w:ascii="GHEA Grapalat" w:hAnsi="GHEA Grapalat"/>
        </w:rPr>
      </w:pPr>
      <w:r w:rsidRPr="00AC25BD">
        <w:rPr>
          <w:rFonts w:ascii="GHEA Grapalat" w:hAnsi="GHEA Grapalat"/>
        </w:rPr>
        <w:t>2.1.</w:t>
      </w:r>
      <w:r w:rsidR="00AC30D5" w:rsidRPr="00AC25BD">
        <w:rPr>
          <w:rFonts w:ascii="GHEA Grapalat" w:hAnsi="GHEA Grapalat"/>
        </w:rPr>
        <w:t>6.</w:t>
      </w:r>
      <w:r w:rsidR="00AC30D5" w:rsidRPr="00AC25BD">
        <w:rPr>
          <w:rFonts w:ascii="GHEA Grapalat" w:hAnsi="GHEA Grapalat"/>
        </w:rPr>
        <w:tab/>
      </w:r>
      <w:r w:rsidRPr="00AC25BD">
        <w:rPr>
          <w:rFonts w:ascii="GHEA Grapalat" w:hAnsi="GHEA Grapalat"/>
        </w:rPr>
        <w:t>Требовать у Продавца возмещения убытков, если Покупатель в</w:t>
      </w:r>
      <w:r w:rsidR="005250C2" w:rsidRPr="00AC25BD">
        <w:rPr>
          <w:rFonts w:ascii="Courier New" w:hAnsi="Courier New" w:cs="Courier New"/>
          <w:lang w:val="en-US"/>
        </w:rPr>
        <w:t> </w:t>
      </w:r>
      <w:r w:rsidRPr="00AC25BD">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AC25BD" w:rsidRDefault="00071D1C" w:rsidP="00B46D58">
      <w:pPr>
        <w:widowControl w:val="0"/>
        <w:tabs>
          <w:tab w:val="left" w:pos="1276"/>
        </w:tabs>
        <w:spacing w:after="160"/>
        <w:ind w:firstLine="567"/>
        <w:jc w:val="both"/>
        <w:rPr>
          <w:rFonts w:ascii="GHEA Grapalat" w:hAnsi="GHEA Grapalat"/>
        </w:rPr>
      </w:pPr>
      <w:r w:rsidRPr="00AC25BD">
        <w:rPr>
          <w:rFonts w:ascii="GHEA Grapalat" w:hAnsi="GHEA Grapalat"/>
        </w:rPr>
        <w:t>2.1.</w:t>
      </w:r>
      <w:r w:rsidR="00AC30D5" w:rsidRPr="00AC25BD">
        <w:rPr>
          <w:rFonts w:ascii="GHEA Grapalat" w:hAnsi="GHEA Grapalat"/>
        </w:rPr>
        <w:t>7.</w:t>
      </w:r>
      <w:r w:rsidR="00AC30D5" w:rsidRPr="00AC25BD">
        <w:rPr>
          <w:rFonts w:ascii="GHEA Grapalat" w:hAnsi="GHEA Grapalat"/>
        </w:rPr>
        <w:tab/>
      </w:r>
      <w:r w:rsidRPr="00AC25BD">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AC25BD" w:rsidRDefault="00071D1C" w:rsidP="00B46D58">
      <w:pPr>
        <w:widowControl w:val="0"/>
        <w:tabs>
          <w:tab w:val="left" w:pos="1276"/>
        </w:tabs>
        <w:spacing w:after="160"/>
        <w:ind w:firstLine="567"/>
        <w:jc w:val="both"/>
        <w:rPr>
          <w:rFonts w:ascii="GHEA Grapalat" w:hAnsi="GHEA Grapalat"/>
        </w:rPr>
      </w:pPr>
      <w:r w:rsidRPr="00AC25BD">
        <w:rPr>
          <w:rFonts w:ascii="GHEA Grapalat" w:hAnsi="GHEA Grapalat"/>
        </w:rPr>
        <w:t>2.1.7.</w:t>
      </w:r>
      <w:r w:rsidR="009D71F8" w:rsidRPr="00AC25BD">
        <w:rPr>
          <w:rFonts w:ascii="GHEA Grapalat" w:hAnsi="GHEA Grapalat"/>
        </w:rPr>
        <w:t>1.</w:t>
      </w:r>
      <w:r w:rsidR="009D71F8" w:rsidRPr="00AC25BD">
        <w:rPr>
          <w:rFonts w:ascii="GHEA Grapalat" w:hAnsi="GHEA Grapalat"/>
        </w:rPr>
        <w:tab/>
      </w:r>
      <w:r w:rsidRPr="00AC25BD">
        <w:rPr>
          <w:rFonts w:ascii="GHEA Grapalat" w:hAnsi="GHEA Grapalat"/>
        </w:rPr>
        <w:t>Нарушение договора Продавцом считается существенным, если:</w:t>
      </w:r>
    </w:p>
    <w:p w:rsidR="00071D1C" w:rsidRPr="00AC25BD" w:rsidRDefault="00071D1C" w:rsidP="00B46D58">
      <w:pPr>
        <w:widowControl w:val="0"/>
        <w:tabs>
          <w:tab w:val="left" w:pos="1134"/>
        </w:tabs>
        <w:spacing w:after="160"/>
        <w:ind w:firstLine="567"/>
        <w:jc w:val="both"/>
        <w:rPr>
          <w:rFonts w:ascii="GHEA Grapalat" w:hAnsi="GHEA Grapalat"/>
        </w:rPr>
      </w:pPr>
      <w:r w:rsidRPr="00AC25BD">
        <w:rPr>
          <w:rFonts w:ascii="GHEA Grapalat" w:hAnsi="GHEA Grapalat"/>
        </w:rPr>
        <w:t>а)</w:t>
      </w:r>
      <w:r w:rsidR="005250C2" w:rsidRPr="00AC25BD">
        <w:rPr>
          <w:rFonts w:ascii="GHEA Grapalat" w:hAnsi="GHEA Grapalat"/>
        </w:rPr>
        <w:tab/>
      </w:r>
      <w:r w:rsidRPr="00AC25BD">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AC25BD" w:rsidRDefault="00071D1C" w:rsidP="00B46D58">
      <w:pPr>
        <w:widowControl w:val="0"/>
        <w:tabs>
          <w:tab w:val="left" w:pos="1134"/>
        </w:tabs>
        <w:spacing w:after="160"/>
        <w:ind w:firstLine="567"/>
        <w:jc w:val="both"/>
        <w:rPr>
          <w:rFonts w:ascii="GHEA Grapalat" w:hAnsi="GHEA Grapalat"/>
        </w:rPr>
      </w:pPr>
      <w:r w:rsidRPr="00AC25BD">
        <w:rPr>
          <w:rFonts w:ascii="GHEA Grapalat" w:hAnsi="GHEA Grapalat"/>
        </w:rPr>
        <w:t>б)</w:t>
      </w:r>
      <w:r w:rsidR="005250C2" w:rsidRPr="00AC25BD">
        <w:rPr>
          <w:rFonts w:ascii="GHEA Grapalat" w:hAnsi="GHEA Grapalat"/>
        </w:rPr>
        <w:tab/>
      </w:r>
      <w:r w:rsidRPr="00AC25BD">
        <w:rPr>
          <w:rFonts w:ascii="GHEA Grapalat" w:hAnsi="GHEA Grapalat"/>
        </w:rPr>
        <w:t>сроки поставки товара нарушены более чем на ____</w:t>
      </w:r>
      <w:r w:rsidR="00786A78" w:rsidRPr="00AC25BD">
        <w:rPr>
          <w:rFonts w:ascii="GHEA Grapalat" w:hAnsi="GHEA Grapalat"/>
        </w:rPr>
        <w:t>_________</w:t>
      </w:r>
      <w:r w:rsidRPr="00AC25BD">
        <w:rPr>
          <w:rFonts w:ascii="GHEA Grapalat" w:hAnsi="GHEA Grapalat"/>
        </w:rPr>
        <w:t>___ дней;</w:t>
      </w:r>
    </w:p>
    <w:p w:rsidR="00071D1C" w:rsidRPr="00AC25BD" w:rsidRDefault="00071D1C" w:rsidP="00B46D58">
      <w:pPr>
        <w:widowControl w:val="0"/>
        <w:tabs>
          <w:tab w:val="left" w:pos="1276"/>
        </w:tabs>
        <w:spacing w:after="160"/>
        <w:ind w:firstLine="567"/>
        <w:jc w:val="both"/>
        <w:rPr>
          <w:rFonts w:ascii="GHEA Grapalat" w:hAnsi="GHEA Grapalat"/>
        </w:rPr>
      </w:pPr>
      <w:r w:rsidRPr="00AC25BD">
        <w:rPr>
          <w:rFonts w:ascii="GHEA Grapalat" w:hAnsi="GHEA Grapalat"/>
        </w:rPr>
        <w:lastRenderedPageBreak/>
        <w:t>2.1.</w:t>
      </w:r>
      <w:r w:rsidR="006E15CD" w:rsidRPr="00AC25BD">
        <w:rPr>
          <w:rFonts w:ascii="GHEA Grapalat" w:hAnsi="GHEA Grapalat"/>
        </w:rPr>
        <w:t>8.</w:t>
      </w:r>
      <w:r w:rsidR="006E15CD" w:rsidRPr="00AC25BD">
        <w:rPr>
          <w:rFonts w:ascii="GHEA Grapalat" w:hAnsi="GHEA Grapalat"/>
        </w:rPr>
        <w:tab/>
      </w:r>
      <w:r w:rsidRPr="00AC25BD">
        <w:rPr>
          <w:rFonts w:ascii="GHEA Grapalat" w:hAnsi="GHEA Grapalat"/>
        </w:rPr>
        <w:t>Осматривать товар и незамедлительно уведомлять Продавца о</w:t>
      </w:r>
      <w:r w:rsidR="005250C2" w:rsidRPr="00AC25BD">
        <w:rPr>
          <w:rFonts w:ascii="Courier New" w:hAnsi="Courier New" w:cs="Courier New"/>
          <w:lang w:val="en-US"/>
        </w:rPr>
        <w:t> </w:t>
      </w:r>
      <w:r w:rsidRPr="00AC25BD">
        <w:rPr>
          <w:rFonts w:ascii="GHEA Grapalat" w:hAnsi="GHEA Grapalat"/>
        </w:rPr>
        <w:t>выявленных дефектах.</w:t>
      </w:r>
    </w:p>
    <w:p w:rsidR="00071D1C" w:rsidRPr="00AC25BD" w:rsidRDefault="00071D1C" w:rsidP="00B46D58">
      <w:pPr>
        <w:widowControl w:val="0"/>
        <w:tabs>
          <w:tab w:val="left" w:pos="1134"/>
        </w:tabs>
        <w:spacing w:after="160"/>
        <w:ind w:firstLine="567"/>
        <w:jc w:val="both"/>
        <w:rPr>
          <w:rFonts w:ascii="GHEA Grapalat" w:hAnsi="GHEA Grapalat"/>
          <w:b/>
        </w:rPr>
      </w:pPr>
      <w:r w:rsidRPr="00AC25BD">
        <w:rPr>
          <w:rFonts w:ascii="GHEA Grapalat" w:hAnsi="GHEA Grapalat"/>
          <w:b/>
        </w:rPr>
        <w:t>2.</w:t>
      </w:r>
      <w:r w:rsidR="009D71F8" w:rsidRPr="00AC25BD">
        <w:rPr>
          <w:rFonts w:ascii="GHEA Grapalat" w:hAnsi="GHEA Grapalat"/>
          <w:b/>
        </w:rPr>
        <w:t>2.</w:t>
      </w:r>
      <w:r w:rsidR="009D71F8" w:rsidRPr="00AC25BD">
        <w:rPr>
          <w:rFonts w:ascii="GHEA Grapalat" w:hAnsi="GHEA Grapalat"/>
          <w:b/>
        </w:rPr>
        <w:tab/>
      </w:r>
      <w:r w:rsidRPr="00AC25BD">
        <w:rPr>
          <w:rFonts w:ascii="GHEA Grapalat" w:hAnsi="GHEA Grapalat"/>
          <w:b/>
        </w:rPr>
        <w:t>Покупатель обязан:</w:t>
      </w:r>
    </w:p>
    <w:p w:rsidR="00071D1C" w:rsidRPr="00AC25BD" w:rsidRDefault="00071D1C" w:rsidP="00B46D58">
      <w:pPr>
        <w:widowControl w:val="0"/>
        <w:tabs>
          <w:tab w:val="left" w:pos="1276"/>
        </w:tabs>
        <w:spacing w:after="160"/>
        <w:ind w:firstLine="567"/>
        <w:jc w:val="both"/>
        <w:rPr>
          <w:rFonts w:ascii="GHEA Grapalat" w:hAnsi="GHEA Grapalat"/>
        </w:rPr>
      </w:pPr>
      <w:r w:rsidRPr="00AC25BD">
        <w:rPr>
          <w:rFonts w:ascii="GHEA Grapalat" w:hAnsi="GHEA Grapalat"/>
        </w:rPr>
        <w:t>2.2.</w:t>
      </w:r>
      <w:r w:rsidR="009D71F8" w:rsidRPr="00AC25BD">
        <w:rPr>
          <w:rFonts w:ascii="GHEA Grapalat" w:hAnsi="GHEA Grapalat"/>
        </w:rPr>
        <w:t>1.</w:t>
      </w:r>
      <w:r w:rsidR="009D71F8" w:rsidRPr="00AC25BD">
        <w:rPr>
          <w:rFonts w:ascii="GHEA Grapalat" w:hAnsi="GHEA Grapalat"/>
        </w:rPr>
        <w:tab/>
      </w:r>
      <w:r w:rsidRPr="00AC25BD">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AC25BD" w:rsidRDefault="00071D1C" w:rsidP="00B46D58">
      <w:pPr>
        <w:widowControl w:val="0"/>
        <w:tabs>
          <w:tab w:val="left" w:pos="1276"/>
        </w:tabs>
        <w:spacing w:after="160"/>
        <w:ind w:firstLine="567"/>
        <w:jc w:val="both"/>
        <w:rPr>
          <w:rFonts w:ascii="GHEA Grapalat" w:hAnsi="GHEA Grapalat"/>
        </w:rPr>
      </w:pPr>
      <w:r w:rsidRPr="00AC25BD">
        <w:rPr>
          <w:rFonts w:ascii="GHEA Grapalat" w:hAnsi="GHEA Grapalat"/>
        </w:rPr>
        <w:t>2.2.</w:t>
      </w:r>
      <w:r w:rsidR="009D71F8" w:rsidRPr="00AC25BD">
        <w:rPr>
          <w:rFonts w:ascii="GHEA Grapalat" w:hAnsi="GHEA Grapalat"/>
        </w:rPr>
        <w:t>2.</w:t>
      </w:r>
      <w:r w:rsidR="009D71F8" w:rsidRPr="00AC25BD">
        <w:rPr>
          <w:rFonts w:ascii="GHEA Grapalat" w:hAnsi="GHEA Grapalat"/>
        </w:rPr>
        <w:tab/>
      </w:r>
      <w:r w:rsidRPr="00AC25BD">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AC25BD" w:rsidRDefault="00071D1C" w:rsidP="00B46D58">
      <w:pPr>
        <w:widowControl w:val="0"/>
        <w:tabs>
          <w:tab w:val="left" w:pos="1276"/>
        </w:tabs>
        <w:spacing w:after="160"/>
        <w:ind w:firstLine="567"/>
        <w:jc w:val="both"/>
        <w:rPr>
          <w:rFonts w:ascii="GHEA Grapalat" w:hAnsi="GHEA Grapalat"/>
        </w:rPr>
      </w:pPr>
      <w:r w:rsidRPr="00AC25BD">
        <w:rPr>
          <w:rFonts w:ascii="GHEA Grapalat" w:hAnsi="GHEA Grapalat"/>
        </w:rPr>
        <w:t>2.2.</w:t>
      </w:r>
      <w:r w:rsidR="005B2A24" w:rsidRPr="00AC25BD">
        <w:rPr>
          <w:rFonts w:ascii="GHEA Grapalat" w:hAnsi="GHEA Grapalat"/>
        </w:rPr>
        <w:t>3.</w:t>
      </w:r>
      <w:r w:rsidR="005B2A24" w:rsidRPr="00AC25BD">
        <w:rPr>
          <w:rFonts w:ascii="GHEA Grapalat" w:hAnsi="GHEA Grapalat"/>
        </w:rPr>
        <w:tab/>
      </w:r>
      <w:r w:rsidRPr="00AC25BD">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AC25BD" w:rsidRDefault="00071D1C" w:rsidP="00B46D58">
      <w:pPr>
        <w:widowControl w:val="0"/>
        <w:tabs>
          <w:tab w:val="left" w:pos="1276"/>
        </w:tabs>
        <w:spacing w:after="160"/>
        <w:ind w:firstLine="567"/>
        <w:jc w:val="both"/>
        <w:rPr>
          <w:rFonts w:ascii="GHEA Grapalat" w:hAnsi="GHEA Grapalat"/>
        </w:rPr>
      </w:pPr>
      <w:r w:rsidRPr="00AC25BD">
        <w:rPr>
          <w:rFonts w:ascii="GHEA Grapalat" w:hAnsi="GHEA Grapalat"/>
        </w:rPr>
        <w:t>2.2.</w:t>
      </w:r>
      <w:r w:rsidR="00552934" w:rsidRPr="00AC25BD">
        <w:rPr>
          <w:rFonts w:ascii="GHEA Grapalat" w:hAnsi="GHEA Grapalat"/>
        </w:rPr>
        <w:t>4.</w:t>
      </w:r>
      <w:r w:rsidR="00552934" w:rsidRPr="00AC25BD">
        <w:rPr>
          <w:rFonts w:ascii="GHEA Grapalat" w:hAnsi="GHEA Grapalat"/>
        </w:rPr>
        <w:tab/>
      </w:r>
      <w:r w:rsidRPr="00AC25BD">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AC25BD" w:rsidRDefault="00071D1C" w:rsidP="00B46D58">
      <w:pPr>
        <w:widowControl w:val="0"/>
        <w:tabs>
          <w:tab w:val="left" w:pos="1276"/>
        </w:tabs>
        <w:spacing w:after="160"/>
        <w:ind w:firstLine="567"/>
        <w:jc w:val="both"/>
        <w:rPr>
          <w:rFonts w:ascii="GHEA Grapalat" w:hAnsi="GHEA Grapalat"/>
        </w:rPr>
      </w:pPr>
      <w:r w:rsidRPr="00AC25BD">
        <w:rPr>
          <w:rFonts w:ascii="GHEA Grapalat" w:hAnsi="GHEA Grapalat"/>
        </w:rPr>
        <w:t>2.2.</w:t>
      </w:r>
      <w:r w:rsidR="003A734A" w:rsidRPr="00AC25BD">
        <w:rPr>
          <w:rFonts w:ascii="GHEA Grapalat" w:hAnsi="GHEA Grapalat"/>
        </w:rPr>
        <w:t>5.</w:t>
      </w:r>
      <w:r w:rsidR="003A734A" w:rsidRPr="00AC25BD">
        <w:rPr>
          <w:rFonts w:ascii="GHEA Grapalat" w:hAnsi="GHEA Grapalat"/>
        </w:rPr>
        <w:tab/>
      </w:r>
      <w:r w:rsidRPr="00AC25BD">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AC25BD" w:rsidRDefault="00071D1C" w:rsidP="00B46D58">
      <w:pPr>
        <w:widowControl w:val="0"/>
        <w:tabs>
          <w:tab w:val="left" w:pos="1276"/>
        </w:tabs>
        <w:spacing w:after="160"/>
        <w:ind w:firstLine="567"/>
        <w:jc w:val="both"/>
        <w:rPr>
          <w:rFonts w:ascii="GHEA Grapalat" w:hAnsi="GHEA Grapalat"/>
          <w:b/>
        </w:rPr>
      </w:pPr>
      <w:r w:rsidRPr="00AC25BD">
        <w:rPr>
          <w:rFonts w:ascii="GHEA Grapalat" w:hAnsi="GHEA Grapalat"/>
          <w:b/>
        </w:rPr>
        <w:t>2.</w:t>
      </w:r>
      <w:r w:rsidR="005B2A24" w:rsidRPr="00AC25BD">
        <w:rPr>
          <w:rFonts w:ascii="GHEA Grapalat" w:hAnsi="GHEA Grapalat"/>
          <w:b/>
        </w:rPr>
        <w:t>3.</w:t>
      </w:r>
      <w:r w:rsidR="005B2A24" w:rsidRPr="00AC25BD">
        <w:rPr>
          <w:rFonts w:ascii="GHEA Grapalat" w:hAnsi="GHEA Grapalat"/>
          <w:b/>
        </w:rPr>
        <w:tab/>
      </w:r>
      <w:r w:rsidRPr="00AC25BD">
        <w:rPr>
          <w:rFonts w:ascii="GHEA Grapalat" w:hAnsi="GHEA Grapalat"/>
          <w:b/>
        </w:rPr>
        <w:t>Продавец имеет право:</w:t>
      </w:r>
    </w:p>
    <w:p w:rsidR="00071D1C" w:rsidRPr="00AC25BD" w:rsidRDefault="00071D1C" w:rsidP="00B46D58">
      <w:pPr>
        <w:widowControl w:val="0"/>
        <w:tabs>
          <w:tab w:val="left" w:pos="1276"/>
        </w:tabs>
        <w:spacing w:after="160"/>
        <w:ind w:firstLine="567"/>
        <w:jc w:val="both"/>
        <w:rPr>
          <w:rFonts w:ascii="GHEA Grapalat" w:hAnsi="GHEA Grapalat"/>
        </w:rPr>
      </w:pPr>
      <w:r w:rsidRPr="00AC25BD">
        <w:rPr>
          <w:rFonts w:ascii="GHEA Grapalat" w:hAnsi="GHEA Grapalat"/>
        </w:rPr>
        <w:t>2.3.</w:t>
      </w:r>
      <w:r w:rsidR="009D71F8" w:rsidRPr="00AC25BD">
        <w:rPr>
          <w:rFonts w:ascii="GHEA Grapalat" w:hAnsi="GHEA Grapalat"/>
        </w:rPr>
        <w:t>1.</w:t>
      </w:r>
      <w:r w:rsidR="009D71F8" w:rsidRPr="00AC25BD">
        <w:rPr>
          <w:rFonts w:ascii="GHEA Grapalat" w:hAnsi="GHEA Grapalat"/>
        </w:rPr>
        <w:tab/>
      </w:r>
      <w:r w:rsidRPr="00AC25BD">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AC25BD" w:rsidRDefault="00071D1C" w:rsidP="00B46D58">
      <w:pPr>
        <w:widowControl w:val="0"/>
        <w:tabs>
          <w:tab w:val="left" w:pos="1276"/>
        </w:tabs>
        <w:spacing w:after="160"/>
        <w:ind w:firstLine="567"/>
        <w:jc w:val="both"/>
        <w:rPr>
          <w:rFonts w:ascii="GHEA Grapalat" w:hAnsi="GHEA Grapalat"/>
        </w:rPr>
      </w:pPr>
      <w:r w:rsidRPr="00AC25BD">
        <w:rPr>
          <w:rFonts w:ascii="GHEA Grapalat" w:hAnsi="GHEA Grapalat"/>
        </w:rPr>
        <w:t>2.3.</w:t>
      </w:r>
      <w:r w:rsidR="009D71F8" w:rsidRPr="00AC25BD">
        <w:rPr>
          <w:rFonts w:ascii="GHEA Grapalat" w:hAnsi="GHEA Grapalat"/>
        </w:rPr>
        <w:t>2.</w:t>
      </w:r>
      <w:r w:rsidR="009D71F8" w:rsidRPr="00AC25BD">
        <w:rPr>
          <w:rFonts w:ascii="GHEA Grapalat" w:hAnsi="GHEA Grapalat"/>
        </w:rPr>
        <w:tab/>
      </w:r>
      <w:r w:rsidRPr="00AC25BD">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AC25BD" w:rsidRDefault="00071D1C" w:rsidP="00B46D58">
      <w:pPr>
        <w:widowControl w:val="0"/>
        <w:tabs>
          <w:tab w:val="left" w:pos="1276"/>
        </w:tabs>
        <w:spacing w:after="160"/>
        <w:ind w:firstLine="567"/>
        <w:jc w:val="both"/>
        <w:rPr>
          <w:rFonts w:ascii="GHEA Grapalat" w:hAnsi="GHEA Grapalat"/>
        </w:rPr>
      </w:pPr>
      <w:r w:rsidRPr="00AC25BD">
        <w:rPr>
          <w:rFonts w:ascii="GHEA Grapalat" w:hAnsi="GHEA Grapalat"/>
        </w:rPr>
        <w:t>2.3.</w:t>
      </w:r>
      <w:r w:rsidR="005B2A24" w:rsidRPr="00AC25BD">
        <w:rPr>
          <w:rFonts w:ascii="GHEA Grapalat" w:hAnsi="GHEA Grapalat"/>
        </w:rPr>
        <w:t>3.</w:t>
      </w:r>
      <w:r w:rsidR="005B2A24" w:rsidRPr="00AC25BD">
        <w:rPr>
          <w:rFonts w:ascii="GHEA Grapalat" w:hAnsi="GHEA Grapalat"/>
        </w:rPr>
        <w:tab/>
      </w:r>
      <w:r w:rsidRPr="00AC25BD">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AC25BD" w:rsidRDefault="00071D1C" w:rsidP="00B46D58">
      <w:pPr>
        <w:widowControl w:val="0"/>
        <w:tabs>
          <w:tab w:val="left" w:pos="1560"/>
        </w:tabs>
        <w:spacing w:after="160"/>
        <w:ind w:firstLine="567"/>
        <w:jc w:val="both"/>
        <w:rPr>
          <w:rFonts w:ascii="GHEA Grapalat" w:hAnsi="GHEA Grapalat"/>
        </w:rPr>
      </w:pPr>
      <w:r w:rsidRPr="00AC25BD">
        <w:rPr>
          <w:rFonts w:ascii="GHEA Grapalat" w:hAnsi="GHEA Grapalat"/>
        </w:rPr>
        <w:t>2.3.3.</w:t>
      </w:r>
      <w:r w:rsidR="009D71F8" w:rsidRPr="00AC25BD">
        <w:rPr>
          <w:rFonts w:ascii="GHEA Grapalat" w:hAnsi="GHEA Grapalat"/>
        </w:rPr>
        <w:t>1.</w:t>
      </w:r>
      <w:r w:rsidR="009D71F8" w:rsidRPr="00AC25BD">
        <w:rPr>
          <w:rFonts w:ascii="GHEA Grapalat" w:hAnsi="GHEA Grapalat"/>
        </w:rPr>
        <w:tab/>
      </w:r>
      <w:r w:rsidRPr="00AC25BD">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AC25BD" w:rsidRDefault="00071D1C" w:rsidP="00B46D58">
      <w:pPr>
        <w:widowControl w:val="0"/>
        <w:tabs>
          <w:tab w:val="left" w:pos="1276"/>
        </w:tabs>
        <w:spacing w:after="160"/>
        <w:ind w:firstLine="567"/>
        <w:jc w:val="both"/>
        <w:rPr>
          <w:rFonts w:ascii="GHEA Grapalat" w:hAnsi="GHEA Grapalat"/>
        </w:rPr>
      </w:pPr>
      <w:r w:rsidRPr="00AC25BD">
        <w:rPr>
          <w:rFonts w:ascii="GHEA Grapalat" w:hAnsi="GHEA Grapalat"/>
        </w:rPr>
        <w:t>2.3.</w:t>
      </w:r>
      <w:r w:rsidR="00552934" w:rsidRPr="00AC25BD">
        <w:rPr>
          <w:rFonts w:ascii="GHEA Grapalat" w:hAnsi="GHEA Grapalat"/>
        </w:rPr>
        <w:t>4.</w:t>
      </w:r>
      <w:r w:rsidR="00552934" w:rsidRPr="00AC25BD">
        <w:rPr>
          <w:rFonts w:ascii="GHEA Grapalat" w:hAnsi="GHEA Grapalat"/>
        </w:rPr>
        <w:tab/>
      </w:r>
      <w:r w:rsidRPr="00AC25BD">
        <w:rPr>
          <w:rFonts w:ascii="GHEA Grapalat" w:hAnsi="GHEA Grapalat"/>
        </w:rPr>
        <w:t>Досрочно поставля</w:t>
      </w:r>
      <w:r w:rsidR="00C45B20" w:rsidRPr="00AC25BD">
        <w:rPr>
          <w:rFonts w:ascii="GHEA Grapalat" w:hAnsi="GHEA Grapalat"/>
        </w:rPr>
        <w:t>ть товар с согласия Покупателя.</w:t>
      </w:r>
    </w:p>
    <w:p w:rsidR="00071D1C" w:rsidRPr="00AC25BD" w:rsidRDefault="00071D1C" w:rsidP="00B46D58">
      <w:pPr>
        <w:widowControl w:val="0"/>
        <w:tabs>
          <w:tab w:val="left" w:pos="1134"/>
        </w:tabs>
        <w:spacing w:after="160"/>
        <w:ind w:firstLine="567"/>
        <w:jc w:val="both"/>
        <w:rPr>
          <w:rFonts w:ascii="GHEA Grapalat" w:hAnsi="GHEA Grapalat"/>
          <w:b/>
        </w:rPr>
      </w:pPr>
      <w:r w:rsidRPr="00AC25BD">
        <w:rPr>
          <w:rFonts w:ascii="GHEA Grapalat" w:hAnsi="GHEA Grapalat"/>
          <w:b/>
        </w:rPr>
        <w:t>2.</w:t>
      </w:r>
      <w:r w:rsidR="00552934" w:rsidRPr="00AC25BD">
        <w:rPr>
          <w:rFonts w:ascii="GHEA Grapalat" w:hAnsi="GHEA Grapalat"/>
          <w:b/>
        </w:rPr>
        <w:t>4.</w:t>
      </w:r>
      <w:r w:rsidR="00552934" w:rsidRPr="00AC25BD">
        <w:rPr>
          <w:rFonts w:ascii="GHEA Grapalat" w:hAnsi="GHEA Grapalat"/>
          <w:b/>
        </w:rPr>
        <w:tab/>
      </w:r>
      <w:r w:rsidRPr="00AC25BD">
        <w:rPr>
          <w:rFonts w:ascii="GHEA Grapalat" w:hAnsi="GHEA Grapalat"/>
          <w:b/>
        </w:rPr>
        <w:t>Продавец обязан:</w:t>
      </w:r>
    </w:p>
    <w:p w:rsidR="00071D1C" w:rsidRPr="00AC25BD" w:rsidRDefault="00071D1C" w:rsidP="00B46D58">
      <w:pPr>
        <w:widowControl w:val="0"/>
        <w:tabs>
          <w:tab w:val="left" w:pos="1276"/>
        </w:tabs>
        <w:spacing w:after="160"/>
        <w:ind w:firstLine="567"/>
        <w:jc w:val="both"/>
        <w:rPr>
          <w:rFonts w:ascii="GHEA Grapalat" w:hAnsi="GHEA Grapalat"/>
        </w:rPr>
      </w:pPr>
      <w:r w:rsidRPr="00AC25BD">
        <w:rPr>
          <w:rFonts w:ascii="GHEA Grapalat" w:hAnsi="GHEA Grapalat"/>
        </w:rPr>
        <w:t>2.4.</w:t>
      </w:r>
      <w:r w:rsidR="009D71F8" w:rsidRPr="00AC25BD">
        <w:rPr>
          <w:rFonts w:ascii="GHEA Grapalat" w:hAnsi="GHEA Grapalat"/>
        </w:rPr>
        <w:t>1.</w:t>
      </w:r>
      <w:r w:rsidR="009D71F8" w:rsidRPr="00AC25BD">
        <w:rPr>
          <w:rFonts w:ascii="GHEA Grapalat" w:hAnsi="GHEA Grapalat"/>
        </w:rPr>
        <w:tab/>
      </w:r>
      <w:r w:rsidRPr="00AC25BD">
        <w:rPr>
          <w:rFonts w:ascii="GHEA Grapalat" w:hAnsi="GHEA Grapalat"/>
        </w:rPr>
        <w:t>Передавать товар Покупателю в порядке, объемах, сроки и по адресу, предусмотренные договором.</w:t>
      </w:r>
    </w:p>
    <w:p w:rsidR="00071D1C" w:rsidRPr="00AC25BD" w:rsidRDefault="00071D1C" w:rsidP="00B46D58">
      <w:pPr>
        <w:widowControl w:val="0"/>
        <w:tabs>
          <w:tab w:val="left" w:pos="1276"/>
        </w:tabs>
        <w:spacing w:after="160"/>
        <w:ind w:firstLine="567"/>
        <w:jc w:val="both"/>
        <w:rPr>
          <w:rFonts w:ascii="GHEA Grapalat" w:hAnsi="GHEA Grapalat"/>
        </w:rPr>
      </w:pPr>
      <w:r w:rsidRPr="00AC25BD">
        <w:rPr>
          <w:rFonts w:ascii="GHEA Grapalat" w:hAnsi="GHEA Grapalat"/>
        </w:rPr>
        <w:t>2.4.</w:t>
      </w:r>
      <w:r w:rsidR="009D71F8" w:rsidRPr="00AC25BD">
        <w:rPr>
          <w:rFonts w:ascii="GHEA Grapalat" w:hAnsi="GHEA Grapalat"/>
        </w:rPr>
        <w:t>2.</w:t>
      </w:r>
      <w:r w:rsidR="009D71F8" w:rsidRPr="00AC25BD">
        <w:rPr>
          <w:rFonts w:ascii="GHEA Grapalat" w:hAnsi="GHEA Grapalat"/>
        </w:rPr>
        <w:tab/>
      </w:r>
      <w:r w:rsidRPr="00AC25BD">
        <w:rPr>
          <w:rFonts w:ascii="GHEA Grapalat" w:hAnsi="GHEA Grapalat"/>
        </w:rPr>
        <w:t>Обеспечивать поставку товара в соответствии с подпунктом б) пункта 2.1.2 и (или) пунктом 2.1.5 договора в ус</w:t>
      </w:r>
      <w:r w:rsidR="00C45B20" w:rsidRPr="00AC25BD">
        <w:rPr>
          <w:rFonts w:ascii="GHEA Grapalat" w:hAnsi="GHEA Grapalat"/>
        </w:rPr>
        <w:t>тановленные Покупателем сроки.</w:t>
      </w:r>
    </w:p>
    <w:p w:rsidR="00071D1C" w:rsidRPr="00AC25BD" w:rsidRDefault="00071D1C" w:rsidP="00B46D58">
      <w:pPr>
        <w:widowControl w:val="0"/>
        <w:tabs>
          <w:tab w:val="left" w:pos="1276"/>
        </w:tabs>
        <w:spacing w:after="160"/>
        <w:ind w:firstLine="567"/>
        <w:jc w:val="both"/>
        <w:rPr>
          <w:rFonts w:ascii="GHEA Grapalat" w:hAnsi="GHEA Grapalat"/>
        </w:rPr>
      </w:pPr>
      <w:r w:rsidRPr="00AC25BD">
        <w:rPr>
          <w:rFonts w:ascii="GHEA Grapalat" w:hAnsi="GHEA Grapalat"/>
        </w:rPr>
        <w:t>2.4.</w:t>
      </w:r>
      <w:r w:rsidR="005B2A24" w:rsidRPr="00AC25BD">
        <w:rPr>
          <w:rFonts w:ascii="GHEA Grapalat" w:hAnsi="GHEA Grapalat"/>
        </w:rPr>
        <w:t>3.</w:t>
      </w:r>
      <w:r w:rsidR="005B2A24" w:rsidRPr="00AC25BD">
        <w:rPr>
          <w:rFonts w:ascii="GHEA Grapalat" w:hAnsi="GHEA Grapalat"/>
        </w:rPr>
        <w:tab/>
      </w:r>
      <w:r w:rsidRPr="00AC25BD">
        <w:rPr>
          <w:rFonts w:ascii="GHEA Grapalat" w:hAnsi="GHEA Grapalat"/>
        </w:rPr>
        <w:t>Передавать Покупателю товар, свободный от прав третьих лиц.</w:t>
      </w:r>
    </w:p>
    <w:p w:rsidR="00071D1C" w:rsidRPr="00AC25BD" w:rsidRDefault="00071D1C" w:rsidP="00B46D58">
      <w:pPr>
        <w:widowControl w:val="0"/>
        <w:tabs>
          <w:tab w:val="left" w:pos="1276"/>
        </w:tabs>
        <w:spacing w:after="160"/>
        <w:ind w:firstLine="567"/>
        <w:jc w:val="both"/>
        <w:rPr>
          <w:rFonts w:ascii="GHEA Grapalat" w:hAnsi="GHEA Grapalat"/>
        </w:rPr>
      </w:pPr>
      <w:r w:rsidRPr="00AC25BD">
        <w:rPr>
          <w:rFonts w:ascii="GHEA Grapalat" w:hAnsi="GHEA Grapalat"/>
        </w:rPr>
        <w:lastRenderedPageBreak/>
        <w:t>2.4.</w:t>
      </w:r>
      <w:r w:rsidR="003A734A" w:rsidRPr="00AC25BD">
        <w:rPr>
          <w:rFonts w:ascii="GHEA Grapalat" w:hAnsi="GHEA Grapalat"/>
        </w:rPr>
        <w:t>5.</w:t>
      </w:r>
      <w:r w:rsidR="003A734A" w:rsidRPr="00AC25BD">
        <w:rPr>
          <w:rFonts w:ascii="GHEA Grapalat" w:hAnsi="GHEA Grapalat"/>
        </w:rPr>
        <w:tab/>
      </w:r>
      <w:r w:rsidRPr="00AC25BD">
        <w:rPr>
          <w:rFonts w:ascii="GHEA Grapalat" w:hAnsi="GHEA Grapalat"/>
        </w:rPr>
        <w:t>Передавать Покупателю товар предусмотренного</w:t>
      </w:r>
      <w:r w:rsidR="00AA7117" w:rsidRPr="00AC25BD">
        <w:rPr>
          <w:rFonts w:ascii="GHEA Grapalat" w:hAnsi="GHEA Grapalat"/>
        </w:rPr>
        <w:t xml:space="preserve"> </w:t>
      </w:r>
      <w:r w:rsidRPr="00AC25BD">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AC25BD" w:rsidRDefault="00071D1C" w:rsidP="00B46D58">
      <w:pPr>
        <w:widowControl w:val="0"/>
        <w:tabs>
          <w:tab w:val="left" w:pos="1276"/>
        </w:tabs>
        <w:spacing w:after="160"/>
        <w:ind w:firstLine="567"/>
        <w:jc w:val="both"/>
        <w:rPr>
          <w:rFonts w:ascii="GHEA Grapalat" w:hAnsi="GHEA Grapalat"/>
        </w:rPr>
      </w:pPr>
      <w:r w:rsidRPr="00AC25BD">
        <w:rPr>
          <w:rFonts w:ascii="GHEA Grapalat" w:hAnsi="GHEA Grapalat"/>
        </w:rPr>
        <w:t>2.4.</w:t>
      </w:r>
      <w:r w:rsidR="00AC30D5" w:rsidRPr="00AC25BD">
        <w:rPr>
          <w:rFonts w:ascii="GHEA Grapalat" w:hAnsi="GHEA Grapalat"/>
        </w:rPr>
        <w:t>6.</w:t>
      </w:r>
      <w:r w:rsidR="00AC30D5" w:rsidRPr="00AC25BD">
        <w:rPr>
          <w:rFonts w:ascii="GHEA Grapalat" w:hAnsi="GHEA Grapalat"/>
        </w:rPr>
        <w:tab/>
      </w:r>
      <w:r w:rsidRPr="00AC25BD">
        <w:rPr>
          <w:rFonts w:ascii="GHEA Grapalat" w:hAnsi="GHEA Grapalat"/>
        </w:rPr>
        <w:t>В случае допущения недопоставки, в установленном договором порядке восполнять недопоставку.</w:t>
      </w:r>
    </w:p>
    <w:p w:rsidR="00071D1C" w:rsidRPr="00AC25BD" w:rsidRDefault="00071D1C" w:rsidP="00B46D58">
      <w:pPr>
        <w:widowControl w:val="0"/>
        <w:tabs>
          <w:tab w:val="left" w:pos="1276"/>
        </w:tabs>
        <w:spacing w:after="160"/>
        <w:ind w:firstLine="567"/>
        <w:jc w:val="both"/>
        <w:rPr>
          <w:rFonts w:ascii="GHEA Grapalat" w:hAnsi="GHEA Grapalat"/>
        </w:rPr>
      </w:pPr>
      <w:r w:rsidRPr="00AC25BD">
        <w:rPr>
          <w:rFonts w:ascii="GHEA Grapalat" w:hAnsi="GHEA Grapalat"/>
        </w:rPr>
        <w:t>2.4.</w:t>
      </w:r>
      <w:r w:rsidR="00AC30D5" w:rsidRPr="00AC25BD">
        <w:rPr>
          <w:rFonts w:ascii="GHEA Grapalat" w:hAnsi="GHEA Grapalat"/>
        </w:rPr>
        <w:t>7.</w:t>
      </w:r>
      <w:r w:rsidR="00AC30D5" w:rsidRPr="00AC25BD">
        <w:rPr>
          <w:rFonts w:ascii="GHEA Grapalat" w:hAnsi="GHEA Grapalat"/>
        </w:rPr>
        <w:tab/>
      </w:r>
      <w:r w:rsidRPr="00AC25BD">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AC25BD" w:rsidRDefault="00071D1C" w:rsidP="00B46D58">
      <w:pPr>
        <w:widowControl w:val="0"/>
        <w:tabs>
          <w:tab w:val="left" w:pos="1276"/>
        </w:tabs>
        <w:spacing w:after="160"/>
        <w:ind w:firstLine="567"/>
        <w:jc w:val="both"/>
        <w:rPr>
          <w:rFonts w:ascii="GHEA Grapalat" w:hAnsi="GHEA Grapalat"/>
        </w:rPr>
      </w:pPr>
      <w:r w:rsidRPr="00AC25BD">
        <w:rPr>
          <w:rFonts w:ascii="GHEA Grapalat" w:hAnsi="GHEA Grapalat"/>
        </w:rPr>
        <w:t>2.4.</w:t>
      </w:r>
      <w:r w:rsidR="006E15CD" w:rsidRPr="00AC25BD">
        <w:rPr>
          <w:rFonts w:ascii="GHEA Grapalat" w:hAnsi="GHEA Grapalat"/>
        </w:rPr>
        <w:t>8.</w:t>
      </w:r>
      <w:r w:rsidR="006E15CD" w:rsidRPr="00AC25BD">
        <w:rPr>
          <w:rFonts w:ascii="GHEA Grapalat" w:hAnsi="GHEA Grapalat"/>
        </w:rPr>
        <w:tab/>
      </w:r>
      <w:r w:rsidRPr="00AC25BD">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AC25BD" w:rsidRDefault="00071D1C" w:rsidP="00B46D58">
      <w:pPr>
        <w:widowControl w:val="0"/>
        <w:tabs>
          <w:tab w:val="left" w:pos="1276"/>
        </w:tabs>
        <w:spacing w:after="160"/>
        <w:ind w:firstLine="567"/>
        <w:jc w:val="both"/>
        <w:rPr>
          <w:rFonts w:ascii="GHEA Grapalat" w:hAnsi="GHEA Grapalat"/>
        </w:rPr>
      </w:pPr>
      <w:r w:rsidRPr="00AC25BD">
        <w:rPr>
          <w:rFonts w:ascii="GHEA Grapalat" w:hAnsi="GHEA Grapalat"/>
        </w:rPr>
        <w:t>2.4.</w:t>
      </w:r>
      <w:r w:rsidR="006E15CD" w:rsidRPr="00AC25BD">
        <w:rPr>
          <w:rFonts w:ascii="GHEA Grapalat" w:hAnsi="GHEA Grapalat"/>
        </w:rPr>
        <w:t>9.</w:t>
      </w:r>
      <w:r w:rsidR="006E15CD" w:rsidRPr="00AC25BD">
        <w:rPr>
          <w:rFonts w:ascii="GHEA Grapalat" w:hAnsi="GHEA Grapalat"/>
        </w:rPr>
        <w:tab/>
      </w:r>
      <w:r w:rsidRPr="00AC25BD">
        <w:rPr>
          <w:rFonts w:ascii="GHEA Grapalat" w:hAnsi="GHEA Grapalat"/>
        </w:rPr>
        <w:t>Передавать Покупателю принадлежности товара и соответствующие документы.</w:t>
      </w:r>
    </w:p>
    <w:p w:rsidR="00071D1C" w:rsidRPr="00AC25BD" w:rsidRDefault="00071D1C" w:rsidP="00B46D58">
      <w:pPr>
        <w:widowControl w:val="0"/>
        <w:tabs>
          <w:tab w:val="left" w:pos="1276"/>
        </w:tabs>
        <w:spacing w:after="160"/>
        <w:ind w:firstLine="567"/>
        <w:jc w:val="both"/>
        <w:rPr>
          <w:rFonts w:ascii="GHEA Grapalat" w:hAnsi="GHEA Grapalat"/>
        </w:rPr>
      </w:pPr>
      <w:r w:rsidRPr="00AC25BD">
        <w:rPr>
          <w:rFonts w:ascii="GHEA Grapalat" w:hAnsi="GHEA Grapalat"/>
        </w:rPr>
        <w:t>2.4.1</w:t>
      </w:r>
      <w:r w:rsidR="006E15CD" w:rsidRPr="00AC25BD">
        <w:rPr>
          <w:rFonts w:ascii="GHEA Grapalat" w:hAnsi="GHEA Grapalat"/>
        </w:rPr>
        <w:t>0.</w:t>
      </w:r>
      <w:r w:rsidR="006E15CD" w:rsidRPr="00AC25BD">
        <w:rPr>
          <w:rFonts w:ascii="GHEA Grapalat" w:hAnsi="GHEA Grapalat"/>
        </w:rPr>
        <w:tab/>
      </w:r>
      <w:r w:rsidRPr="00AC25BD">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AC25BD" w:rsidRDefault="00071D1C" w:rsidP="00011CB9">
      <w:pPr>
        <w:widowControl w:val="0"/>
        <w:tabs>
          <w:tab w:val="left" w:pos="1418"/>
        </w:tabs>
        <w:spacing w:after="160"/>
        <w:ind w:firstLine="567"/>
        <w:jc w:val="both"/>
        <w:rPr>
          <w:rFonts w:ascii="GHEA Grapalat" w:hAnsi="GHEA Grapalat"/>
        </w:rPr>
      </w:pPr>
      <w:r w:rsidRPr="00AC25BD">
        <w:rPr>
          <w:rFonts w:ascii="GHEA Grapalat" w:hAnsi="GHEA Grapalat"/>
        </w:rPr>
        <w:t>2.4.1</w:t>
      </w:r>
      <w:r w:rsidR="009D71F8" w:rsidRPr="00AC25BD">
        <w:rPr>
          <w:rFonts w:ascii="GHEA Grapalat" w:hAnsi="GHEA Grapalat"/>
        </w:rPr>
        <w:t>1.</w:t>
      </w:r>
      <w:r w:rsidR="009D71F8" w:rsidRPr="00AC25BD">
        <w:rPr>
          <w:rFonts w:ascii="GHEA Grapalat" w:hAnsi="GHEA Grapalat"/>
        </w:rPr>
        <w:tab/>
      </w:r>
      <w:r w:rsidR="00011CB9" w:rsidRPr="00AC25BD">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AC25BD" w:rsidRDefault="00071D1C" w:rsidP="00B46D58">
      <w:pPr>
        <w:widowControl w:val="0"/>
        <w:spacing w:after="160"/>
        <w:jc w:val="center"/>
        <w:rPr>
          <w:rFonts w:ascii="GHEA Grapalat" w:hAnsi="GHEA Grapalat"/>
          <w:b/>
        </w:rPr>
      </w:pPr>
      <w:r w:rsidRPr="00AC25BD">
        <w:rPr>
          <w:rFonts w:ascii="GHEA Grapalat" w:hAnsi="GHEA Grapalat"/>
          <w:b/>
        </w:rPr>
        <w:t>3. ЦЕНА ДОГОВОРА И ПОРЯДОК ОПЛАТЫ</w:t>
      </w:r>
    </w:p>
    <w:p w:rsidR="00071D1C" w:rsidRPr="00AC25BD" w:rsidRDefault="00071D1C" w:rsidP="00B46D58">
      <w:pPr>
        <w:widowControl w:val="0"/>
        <w:tabs>
          <w:tab w:val="left" w:pos="1134"/>
        </w:tabs>
        <w:spacing w:after="160"/>
        <w:ind w:firstLine="567"/>
        <w:jc w:val="both"/>
        <w:rPr>
          <w:rFonts w:ascii="GHEA Grapalat" w:hAnsi="GHEA Grapalat"/>
        </w:rPr>
      </w:pPr>
      <w:r w:rsidRPr="00AC25BD">
        <w:rPr>
          <w:rFonts w:ascii="GHEA Grapalat" w:hAnsi="GHEA Grapalat"/>
        </w:rPr>
        <w:t>3.</w:t>
      </w:r>
      <w:r w:rsidR="009D71F8" w:rsidRPr="00AC25BD">
        <w:rPr>
          <w:rFonts w:ascii="GHEA Grapalat" w:hAnsi="GHEA Grapalat"/>
        </w:rPr>
        <w:t>1.</w:t>
      </w:r>
      <w:r w:rsidR="009D71F8" w:rsidRPr="00AC25BD">
        <w:rPr>
          <w:rFonts w:ascii="GHEA Grapalat" w:hAnsi="GHEA Grapalat"/>
        </w:rPr>
        <w:tab/>
      </w:r>
      <w:r w:rsidRPr="00AC25BD">
        <w:rPr>
          <w:rFonts w:ascii="GHEA Grapalat" w:hAnsi="GHEA Grapalat"/>
        </w:rPr>
        <w:t>Цена договора составляет ________</w:t>
      </w:r>
      <w:r w:rsidR="00C45B20" w:rsidRPr="00AC25BD">
        <w:rPr>
          <w:rFonts w:ascii="GHEA Grapalat" w:hAnsi="GHEA Grapalat"/>
        </w:rPr>
        <w:t>_____</w:t>
      </w:r>
      <w:r w:rsidRPr="00AC25BD">
        <w:rPr>
          <w:rFonts w:ascii="GHEA Grapalat" w:hAnsi="GHEA Grapalat"/>
        </w:rPr>
        <w:t>________ драмов Республики Армения, включая НДС</w:t>
      </w:r>
      <w:r w:rsidR="00390D3C" w:rsidRPr="00AC25BD">
        <w:rPr>
          <w:rStyle w:val="FootnoteReference"/>
          <w:rFonts w:ascii="GHEA Grapalat" w:hAnsi="GHEA Grapalat"/>
        </w:rPr>
        <w:footnoteReference w:customMarkFollows="1" w:id="19"/>
        <w:t>18</w:t>
      </w:r>
      <w:r w:rsidRPr="00AC25BD">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AC25BD" w:rsidRDefault="00071D1C" w:rsidP="00B46D58">
      <w:pPr>
        <w:widowControl w:val="0"/>
        <w:spacing w:after="160"/>
        <w:ind w:firstLine="567"/>
        <w:jc w:val="both"/>
        <w:rPr>
          <w:rFonts w:ascii="GHEA Grapalat" w:hAnsi="GHEA Grapalat" w:cs="Sylfaen"/>
        </w:rPr>
      </w:pPr>
      <w:r w:rsidRPr="00AC25BD">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AC25BD" w:rsidRDefault="00071D1C" w:rsidP="00B46D58">
      <w:pPr>
        <w:widowControl w:val="0"/>
        <w:tabs>
          <w:tab w:val="left" w:pos="1134"/>
        </w:tabs>
        <w:spacing w:after="160"/>
        <w:ind w:firstLine="567"/>
        <w:jc w:val="both"/>
        <w:rPr>
          <w:rFonts w:ascii="GHEA Grapalat" w:hAnsi="GHEA Grapalat"/>
        </w:rPr>
      </w:pPr>
      <w:r w:rsidRPr="00AC25BD">
        <w:rPr>
          <w:rFonts w:ascii="GHEA Grapalat" w:hAnsi="GHEA Grapalat"/>
        </w:rPr>
        <w:t>3.</w:t>
      </w:r>
      <w:r w:rsidR="009D71F8" w:rsidRPr="00AC25BD">
        <w:rPr>
          <w:rFonts w:ascii="GHEA Grapalat" w:hAnsi="GHEA Grapalat"/>
        </w:rPr>
        <w:t>2.</w:t>
      </w:r>
      <w:r w:rsidR="009D71F8" w:rsidRPr="00AC25BD">
        <w:rPr>
          <w:rFonts w:ascii="GHEA Grapalat" w:hAnsi="GHEA Grapalat"/>
        </w:rPr>
        <w:tab/>
      </w:r>
      <w:r w:rsidRPr="00AC25BD">
        <w:rPr>
          <w:rFonts w:ascii="GHEA Grapalat" w:hAnsi="GHEA Grapalat"/>
        </w:rPr>
        <w:t>Покупатель перечи</w:t>
      </w:r>
      <w:r w:rsidR="00C45B20" w:rsidRPr="00AC25BD">
        <w:rPr>
          <w:rFonts w:ascii="GHEA Grapalat" w:hAnsi="GHEA Grapalat"/>
        </w:rPr>
        <w:t>сляет сумму в размере до ______</w:t>
      </w:r>
      <w:r w:rsidRPr="00AC25BD">
        <w:rPr>
          <w:rFonts w:ascii="GHEA Grapalat" w:hAnsi="GHEA Grapalat"/>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AC25BD">
        <w:rPr>
          <w:rFonts w:ascii="GHEA Grapalat" w:hAnsi="GHEA Grapalat"/>
        </w:rPr>
        <w:t xml:space="preserve">При этом до полного погашения предоплаты платежи </w:t>
      </w:r>
      <w:r w:rsidR="00EC00EF" w:rsidRPr="00AC25BD">
        <w:rPr>
          <w:rFonts w:ascii="GHEA Grapalat" w:hAnsi="GHEA Grapalat"/>
        </w:rPr>
        <w:t>Продавцу</w:t>
      </w:r>
      <w:r w:rsidR="0072587C" w:rsidRPr="00AC25BD">
        <w:rPr>
          <w:rFonts w:ascii="GHEA Grapalat" w:hAnsi="GHEA Grapalat"/>
        </w:rPr>
        <w:t xml:space="preserve"> не производятся.</w:t>
      </w:r>
      <w:r w:rsidR="00B169A4" w:rsidRPr="00AC25BD">
        <w:rPr>
          <w:rStyle w:val="FootnoteReference"/>
          <w:rFonts w:ascii="GHEA Grapalat" w:hAnsi="GHEA Grapalat"/>
        </w:rPr>
        <w:footnoteReference w:customMarkFollows="1" w:id="20"/>
        <w:t>19</w:t>
      </w:r>
    </w:p>
    <w:p w:rsidR="00071D1C" w:rsidRPr="00AC25BD" w:rsidRDefault="00071D1C" w:rsidP="00B46D58">
      <w:pPr>
        <w:widowControl w:val="0"/>
        <w:tabs>
          <w:tab w:val="left" w:pos="1134"/>
        </w:tabs>
        <w:spacing w:after="160"/>
        <w:ind w:firstLine="567"/>
        <w:jc w:val="both"/>
        <w:rPr>
          <w:rFonts w:ascii="GHEA Grapalat" w:hAnsi="GHEA Grapalat"/>
        </w:rPr>
      </w:pPr>
      <w:r w:rsidRPr="00AC25BD">
        <w:rPr>
          <w:rFonts w:ascii="GHEA Grapalat" w:hAnsi="GHEA Grapalat"/>
        </w:rPr>
        <w:lastRenderedPageBreak/>
        <w:t>3.</w:t>
      </w:r>
      <w:r w:rsidR="005B2A24" w:rsidRPr="00AC25BD">
        <w:rPr>
          <w:rFonts w:ascii="GHEA Grapalat" w:hAnsi="GHEA Grapalat"/>
        </w:rPr>
        <w:t>3.</w:t>
      </w:r>
      <w:r w:rsidR="005B2A24" w:rsidRPr="00AC25BD">
        <w:rPr>
          <w:rFonts w:ascii="GHEA Grapalat" w:hAnsi="GHEA Grapalat"/>
        </w:rPr>
        <w:tab/>
      </w:r>
      <w:r w:rsidRPr="00AC25BD">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AC25BD">
        <w:rPr>
          <w:rFonts w:ascii="Courier New" w:hAnsi="Courier New" w:cs="Courier New"/>
          <w:lang w:val="en-US"/>
        </w:rPr>
        <w:t> </w:t>
      </w:r>
      <w:r w:rsidRPr="00AC25BD">
        <w:rPr>
          <w:rFonts w:ascii="GHEA Grapalat" w:hAnsi="GHEA Grapalat"/>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AC25BD">
        <w:rPr>
          <w:rFonts w:ascii="Courier New" w:hAnsi="Courier New" w:cs="Courier New"/>
          <w:lang w:val="en-US"/>
        </w:rPr>
        <w:t> </w:t>
      </w:r>
      <w:r w:rsidRPr="00AC25BD">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AC25BD">
        <w:rPr>
          <w:rFonts w:ascii="Courier New" w:hAnsi="Courier New" w:cs="Courier New"/>
          <w:lang w:val="en-US"/>
        </w:rPr>
        <w:t> </w:t>
      </w:r>
      <w:r w:rsidRPr="00AC25BD">
        <w:rPr>
          <w:rFonts w:ascii="GHEA Grapalat" w:hAnsi="GHEA Grapalat"/>
        </w:rPr>
        <w:t xml:space="preserve">не позднее чем до </w:t>
      </w:r>
      <w:r w:rsidR="000A5316" w:rsidRPr="00AC25BD">
        <w:rPr>
          <w:rFonts w:ascii="GHEA Grapalat" w:hAnsi="GHEA Grapalat"/>
        </w:rPr>
        <w:t>3</w:t>
      </w:r>
      <w:r w:rsidRPr="00AC25BD">
        <w:rPr>
          <w:rFonts w:ascii="GHEA Grapalat" w:hAnsi="GHEA Grapalat"/>
        </w:rPr>
        <w:t xml:space="preserve">0 декабря данного года. </w:t>
      </w:r>
    </w:p>
    <w:p w:rsidR="00071D1C" w:rsidRPr="00AC25BD" w:rsidRDefault="00071D1C" w:rsidP="00B46D58">
      <w:pPr>
        <w:widowControl w:val="0"/>
        <w:spacing w:after="160"/>
        <w:ind w:firstLine="720"/>
        <w:jc w:val="both"/>
        <w:rPr>
          <w:rFonts w:ascii="GHEA Grapalat" w:hAnsi="GHEA Grapalat" w:cs="Sylfaen"/>
          <w:i/>
          <w:u w:val="single"/>
          <w:lang w:val="hy-AM"/>
        </w:rPr>
      </w:pPr>
    </w:p>
    <w:p w:rsidR="00071D1C" w:rsidRPr="00AC25BD" w:rsidRDefault="00071D1C" w:rsidP="00B46D58">
      <w:pPr>
        <w:widowControl w:val="0"/>
        <w:spacing w:after="160"/>
        <w:jc w:val="center"/>
        <w:rPr>
          <w:rFonts w:ascii="GHEA Grapalat" w:hAnsi="GHEA Grapalat"/>
          <w:b/>
        </w:rPr>
      </w:pPr>
      <w:r w:rsidRPr="00AC25BD">
        <w:rPr>
          <w:rFonts w:ascii="GHEA Grapalat" w:hAnsi="GHEA Grapalat"/>
          <w:b/>
        </w:rPr>
        <w:t>4. КАЧЕСТВО И ГАРАНТИЯ ТОВАРА</w:t>
      </w:r>
    </w:p>
    <w:p w:rsidR="00071D1C" w:rsidRPr="00AC25BD" w:rsidRDefault="00071D1C" w:rsidP="00B46D58">
      <w:pPr>
        <w:widowControl w:val="0"/>
        <w:tabs>
          <w:tab w:val="left" w:pos="1134"/>
        </w:tabs>
        <w:spacing w:after="160"/>
        <w:ind w:firstLine="567"/>
        <w:jc w:val="both"/>
        <w:rPr>
          <w:rFonts w:ascii="GHEA Grapalat" w:hAnsi="GHEA Grapalat"/>
        </w:rPr>
      </w:pPr>
      <w:r w:rsidRPr="00AC25BD">
        <w:rPr>
          <w:rFonts w:ascii="GHEA Grapalat" w:hAnsi="GHEA Grapalat"/>
        </w:rPr>
        <w:t>4.</w:t>
      </w:r>
      <w:r w:rsidR="009D71F8" w:rsidRPr="00AC25BD">
        <w:rPr>
          <w:rFonts w:ascii="GHEA Grapalat" w:hAnsi="GHEA Grapalat"/>
        </w:rPr>
        <w:t>1.</w:t>
      </w:r>
      <w:r w:rsidR="009D71F8" w:rsidRPr="00AC25BD">
        <w:rPr>
          <w:rFonts w:ascii="GHEA Grapalat" w:hAnsi="GHEA Grapalat"/>
        </w:rPr>
        <w:tab/>
      </w:r>
      <w:r w:rsidRPr="00AC25BD">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AC25BD" w:rsidRDefault="009E45F3" w:rsidP="00B46D58">
      <w:pPr>
        <w:widowControl w:val="0"/>
        <w:spacing w:after="160"/>
        <w:jc w:val="center"/>
        <w:rPr>
          <w:rFonts w:ascii="GHEA Grapalat" w:hAnsi="GHEA Grapalat"/>
          <w:b/>
        </w:rPr>
      </w:pPr>
      <w:r w:rsidRPr="00AC25BD">
        <w:rPr>
          <w:rFonts w:ascii="GHEA Grapalat" w:hAnsi="GHEA Grapalat"/>
          <w:b/>
        </w:rPr>
        <w:t>5. ПЕРЕДАЧА И ПРИЕМ ТОВАРА</w:t>
      </w:r>
    </w:p>
    <w:p w:rsidR="009E45F3" w:rsidRPr="00AC25BD" w:rsidRDefault="009E45F3" w:rsidP="00B46D58">
      <w:pPr>
        <w:widowControl w:val="0"/>
        <w:tabs>
          <w:tab w:val="left" w:pos="1134"/>
        </w:tabs>
        <w:spacing w:after="160"/>
        <w:ind w:firstLine="567"/>
        <w:jc w:val="both"/>
        <w:rPr>
          <w:rFonts w:ascii="GHEA Grapalat" w:hAnsi="GHEA Grapalat"/>
        </w:rPr>
      </w:pPr>
      <w:r w:rsidRPr="00AC25BD">
        <w:rPr>
          <w:rFonts w:ascii="GHEA Grapalat" w:hAnsi="GHEA Grapalat"/>
        </w:rPr>
        <w:t>5.</w:t>
      </w:r>
      <w:r w:rsidR="009D71F8" w:rsidRPr="00AC25BD">
        <w:rPr>
          <w:rFonts w:ascii="GHEA Grapalat" w:hAnsi="GHEA Grapalat"/>
        </w:rPr>
        <w:t>1.</w:t>
      </w:r>
      <w:r w:rsidR="009D71F8" w:rsidRPr="00AC25BD">
        <w:rPr>
          <w:rFonts w:ascii="GHEA Grapalat" w:hAnsi="GHEA Grapalat"/>
        </w:rPr>
        <w:tab/>
      </w:r>
      <w:r w:rsidRPr="00AC25BD">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AC25BD">
        <w:rPr>
          <w:rFonts w:ascii="GHEA Grapalat" w:hAnsi="GHEA Grapalat"/>
        </w:rPr>
        <w:t>ием даты составления документа.</w:t>
      </w:r>
    </w:p>
    <w:p w:rsidR="009123CA" w:rsidRPr="00AC25BD" w:rsidRDefault="00490743" w:rsidP="00B46D58">
      <w:pPr>
        <w:widowControl w:val="0"/>
        <w:spacing w:after="160"/>
        <w:ind w:firstLine="567"/>
        <w:jc w:val="both"/>
        <w:rPr>
          <w:rFonts w:ascii="GHEA Grapalat" w:hAnsi="GHEA Grapalat" w:cs="Sylfaen"/>
        </w:rPr>
      </w:pPr>
      <w:r w:rsidRPr="00AC25BD">
        <w:rPr>
          <w:rFonts w:ascii="GHEA Grapalat" w:hAnsi="GHEA Grapalat"/>
        </w:rPr>
        <w:t xml:space="preserve">Включительно </w:t>
      </w:r>
      <w:r w:rsidR="00687E34" w:rsidRPr="00AC25BD">
        <w:rPr>
          <w:rFonts w:ascii="GHEA Grapalat" w:hAnsi="GHEA Grapalat"/>
        </w:rPr>
        <w:t>д</w:t>
      </w:r>
      <w:r w:rsidR="009E45F3" w:rsidRPr="00AC25BD">
        <w:rPr>
          <w:rFonts w:ascii="GHEA Grapalat" w:hAnsi="GHEA Grapalat"/>
        </w:rPr>
        <w:t>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armeps (пособие по осуществлению действия размещено в разделе "Электронные закупки" интернет сайта, действующего по адресу www.procurement.am) — также акт приема-передачи (Приложение № 3). При</w:t>
      </w:r>
      <w:r w:rsidR="008875C7" w:rsidRPr="00AC25BD">
        <w:rPr>
          <w:rFonts w:ascii="Courier New" w:hAnsi="Courier New" w:cs="Courier New"/>
          <w:lang w:val="en-US"/>
        </w:rPr>
        <w:t> </w:t>
      </w:r>
      <w:r w:rsidR="009E45F3" w:rsidRPr="00AC25BD">
        <w:rPr>
          <w:rFonts w:ascii="GHEA Grapalat" w:hAnsi="GHEA Grapalat"/>
        </w:rPr>
        <w:t>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w:t>
      </w:r>
      <w:r w:rsidR="008875C7" w:rsidRPr="00AC25BD">
        <w:rPr>
          <w:rFonts w:ascii="GHEA Grapalat" w:hAnsi="GHEA Grapalat"/>
        </w:rPr>
        <w:t>о адресу: www.procurement.am).</w:t>
      </w:r>
    </w:p>
    <w:p w:rsidR="009123CA" w:rsidRPr="00AC25BD" w:rsidRDefault="00CB1211" w:rsidP="00B46D58">
      <w:pPr>
        <w:widowControl w:val="0"/>
        <w:tabs>
          <w:tab w:val="left" w:pos="1134"/>
        </w:tabs>
        <w:spacing w:after="160"/>
        <w:ind w:firstLine="567"/>
        <w:jc w:val="both"/>
        <w:rPr>
          <w:rFonts w:ascii="GHEA Grapalat" w:hAnsi="GHEA Grapalat"/>
        </w:rPr>
      </w:pPr>
      <w:r w:rsidRPr="00AC25BD">
        <w:rPr>
          <w:rFonts w:ascii="GHEA Grapalat" w:hAnsi="GHEA Grapalat"/>
        </w:rPr>
        <w:t>5</w:t>
      </w:r>
      <w:r w:rsidR="009123CA" w:rsidRPr="00AC25BD">
        <w:rPr>
          <w:rFonts w:ascii="GHEA Grapalat" w:hAnsi="GHEA Grapalat"/>
        </w:rPr>
        <w:t>.</w:t>
      </w:r>
      <w:r w:rsidR="009D71F8" w:rsidRPr="00AC25BD">
        <w:rPr>
          <w:rFonts w:ascii="GHEA Grapalat" w:hAnsi="GHEA Grapalat"/>
        </w:rPr>
        <w:t>2.</w:t>
      </w:r>
      <w:r w:rsidR="009D71F8" w:rsidRPr="00AC25BD">
        <w:rPr>
          <w:rFonts w:ascii="GHEA Grapalat" w:hAnsi="GHEA Grapalat"/>
        </w:rPr>
        <w:tab/>
      </w:r>
      <w:r w:rsidR="009123CA" w:rsidRPr="00AC25BD">
        <w:rPr>
          <w:rFonts w:ascii="GHEA Grapalat" w:hAnsi="GHEA Grapalat"/>
        </w:rPr>
        <w:t>Если поставленный товар соответствует условиям договора, Покупатель в течение _</w:t>
      </w:r>
      <w:r w:rsidRPr="00AC25BD">
        <w:rPr>
          <w:rFonts w:ascii="GHEA Grapalat" w:hAnsi="GHEA Grapalat"/>
        </w:rPr>
        <w:t>____</w:t>
      </w:r>
      <w:r w:rsidR="009123CA" w:rsidRPr="00AC25BD">
        <w:rPr>
          <w:rFonts w:ascii="GHEA Grapalat" w:hAnsi="GHEA Grapalat"/>
        </w:rPr>
        <w:t>_</w:t>
      </w:r>
      <w:r w:rsidR="008875C7" w:rsidRPr="00AC25BD">
        <w:rPr>
          <w:rFonts w:ascii="GHEA Grapalat" w:hAnsi="GHEA Grapalat"/>
        </w:rPr>
        <w:t>___</w:t>
      </w:r>
      <w:r w:rsidR="009123CA" w:rsidRPr="00AC25BD">
        <w:rPr>
          <w:rFonts w:ascii="GHEA Grapalat" w:hAnsi="GHEA Grapalat"/>
        </w:rPr>
        <w:t>___ рабочих дней с рабочего дня, следующего за днем получения документов, указанных в пункте 3.</w:t>
      </w:r>
      <w:r w:rsidR="009D71F8" w:rsidRPr="00AC25BD">
        <w:rPr>
          <w:rFonts w:ascii="GHEA Grapalat" w:hAnsi="GHEA Grapalat"/>
        </w:rPr>
        <w:t>1.</w:t>
      </w:r>
      <w:r w:rsidR="009D71F8" w:rsidRPr="00AC25BD">
        <w:rPr>
          <w:rFonts w:ascii="GHEA Grapalat" w:hAnsi="GHEA Grapalat"/>
        </w:rPr>
        <w:tab/>
      </w:r>
      <w:r w:rsidR="009123CA" w:rsidRPr="00AC25BD">
        <w:rPr>
          <w:rFonts w:ascii="GHEA Grapalat" w:hAnsi="GHEA Grapalat"/>
        </w:rPr>
        <w:t xml:space="preserve">договора, подписывает и посредством системы электронных закупок ARMEPS предоставляет Продавцу подписанный им акт приема-передачи, а также положительное заключение, послужившее основанием для его подписания. </w:t>
      </w:r>
    </w:p>
    <w:p w:rsidR="009123CA" w:rsidRPr="00AC25BD" w:rsidRDefault="00CB1211" w:rsidP="00B46D58">
      <w:pPr>
        <w:widowControl w:val="0"/>
        <w:tabs>
          <w:tab w:val="left" w:pos="1134"/>
        </w:tabs>
        <w:spacing w:after="160"/>
        <w:ind w:firstLine="567"/>
        <w:jc w:val="both"/>
        <w:rPr>
          <w:rFonts w:ascii="GHEA Grapalat" w:hAnsi="GHEA Grapalat"/>
        </w:rPr>
      </w:pPr>
      <w:r w:rsidRPr="00AC25BD">
        <w:rPr>
          <w:rFonts w:ascii="GHEA Grapalat" w:hAnsi="GHEA Grapalat"/>
        </w:rPr>
        <w:t>5</w:t>
      </w:r>
      <w:r w:rsidR="009123CA" w:rsidRPr="00AC25BD">
        <w:rPr>
          <w:rFonts w:ascii="GHEA Grapalat" w:hAnsi="GHEA Grapalat"/>
        </w:rPr>
        <w:t>.</w:t>
      </w:r>
      <w:r w:rsidR="005B2A24" w:rsidRPr="00AC25BD">
        <w:rPr>
          <w:rFonts w:ascii="GHEA Grapalat" w:hAnsi="GHEA Grapalat"/>
        </w:rPr>
        <w:t>3.</w:t>
      </w:r>
      <w:r w:rsidR="005B2A24" w:rsidRPr="00AC25BD">
        <w:rPr>
          <w:rFonts w:ascii="GHEA Grapalat" w:hAnsi="GHEA Grapalat"/>
        </w:rPr>
        <w:tab/>
      </w:r>
      <w:r w:rsidR="009123CA" w:rsidRPr="00AC25BD">
        <w:rPr>
          <w:rFonts w:ascii="GHEA Grapalat" w:hAnsi="GHEA Grapalat"/>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ARMEPS, возвращает Продавцу акт приема-передачи, а также отрицательное заключение, </w:t>
      </w:r>
      <w:r w:rsidR="009123CA" w:rsidRPr="00AC25BD">
        <w:rPr>
          <w:rFonts w:ascii="GHEA Grapalat" w:hAnsi="GHEA Grapalat"/>
        </w:rPr>
        <w:lastRenderedPageBreak/>
        <w:t>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9123CA" w:rsidRPr="00AC25BD" w:rsidRDefault="009123CA" w:rsidP="00B46D58">
      <w:pPr>
        <w:widowControl w:val="0"/>
        <w:tabs>
          <w:tab w:val="left" w:pos="1134"/>
        </w:tabs>
        <w:spacing w:after="160"/>
        <w:ind w:firstLine="567"/>
        <w:jc w:val="both"/>
        <w:rPr>
          <w:rFonts w:ascii="GHEA Grapalat" w:hAnsi="GHEA Grapalat"/>
        </w:rPr>
      </w:pPr>
      <w:r w:rsidRPr="00AC25BD">
        <w:rPr>
          <w:rFonts w:ascii="GHEA Grapalat" w:hAnsi="GHEA Grapalat"/>
        </w:rPr>
        <w:t>5.</w:t>
      </w:r>
      <w:r w:rsidR="00552934" w:rsidRPr="00AC25BD">
        <w:rPr>
          <w:rFonts w:ascii="GHEA Grapalat" w:hAnsi="GHEA Grapalat"/>
        </w:rPr>
        <w:t>4.</w:t>
      </w:r>
      <w:r w:rsidR="00552934" w:rsidRPr="00AC25BD">
        <w:rPr>
          <w:rFonts w:ascii="GHEA Grapalat" w:hAnsi="GHEA Grapalat"/>
        </w:rPr>
        <w:tab/>
      </w:r>
      <w:r w:rsidRPr="00AC25BD">
        <w:rPr>
          <w:rFonts w:ascii="GHEA Grapalat" w:hAnsi="GHEA Grapalat"/>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9123CA" w:rsidRPr="00AC25BD" w:rsidRDefault="009123CA" w:rsidP="00B46D58">
      <w:pPr>
        <w:widowControl w:val="0"/>
        <w:spacing w:after="160"/>
        <w:jc w:val="both"/>
        <w:rPr>
          <w:rFonts w:ascii="GHEA Grapalat" w:hAnsi="GHEA Grapalat" w:cs="Sylfaen"/>
        </w:rPr>
      </w:pPr>
    </w:p>
    <w:p w:rsidR="009123CA" w:rsidRPr="00AC25BD" w:rsidRDefault="009123CA" w:rsidP="00B46D58">
      <w:pPr>
        <w:widowControl w:val="0"/>
        <w:spacing w:after="160"/>
        <w:jc w:val="center"/>
        <w:rPr>
          <w:rFonts w:ascii="GHEA Grapalat" w:hAnsi="GHEA Grapalat"/>
          <w:b/>
        </w:rPr>
      </w:pPr>
      <w:r w:rsidRPr="00AC25BD">
        <w:rPr>
          <w:rFonts w:ascii="GHEA Grapalat" w:hAnsi="GHEA Grapalat"/>
          <w:b/>
        </w:rPr>
        <w:t>6. ОТВЕТСТВЕННОСТЬ СТОРОН</w:t>
      </w:r>
    </w:p>
    <w:p w:rsidR="009123CA" w:rsidRPr="00AC25BD" w:rsidRDefault="009123CA" w:rsidP="00B46D58">
      <w:pPr>
        <w:widowControl w:val="0"/>
        <w:tabs>
          <w:tab w:val="left" w:pos="1134"/>
        </w:tabs>
        <w:spacing w:after="160"/>
        <w:ind w:firstLine="567"/>
        <w:jc w:val="both"/>
        <w:rPr>
          <w:rFonts w:ascii="GHEA Grapalat" w:hAnsi="GHEA Grapalat"/>
        </w:rPr>
      </w:pPr>
      <w:r w:rsidRPr="00AC25BD">
        <w:rPr>
          <w:rFonts w:ascii="GHEA Grapalat" w:hAnsi="GHEA Grapalat"/>
        </w:rPr>
        <w:t>6.</w:t>
      </w:r>
      <w:r w:rsidR="009D71F8" w:rsidRPr="00AC25BD">
        <w:rPr>
          <w:rFonts w:ascii="GHEA Grapalat" w:hAnsi="GHEA Grapalat"/>
        </w:rPr>
        <w:t>1.</w:t>
      </w:r>
      <w:r w:rsidR="009D71F8" w:rsidRPr="00AC25BD">
        <w:rPr>
          <w:rFonts w:ascii="GHEA Grapalat" w:hAnsi="GHEA Grapalat"/>
        </w:rPr>
        <w:tab/>
      </w:r>
      <w:r w:rsidRPr="00AC25BD">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AC25BD" w:rsidRDefault="009123CA" w:rsidP="00B46D58">
      <w:pPr>
        <w:widowControl w:val="0"/>
        <w:tabs>
          <w:tab w:val="left" w:pos="1134"/>
        </w:tabs>
        <w:spacing w:after="160"/>
        <w:ind w:firstLine="567"/>
        <w:jc w:val="both"/>
        <w:rPr>
          <w:rFonts w:ascii="GHEA Grapalat" w:hAnsi="GHEA Grapalat"/>
        </w:rPr>
      </w:pPr>
      <w:r w:rsidRPr="00AC25BD">
        <w:rPr>
          <w:rFonts w:ascii="GHEA Grapalat" w:hAnsi="GHEA Grapalat"/>
        </w:rPr>
        <w:t>6.</w:t>
      </w:r>
      <w:r w:rsidR="009D71F8" w:rsidRPr="00AC25BD">
        <w:rPr>
          <w:rFonts w:ascii="GHEA Grapalat" w:hAnsi="GHEA Grapalat"/>
        </w:rPr>
        <w:t>2.</w:t>
      </w:r>
      <w:r w:rsidR="009D71F8" w:rsidRPr="00AC25BD">
        <w:rPr>
          <w:rFonts w:ascii="GHEA Grapalat" w:hAnsi="GHEA Grapalat"/>
        </w:rPr>
        <w:tab/>
      </w:r>
      <w:r w:rsidRPr="00AC25BD">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AC25BD">
        <w:rPr>
          <w:rFonts w:ascii="GHEA Grapalat" w:hAnsi="GHEA Grapalat"/>
        </w:rPr>
        <w:t xml:space="preserve"> рабочий</w:t>
      </w:r>
      <w:r w:rsidRPr="00AC25BD">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AC25BD" w:rsidRDefault="009123CA" w:rsidP="00B46D58">
      <w:pPr>
        <w:widowControl w:val="0"/>
        <w:tabs>
          <w:tab w:val="left" w:pos="1134"/>
        </w:tabs>
        <w:spacing w:after="160"/>
        <w:ind w:firstLine="567"/>
        <w:jc w:val="both"/>
        <w:rPr>
          <w:rFonts w:ascii="GHEA Grapalat" w:hAnsi="GHEA Grapalat"/>
        </w:rPr>
      </w:pPr>
      <w:r w:rsidRPr="00AC25BD">
        <w:rPr>
          <w:rFonts w:ascii="GHEA Grapalat" w:hAnsi="GHEA Grapalat"/>
        </w:rPr>
        <w:t>6.</w:t>
      </w:r>
      <w:r w:rsidR="005B2A24" w:rsidRPr="00AC25BD">
        <w:rPr>
          <w:rFonts w:ascii="GHEA Grapalat" w:hAnsi="GHEA Grapalat"/>
        </w:rPr>
        <w:t>3.</w:t>
      </w:r>
      <w:r w:rsidR="005B2A24" w:rsidRPr="00AC25BD">
        <w:rPr>
          <w:rFonts w:ascii="GHEA Grapalat" w:hAnsi="GHEA Grapalat"/>
        </w:rPr>
        <w:tab/>
      </w:r>
      <w:r w:rsidRPr="00AC25BD">
        <w:rPr>
          <w:rFonts w:ascii="GHEA Grapalat" w:hAnsi="GHEA Grapalat"/>
        </w:rPr>
        <w:t>В каждом случае поставки товара, не соответствующего указанной в</w:t>
      </w:r>
      <w:r w:rsidR="00D52566" w:rsidRPr="00AC25BD">
        <w:rPr>
          <w:rFonts w:ascii="Courier New" w:hAnsi="Courier New" w:cs="Courier New"/>
          <w:lang w:val="en-US"/>
        </w:rPr>
        <w:t> </w:t>
      </w:r>
      <w:r w:rsidRPr="00AC25BD">
        <w:rPr>
          <w:rFonts w:ascii="GHEA Grapalat" w:hAnsi="GHEA Grapalat"/>
        </w:rPr>
        <w:t>пункте 1.</w:t>
      </w:r>
      <w:r w:rsidR="009D71F8" w:rsidRPr="00AC25BD">
        <w:rPr>
          <w:rFonts w:ascii="GHEA Grapalat" w:hAnsi="GHEA Grapalat"/>
        </w:rPr>
        <w:t>1.</w:t>
      </w:r>
      <w:r w:rsidR="009D71F8" w:rsidRPr="00AC25BD">
        <w:rPr>
          <w:rFonts w:ascii="GHEA Grapalat" w:hAnsi="GHEA Grapalat"/>
        </w:rPr>
        <w:tab/>
      </w:r>
      <w:r w:rsidRPr="00AC25BD">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AD6940" w:rsidRPr="00AC25BD">
        <w:rPr>
          <w:rStyle w:val="FootnoteReference"/>
          <w:rFonts w:ascii="GHEA Grapalat" w:hAnsi="GHEA Grapalat"/>
        </w:rPr>
        <w:footnoteReference w:customMarkFollows="1" w:id="21"/>
        <w:t>21</w:t>
      </w:r>
      <w:r w:rsidRPr="00AC25BD">
        <w:rPr>
          <w:rFonts w:ascii="GHEA Grapalat" w:hAnsi="GHEA Grapalat"/>
        </w:rPr>
        <w:t>.</w:t>
      </w:r>
      <w:r w:rsidR="00DF0BD2" w:rsidRPr="00AC25BD">
        <w:rPr>
          <w:rFonts w:ascii="GHEA Grapalat" w:hAnsi="GHEA Grapalat"/>
        </w:rPr>
        <w:t xml:space="preserve"> При этом</w:t>
      </w:r>
      <w:r w:rsidR="00DF0BD2" w:rsidRPr="00AC25BD">
        <w:rPr>
          <w:rFonts w:ascii="GHEA Grapalat" w:hAnsi="GHEA Grapalat"/>
          <w:lang w:val="hy-AM"/>
        </w:rPr>
        <w:t>,</w:t>
      </w:r>
      <w:r w:rsidR="00DF0BD2" w:rsidRPr="00AC25BD">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AC25BD" w:rsidRDefault="0094684E" w:rsidP="00B46D58">
      <w:pPr>
        <w:widowControl w:val="0"/>
        <w:tabs>
          <w:tab w:val="left" w:pos="1134"/>
        </w:tabs>
        <w:spacing w:after="160"/>
        <w:ind w:firstLine="567"/>
        <w:jc w:val="both"/>
        <w:rPr>
          <w:rFonts w:ascii="GHEA Grapalat" w:hAnsi="GHEA Grapalat"/>
        </w:rPr>
      </w:pPr>
      <w:r w:rsidRPr="00AC25BD">
        <w:rPr>
          <w:rFonts w:ascii="GHEA Grapalat" w:hAnsi="GHEA Grapalat"/>
        </w:rPr>
        <w:t>6.</w:t>
      </w:r>
      <w:r w:rsidR="00552934" w:rsidRPr="00AC25BD">
        <w:rPr>
          <w:rFonts w:ascii="GHEA Grapalat" w:hAnsi="GHEA Grapalat"/>
        </w:rPr>
        <w:t>4.</w:t>
      </w:r>
      <w:r w:rsidR="00552934" w:rsidRPr="00AC25BD">
        <w:rPr>
          <w:rFonts w:ascii="GHEA Grapalat" w:hAnsi="GHEA Grapalat"/>
        </w:rPr>
        <w:tab/>
      </w:r>
      <w:r w:rsidRPr="00AC25BD">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AC25BD" w:rsidRDefault="0094684E" w:rsidP="00B46D58">
      <w:pPr>
        <w:widowControl w:val="0"/>
        <w:tabs>
          <w:tab w:val="left" w:pos="1134"/>
        </w:tabs>
        <w:spacing w:after="160"/>
        <w:ind w:firstLine="567"/>
        <w:jc w:val="both"/>
        <w:rPr>
          <w:rFonts w:ascii="GHEA Grapalat" w:hAnsi="GHEA Grapalat"/>
        </w:rPr>
      </w:pPr>
      <w:r w:rsidRPr="00AC25BD">
        <w:rPr>
          <w:rFonts w:ascii="GHEA Grapalat" w:hAnsi="GHEA Grapalat"/>
        </w:rPr>
        <w:t>6.</w:t>
      </w:r>
      <w:r w:rsidR="003A734A" w:rsidRPr="00AC25BD">
        <w:rPr>
          <w:rFonts w:ascii="GHEA Grapalat" w:hAnsi="GHEA Grapalat"/>
        </w:rPr>
        <w:t>5.</w:t>
      </w:r>
      <w:r w:rsidR="003A734A" w:rsidRPr="00AC25BD">
        <w:rPr>
          <w:rFonts w:ascii="GHEA Grapalat" w:hAnsi="GHEA Grapalat"/>
        </w:rPr>
        <w:tab/>
      </w:r>
      <w:r w:rsidRPr="00AC25BD">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AC25BD">
        <w:rPr>
          <w:rFonts w:ascii="GHEA Grapalat" w:hAnsi="GHEA Grapalat"/>
        </w:rPr>
        <w:t xml:space="preserve">рабочий </w:t>
      </w:r>
      <w:r w:rsidRPr="00AC25BD">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AC25BD" w:rsidRDefault="0094684E" w:rsidP="00B46D58">
      <w:pPr>
        <w:widowControl w:val="0"/>
        <w:tabs>
          <w:tab w:val="left" w:pos="1134"/>
        </w:tabs>
        <w:spacing w:after="160"/>
        <w:ind w:firstLine="567"/>
        <w:jc w:val="both"/>
        <w:rPr>
          <w:rFonts w:ascii="GHEA Grapalat" w:hAnsi="GHEA Grapalat"/>
        </w:rPr>
      </w:pPr>
      <w:r w:rsidRPr="00AC25BD">
        <w:rPr>
          <w:rFonts w:ascii="GHEA Grapalat" w:hAnsi="GHEA Grapalat"/>
        </w:rPr>
        <w:t>6.</w:t>
      </w:r>
      <w:r w:rsidR="00AC30D5" w:rsidRPr="00AC25BD">
        <w:rPr>
          <w:rFonts w:ascii="GHEA Grapalat" w:hAnsi="GHEA Grapalat"/>
        </w:rPr>
        <w:t>6.</w:t>
      </w:r>
      <w:r w:rsidR="00AC30D5" w:rsidRPr="00AC25BD">
        <w:rPr>
          <w:rFonts w:ascii="GHEA Grapalat" w:hAnsi="GHEA Grapalat"/>
        </w:rPr>
        <w:tab/>
      </w:r>
      <w:r w:rsidRPr="00AC25BD">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AC25BD" w:rsidRDefault="00BE5525" w:rsidP="00B46D58">
      <w:pPr>
        <w:widowControl w:val="0"/>
        <w:tabs>
          <w:tab w:val="left" w:pos="1134"/>
        </w:tabs>
        <w:spacing w:after="160"/>
        <w:ind w:firstLine="567"/>
        <w:jc w:val="both"/>
        <w:rPr>
          <w:rFonts w:ascii="GHEA Grapalat" w:hAnsi="GHEA Grapalat"/>
        </w:rPr>
      </w:pPr>
      <w:r w:rsidRPr="00AC25BD">
        <w:rPr>
          <w:rFonts w:ascii="GHEA Grapalat" w:hAnsi="GHEA Grapalat"/>
        </w:rPr>
        <w:lastRenderedPageBreak/>
        <w:t>6</w:t>
      </w:r>
      <w:r w:rsidR="0094684E" w:rsidRPr="00AC25BD">
        <w:rPr>
          <w:rFonts w:ascii="GHEA Grapalat" w:hAnsi="GHEA Grapalat"/>
        </w:rPr>
        <w:t>.</w:t>
      </w:r>
      <w:r w:rsidR="00AC30D5" w:rsidRPr="00AC25BD">
        <w:rPr>
          <w:rFonts w:ascii="GHEA Grapalat" w:hAnsi="GHEA Grapalat"/>
        </w:rPr>
        <w:t>7.</w:t>
      </w:r>
      <w:r w:rsidR="00AC30D5" w:rsidRPr="00AC25BD">
        <w:rPr>
          <w:rFonts w:ascii="GHEA Grapalat" w:hAnsi="GHEA Grapalat"/>
        </w:rPr>
        <w:tab/>
      </w:r>
      <w:r w:rsidR="0094684E" w:rsidRPr="00AC25BD">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AC25BD" w:rsidRDefault="00D52566" w:rsidP="00B46D58">
      <w:pPr>
        <w:rPr>
          <w:rFonts w:ascii="GHEA Grapalat" w:hAnsi="GHEA Grapalat"/>
          <w:lang w:val="hy-AM"/>
        </w:rPr>
      </w:pPr>
    </w:p>
    <w:p w:rsidR="009F337A" w:rsidRPr="00AC25BD" w:rsidRDefault="009F337A" w:rsidP="00B46D58">
      <w:pPr>
        <w:widowControl w:val="0"/>
        <w:spacing w:after="160"/>
        <w:jc w:val="center"/>
        <w:rPr>
          <w:rFonts w:ascii="GHEA Grapalat" w:hAnsi="GHEA Grapalat"/>
          <w:b/>
        </w:rPr>
      </w:pPr>
      <w:r w:rsidRPr="00AC25BD">
        <w:rPr>
          <w:rFonts w:ascii="GHEA Grapalat" w:hAnsi="GHEA Grapalat"/>
          <w:b/>
        </w:rPr>
        <w:t>7. ДЕЙСТВИЕ НЕПРЕОДОЛИМОЙ СИЛЫ (ФОРС-МАЖОР)</w:t>
      </w:r>
    </w:p>
    <w:p w:rsidR="009F337A" w:rsidRPr="00AC25BD" w:rsidRDefault="009F337A" w:rsidP="00B46D58">
      <w:pPr>
        <w:widowControl w:val="0"/>
        <w:spacing w:after="160"/>
        <w:ind w:firstLine="567"/>
        <w:jc w:val="both"/>
        <w:rPr>
          <w:rFonts w:ascii="GHEA Grapalat" w:hAnsi="GHEA Grapalat"/>
        </w:rPr>
      </w:pPr>
      <w:r w:rsidRPr="00AC25BD">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AC25BD" w:rsidRDefault="0094684E" w:rsidP="00B46D58">
      <w:pPr>
        <w:widowControl w:val="0"/>
        <w:spacing w:after="160"/>
        <w:jc w:val="center"/>
        <w:rPr>
          <w:rFonts w:ascii="GHEA Grapalat" w:hAnsi="GHEA Grapalat"/>
          <w:lang w:val="hy-AM"/>
        </w:rPr>
      </w:pPr>
    </w:p>
    <w:p w:rsidR="00071D1C" w:rsidRPr="00AC25BD" w:rsidRDefault="00071D1C" w:rsidP="00B46D58">
      <w:pPr>
        <w:widowControl w:val="0"/>
        <w:spacing w:after="160"/>
        <w:jc w:val="center"/>
        <w:rPr>
          <w:rFonts w:ascii="GHEA Grapalat" w:hAnsi="GHEA Grapalat"/>
          <w:b/>
        </w:rPr>
      </w:pPr>
      <w:r w:rsidRPr="00AC25BD">
        <w:rPr>
          <w:rFonts w:ascii="GHEA Grapalat" w:hAnsi="GHEA Grapalat"/>
          <w:b/>
        </w:rPr>
        <w:t>8. ИНЫЕ УСЛОВИЯ</w:t>
      </w:r>
    </w:p>
    <w:p w:rsidR="00071D1C" w:rsidRPr="00AC25BD" w:rsidRDefault="00071D1C" w:rsidP="00B46D58">
      <w:pPr>
        <w:widowControl w:val="0"/>
        <w:tabs>
          <w:tab w:val="left" w:pos="1134"/>
        </w:tabs>
        <w:spacing w:after="160"/>
        <w:ind w:firstLine="567"/>
        <w:jc w:val="both"/>
        <w:rPr>
          <w:rFonts w:ascii="GHEA Grapalat" w:hAnsi="GHEA Grapalat" w:cs="Times Armenian"/>
        </w:rPr>
      </w:pPr>
      <w:r w:rsidRPr="00AC25BD">
        <w:rPr>
          <w:rFonts w:ascii="GHEA Grapalat" w:hAnsi="GHEA Grapalat"/>
        </w:rPr>
        <w:t>8.</w:t>
      </w:r>
      <w:r w:rsidR="009D71F8" w:rsidRPr="00AC25BD">
        <w:rPr>
          <w:rFonts w:ascii="GHEA Grapalat" w:hAnsi="GHEA Grapalat"/>
        </w:rPr>
        <w:t>1.</w:t>
      </w:r>
      <w:r w:rsidR="009D71F8" w:rsidRPr="00AC25BD">
        <w:rPr>
          <w:rFonts w:ascii="GHEA Grapalat" w:hAnsi="GHEA Grapalat"/>
        </w:rPr>
        <w:tab/>
      </w:r>
      <w:r w:rsidRPr="00AC25BD">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AC25BD" w:rsidRDefault="00071D1C" w:rsidP="00B46D58">
      <w:pPr>
        <w:widowControl w:val="0"/>
        <w:spacing w:after="160"/>
        <w:ind w:firstLine="567"/>
        <w:jc w:val="both"/>
        <w:rPr>
          <w:rFonts w:ascii="GHEA Grapalat" w:hAnsi="GHEA Grapalat" w:cs="Sylfaen"/>
        </w:rPr>
      </w:pPr>
      <w:r w:rsidRPr="00AC25BD">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AE4578" w:rsidRPr="00AC25BD">
        <w:rPr>
          <w:rStyle w:val="FootnoteReference"/>
          <w:rFonts w:ascii="GHEA Grapalat" w:hAnsi="GHEA Grapalat"/>
        </w:rPr>
        <w:footnoteReference w:customMarkFollows="1" w:id="22"/>
        <w:t>22</w:t>
      </w:r>
      <w:r w:rsidRPr="00AC25BD">
        <w:rPr>
          <w:rFonts w:ascii="GHEA Grapalat" w:hAnsi="GHEA Grapalat"/>
        </w:rPr>
        <w:t>.</w:t>
      </w:r>
    </w:p>
    <w:p w:rsidR="00071D1C" w:rsidRPr="00AC25BD" w:rsidRDefault="00071D1C" w:rsidP="00B46D58">
      <w:pPr>
        <w:widowControl w:val="0"/>
        <w:tabs>
          <w:tab w:val="left" w:pos="1134"/>
        </w:tabs>
        <w:spacing w:after="160"/>
        <w:ind w:firstLine="567"/>
        <w:jc w:val="both"/>
        <w:rPr>
          <w:rFonts w:ascii="GHEA Grapalat" w:hAnsi="GHEA Grapalat" w:cs="Sylfaen"/>
        </w:rPr>
      </w:pPr>
      <w:r w:rsidRPr="00AC25BD">
        <w:rPr>
          <w:rFonts w:ascii="GHEA Grapalat" w:hAnsi="GHEA Grapalat"/>
        </w:rPr>
        <w:t>8.</w:t>
      </w:r>
      <w:r w:rsidR="009D71F8" w:rsidRPr="00AC25BD">
        <w:rPr>
          <w:rFonts w:ascii="GHEA Grapalat" w:hAnsi="GHEA Grapalat"/>
        </w:rPr>
        <w:t>2.</w:t>
      </w:r>
      <w:r w:rsidR="009D71F8" w:rsidRPr="00AC25BD">
        <w:rPr>
          <w:rFonts w:ascii="GHEA Grapalat" w:hAnsi="GHEA Grapalat"/>
        </w:rPr>
        <w:tab/>
      </w:r>
      <w:r w:rsidRPr="00AC25BD">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AC25BD">
        <w:rPr>
          <w:rFonts w:ascii="Courier New" w:hAnsi="Courier New" w:cs="Courier New"/>
          <w:lang w:val="en-US"/>
        </w:rPr>
        <w:t> </w:t>
      </w:r>
      <w:r w:rsidRPr="00AC25BD">
        <w:rPr>
          <w:rFonts w:ascii="GHEA Grapalat" w:hAnsi="GHEA Grapalat"/>
        </w:rPr>
        <w:t>тре</w:t>
      </w:r>
      <w:r w:rsidR="00D52566" w:rsidRPr="00AC25BD">
        <w:rPr>
          <w:rFonts w:ascii="GHEA Grapalat" w:hAnsi="GHEA Grapalat"/>
        </w:rPr>
        <w:t>бования, вытекающее из договора</w:t>
      </w:r>
      <w:r w:rsidRPr="00AC25BD">
        <w:rPr>
          <w:rFonts w:ascii="GHEA Grapalat" w:hAnsi="GHEA Grapalat"/>
        </w:rPr>
        <w:t xml:space="preserve">, не может быть передано другому лицу без письменного согласия стороны должника. </w:t>
      </w:r>
    </w:p>
    <w:p w:rsidR="00071D1C" w:rsidRPr="00AC25BD" w:rsidRDefault="00071D1C" w:rsidP="00B46D58">
      <w:pPr>
        <w:widowControl w:val="0"/>
        <w:tabs>
          <w:tab w:val="left" w:pos="1134"/>
        </w:tabs>
        <w:spacing w:after="160"/>
        <w:ind w:firstLine="567"/>
        <w:jc w:val="both"/>
        <w:rPr>
          <w:rFonts w:ascii="GHEA Grapalat" w:hAnsi="GHEA Grapalat" w:cs="Sylfaen"/>
        </w:rPr>
      </w:pPr>
      <w:r w:rsidRPr="00AC25BD">
        <w:rPr>
          <w:rFonts w:ascii="GHEA Grapalat" w:hAnsi="GHEA Grapalat"/>
        </w:rPr>
        <w:t>8.</w:t>
      </w:r>
      <w:r w:rsidR="005B2A24" w:rsidRPr="00AC25BD">
        <w:rPr>
          <w:rFonts w:ascii="GHEA Grapalat" w:hAnsi="GHEA Grapalat"/>
        </w:rPr>
        <w:t>3.</w:t>
      </w:r>
      <w:r w:rsidR="005B2A24" w:rsidRPr="00AC25BD">
        <w:rPr>
          <w:rFonts w:ascii="GHEA Grapalat" w:hAnsi="GHEA Grapalat"/>
        </w:rPr>
        <w:tab/>
      </w:r>
      <w:r w:rsidRPr="00AC25BD">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AC25BD">
        <w:rPr>
          <w:rFonts w:ascii="GHEA Grapalat" w:hAnsi="GHEA Grapalat"/>
          <w:lang w:val="hy-AM"/>
        </w:rPr>
        <w:t xml:space="preserve"> расторгает договор</w:t>
      </w:r>
      <w:r w:rsidRPr="00AC25BD">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w:t>
      </w:r>
      <w:r w:rsidRPr="00AC25BD">
        <w:rPr>
          <w:rFonts w:ascii="GHEA Grapalat" w:hAnsi="GHEA Grapalat"/>
        </w:rPr>
        <w:lastRenderedPageBreak/>
        <w:t>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AC25BD" w:rsidRDefault="00071D1C" w:rsidP="00B46D58">
      <w:pPr>
        <w:widowControl w:val="0"/>
        <w:tabs>
          <w:tab w:val="left" w:pos="1134"/>
        </w:tabs>
        <w:spacing w:after="160"/>
        <w:ind w:firstLine="567"/>
        <w:jc w:val="both"/>
        <w:rPr>
          <w:rFonts w:ascii="GHEA Grapalat" w:hAnsi="GHEA Grapalat" w:cs="Sylfaen"/>
        </w:rPr>
      </w:pPr>
      <w:r w:rsidRPr="00AC25BD">
        <w:rPr>
          <w:rFonts w:ascii="GHEA Grapalat" w:hAnsi="GHEA Grapalat"/>
        </w:rPr>
        <w:t>8.</w:t>
      </w:r>
      <w:r w:rsidR="00552934" w:rsidRPr="00AC25BD">
        <w:rPr>
          <w:rFonts w:ascii="GHEA Grapalat" w:hAnsi="GHEA Grapalat"/>
        </w:rPr>
        <w:t>4.</w:t>
      </w:r>
      <w:r w:rsidR="00552934" w:rsidRPr="00AC25BD">
        <w:rPr>
          <w:rFonts w:ascii="GHEA Grapalat" w:hAnsi="GHEA Grapalat"/>
        </w:rPr>
        <w:tab/>
      </w:r>
      <w:r w:rsidRPr="00AC25BD">
        <w:rPr>
          <w:rFonts w:ascii="GHEA Grapalat" w:hAnsi="GHEA Grapalat"/>
        </w:rPr>
        <w:t>Споры в связи с договором подлежат рассмотрению в судах Республики Армения.</w:t>
      </w:r>
    </w:p>
    <w:p w:rsidR="00071D1C" w:rsidRPr="00AC25BD" w:rsidRDefault="00071D1C" w:rsidP="00B46D58">
      <w:pPr>
        <w:widowControl w:val="0"/>
        <w:tabs>
          <w:tab w:val="left" w:pos="1134"/>
        </w:tabs>
        <w:spacing w:after="160"/>
        <w:ind w:firstLine="567"/>
        <w:jc w:val="both"/>
        <w:rPr>
          <w:rFonts w:ascii="GHEA Grapalat" w:hAnsi="GHEA Grapalat" w:cs="Sylfaen"/>
        </w:rPr>
      </w:pPr>
      <w:r w:rsidRPr="00AC25BD">
        <w:rPr>
          <w:rFonts w:ascii="GHEA Grapalat" w:hAnsi="GHEA Grapalat"/>
        </w:rPr>
        <w:t>8.5</w:t>
      </w:r>
      <w:r w:rsidRPr="00AC25BD">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AC25BD">
        <w:rPr>
          <w:rFonts w:ascii="GHEA Grapalat" w:hAnsi="GHEA Grapalat"/>
        </w:rPr>
        <w:t>—</w:t>
      </w:r>
      <w:r w:rsidRPr="00AC25BD">
        <w:rPr>
          <w:rFonts w:ascii="GHEA Grapalat" w:hAnsi="GHEA Grapalat"/>
        </w:rPr>
        <w:t xml:space="preserve"> посредством заключения соглашения, которое будет являться неотъемлемой частью договора. </w:t>
      </w:r>
    </w:p>
    <w:p w:rsidR="00071D1C" w:rsidRPr="00AC25BD" w:rsidRDefault="00071D1C" w:rsidP="00B46D58">
      <w:pPr>
        <w:widowControl w:val="0"/>
        <w:tabs>
          <w:tab w:val="left" w:pos="1134"/>
        </w:tabs>
        <w:spacing w:after="160"/>
        <w:ind w:firstLine="567"/>
        <w:jc w:val="both"/>
        <w:rPr>
          <w:rFonts w:ascii="GHEA Grapalat" w:hAnsi="GHEA Grapalat" w:cs="Sylfaen"/>
          <w:spacing w:val="-6"/>
        </w:rPr>
      </w:pPr>
      <w:r w:rsidRPr="00AC25BD">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AC25BD" w:rsidRDefault="00071D1C" w:rsidP="00B46D58">
      <w:pPr>
        <w:widowControl w:val="0"/>
        <w:spacing w:after="160"/>
        <w:ind w:firstLine="567"/>
        <w:jc w:val="both"/>
        <w:rPr>
          <w:rFonts w:ascii="GHEA Grapalat" w:hAnsi="GHEA Grapalat"/>
        </w:rPr>
      </w:pPr>
      <w:r w:rsidRPr="00AC25BD">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AC25BD" w:rsidRDefault="00071D1C" w:rsidP="00B46D58">
      <w:pPr>
        <w:widowControl w:val="0"/>
        <w:tabs>
          <w:tab w:val="left" w:pos="1134"/>
        </w:tabs>
        <w:spacing w:after="160"/>
        <w:ind w:firstLine="567"/>
        <w:jc w:val="both"/>
        <w:rPr>
          <w:rFonts w:ascii="GHEA Grapalat" w:hAnsi="GHEA Grapalat"/>
        </w:rPr>
      </w:pPr>
      <w:r w:rsidRPr="00AC25BD">
        <w:rPr>
          <w:rFonts w:ascii="GHEA Grapalat" w:hAnsi="GHEA Grapalat"/>
        </w:rPr>
        <w:t>8.</w:t>
      </w:r>
      <w:r w:rsidR="00AC30D5" w:rsidRPr="00AC25BD">
        <w:rPr>
          <w:rFonts w:ascii="GHEA Grapalat" w:hAnsi="GHEA Grapalat"/>
        </w:rPr>
        <w:t>6.</w:t>
      </w:r>
      <w:r w:rsidR="00AC30D5" w:rsidRPr="00AC25BD">
        <w:rPr>
          <w:rFonts w:ascii="GHEA Grapalat" w:hAnsi="GHEA Grapalat"/>
        </w:rPr>
        <w:tab/>
      </w:r>
      <w:r w:rsidRPr="00AC25BD">
        <w:rPr>
          <w:rFonts w:ascii="GHEA Grapalat" w:hAnsi="GHEA Grapalat"/>
        </w:rPr>
        <w:t>Если договор осуществляется посредством заключения агентского договора:</w:t>
      </w:r>
    </w:p>
    <w:p w:rsidR="00071D1C" w:rsidRPr="00AC25BD" w:rsidRDefault="00071D1C" w:rsidP="00B46D58">
      <w:pPr>
        <w:widowControl w:val="0"/>
        <w:tabs>
          <w:tab w:val="left" w:pos="1134"/>
        </w:tabs>
        <w:spacing w:after="160"/>
        <w:ind w:firstLine="567"/>
        <w:jc w:val="both"/>
        <w:rPr>
          <w:rFonts w:ascii="GHEA Grapalat" w:hAnsi="GHEA Grapalat"/>
        </w:rPr>
      </w:pPr>
      <w:r w:rsidRPr="00AC25BD">
        <w:rPr>
          <w:rFonts w:ascii="GHEA Grapalat" w:hAnsi="GHEA Grapalat"/>
        </w:rPr>
        <w:t>1)</w:t>
      </w:r>
      <w:r w:rsidR="00E95CE6" w:rsidRPr="00AC25BD">
        <w:rPr>
          <w:rFonts w:ascii="GHEA Grapalat" w:hAnsi="GHEA Grapalat"/>
        </w:rPr>
        <w:tab/>
      </w:r>
      <w:r w:rsidRPr="00AC25BD">
        <w:rPr>
          <w:rFonts w:ascii="GHEA Grapalat" w:hAnsi="GHEA Grapalat"/>
        </w:rPr>
        <w:t>Продавец несет ответственность за неисполнение или ненадлежащее исполнение обязательств агента;</w:t>
      </w:r>
    </w:p>
    <w:p w:rsidR="00071D1C" w:rsidRPr="00AC25BD" w:rsidRDefault="00071D1C" w:rsidP="00B46D58">
      <w:pPr>
        <w:widowControl w:val="0"/>
        <w:tabs>
          <w:tab w:val="left" w:pos="1134"/>
        </w:tabs>
        <w:spacing w:after="160"/>
        <w:ind w:firstLine="567"/>
        <w:jc w:val="both"/>
        <w:rPr>
          <w:rFonts w:ascii="GHEA Grapalat" w:hAnsi="GHEA Grapalat"/>
        </w:rPr>
      </w:pPr>
      <w:r w:rsidRPr="00AC25BD">
        <w:rPr>
          <w:rFonts w:ascii="GHEA Grapalat" w:hAnsi="GHEA Grapalat"/>
        </w:rPr>
        <w:t>2)</w:t>
      </w:r>
      <w:r w:rsidR="00E95CE6" w:rsidRPr="00AC25BD">
        <w:rPr>
          <w:rFonts w:ascii="GHEA Grapalat" w:hAnsi="GHEA Grapalat"/>
        </w:rPr>
        <w:tab/>
      </w:r>
      <w:r w:rsidRPr="00AC25BD">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517E0B" w:rsidRPr="00AC25BD">
        <w:rPr>
          <w:rStyle w:val="FootnoteReference"/>
          <w:rFonts w:ascii="GHEA Grapalat" w:hAnsi="GHEA Grapalat"/>
        </w:rPr>
        <w:footnoteReference w:customMarkFollows="1" w:id="23"/>
        <w:t>23</w:t>
      </w:r>
      <w:r w:rsidRPr="00AC25BD">
        <w:rPr>
          <w:rFonts w:ascii="GHEA Grapalat" w:hAnsi="GHEA Grapalat"/>
        </w:rPr>
        <w:t>.</w:t>
      </w:r>
    </w:p>
    <w:p w:rsidR="00071D1C" w:rsidRPr="00AC25BD" w:rsidRDefault="00071D1C" w:rsidP="00B46D58">
      <w:pPr>
        <w:widowControl w:val="0"/>
        <w:tabs>
          <w:tab w:val="left" w:pos="1134"/>
        </w:tabs>
        <w:spacing w:after="160"/>
        <w:ind w:firstLine="567"/>
        <w:jc w:val="both"/>
        <w:rPr>
          <w:rFonts w:ascii="GHEA Grapalat" w:hAnsi="GHEA Grapalat"/>
        </w:rPr>
      </w:pPr>
      <w:r w:rsidRPr="00AC25BD">
        <w:rPr>
          <w:rFonts w:ascii="GHEA Grapalat" w:hAnsi="GHEA Grapalat"/>
        </w:rPr>
        <w:t>8.</w:t>
      </w:r>
      <w:r w:rsidR="00AC30D5" w:rsidRPr="00AC25BD">
        <w:rPr>
          <w:rFonts w:ascii="GHEA Grapalat" w:hAnsi="GHEA Grapalat"/>
        </w:rPr>
        <w:t>7.</w:t>
      </w:r>
      <w:r w:rsidR="00AC30D5" w:rsidRPr="00AC25BD">
        <w:rPr>
          <w:rFonts w:ascii="GHEA Grapalat" w:hAnsi="GHEA Grapalat"/>
        </w:rPr>
        <w:tab/>
      </w:r>
      <w:r w:rsidRPr="00AC25BD">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517E0B" w:rsidRPr="00AC25BD">
        <w:rPr>
          <w:rStyle w:val="FootnoteReference"/>
          <w:rFonts w:ascii="GHEA Grapalat" w:hAnsi="GHEA Grapalat"/>
        </w:rPr>
        <w:footnoteReference w:customMarkFollows="1" w:id="24"/>
        <w:t>24</w:t>
      </w:r>
      <w:r w:rsidRPr="00AC25BD">
        <w:rPr>
          <w:rFonts w:ascii="GHEA Grapalat" w:hAnsi="GHEA Grapalat"/>
        </w:rPr>
        <w:t>.</w:t>
      </w:r>
    </w:p>
    <w:p w:rsidR="00071D1C" w:rsidRPr="00AC25BD" w:rsidRDefault="00071D1C" w:rsidP="00B46D58">
      <w:pPr>
        <w:widowControl w:val="0"/>
        <w:tabs>
          <w:tab w:val="left" w:pos="1134"/>
        </w:tabs>
        <w:spacing w:after="160"/>
        <w:ind w:firstLine="567"/>
        <w:jc w:val="both"/>
        <w:rPr>
          <w:rFonts w:ascii="GHEA Grapalat" w:hAnsi="GHEA Grapalat"/>
        </w:rPr>
      </w:pPr>
      <w:r w:rsidRPr="00AC25BD">
        <w:rPr>
          <w:rFonts w:ascii="GHEA Grapalat" w:hAnsi="GHEA Grapalat"/>
        </w:rPr>
        <w:t>8.</w:t>
      </w:r>
      <w:r w:rsidR="006E15CD" w:rsidRPr="00AC25BD">
        <w:rPr>
          <w:rFonts w:ascii="GHEA Grapalat" w:hAnsi="GHEA Grapalat"/>
        </w:rPr>
        <w:t>8.</w:t>
      </w:r>
      <w:r w:rsidR="006E15CD" w:rsidRPr="00AC25BD">
        <w:rPr>
          <w:rFonts w:ascii="GHEA Grapalat" w:hAnsi="GHEA Grapalat"/>
        </w:rPr>
        <w:tab/>
      </w:r>
      <w:r w:rsidRPr="00AC25BD">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AC25BD">
        <w:rPr>
          <w:rFonts w:ascii="GHEA Grapalat" w:hAnsi="GHEA Grapalat"/>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AC25BD">
        <w:rPr>
          <w:rFonts w:ascii="GHEA Grapalat" w:hAnsi="GHEA Grapalat"/>
          <w:lang w:val="hy-AM"/>
        </w:rPr>
        <w:t xml:space="preserve">. </w:t>
      </w:r>
      <w:r w:rsidRPr="00AC25BD">
        <w:rPr>
          <w:rFonts w:ascii="GHEA Grapalat" w:hAnsi="GHEA Grapalat"/>
        </w:rPr>
        <w:t xml:space="preserve">При этом, в установленном настоящим </w:t>
      </w:r>
      <w:r w:rsidRPr="00AC25BD">
        <w:rPr>
          <w:rFonts w:ascii="GHEA Grapalat" w:hAnsi="GHEA Grapalat"/>
        </w:rPr>
        <w:lastRenderedPageBreak/>
        <w:t>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AC25BD" w:rsidRDefault="00071D1C" w:rsidP="00B46D58">
      <w:pPr>
        <w:widowControl w:val="0"/>
        <w:tabs>
          <w:tab w:val="left" w:pos="1134"/>
        </w:tabs>
        <w:spacing w:after="160"/>
        <w:ind w:firstLine="567"/>
        <w:jc w:val="both"/>
        <w:rPr>
          <w:rFonts w:ascii="GHEA Grapalat" w:hAnsi="GHEA Grapalat"/>
        </w:rPr>
      </w:pPr>
      <w:r w:rsidRPr="00AC25BD">
        <w:rPr>
          <w:rFonts w:ascii="GHEA Grapalat" w:hAnsi="GHEA Grapalat"/>
        </w:rPr>
        <w:t>8.</w:t>
      </w:r>
      <w:r w:rsidR="006E15CD" w:rsidRPr="00AC25BD">
        <w:rPr>
          <w:rFonts w:ascii="GHEA Grapalat" w:hAnsi="GHEA Grapalat"/>
        </w:rPr>
        <w:t>9.</w:t>
      </w:r>
      <w:r w:rsidR="006E15CD" w:rsidRPr="00AC25BD">
        <w:rPr>
          <w:rFonts w:ascii="GHEA Grapalat" w:hAnsi="GHEA Grapalat"/>
        </w:rPr>
        <w:tab/>
      </w:r>
      <w:r w:rsidRPr="00AC25BD">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AC25BD">
        <w:rPr>
          <w:rFonts w:ascii="GHEA Grapalat" w:hAnsi="GHEA Grapalat"/>
        </w:rPr>
        <w:t>—</w:t>
      </w:r>
      <w:r w:rsidRPr="00AC25BD">
        <w:rPr>
          <w:rFonts w:ascii="GHEA Grapalat" w:hAnsi="GHEA Grapalat"/>
        </w:rPr>
        <w:t xml:space="preserve"> это выгода или убытки, понесенные данной стороной.</w:t>
      </w:r>
      <w:r w:rsidR="003A39AC" w:rsidRPr="00AC25BD" w:rsidDel="003A39AC">
        <w:rPr>
          <w:rFonts w:ascii="GHEA Grapalat" w:hAnsi="GHEA Grapalat"/>
        </w:rPr>
        <w:t xml:space="preserve"> </w:t>
      </w:r>
      <w:r w:rsidRPr="00AC25BD">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AC25BD" w:rsidRDefault="00071D1C" w:rsidP="00B46D58">
      <w:pPr>
        <w:widowControl w:val="0"/>
        <w:tabs>
          <w:tab w:val="left" w:pos="1276"/>
        </w:tabs>
        <w:spacing w:after="160"/>
        <w:ind w:firstLine="567"/>
        <w:jc w:val="both"/>
        <w:rPr>
          <w:rFonts w:ascii="GHEA Grapalat" w:hAnsi="GHEA Grapalat"/>
        </w:rPr>
      </w:pPr>
      <w:r w:rsidRPr="00AC25BD">
        <w:rPr>
          <w:rFonts w:ascii="GHEA Grapalat" w:hAnsi="GHEA Grapalat"/>
        </w:rPr>
        <w:t>8.1</w:t>
      </w:r>
      <w:r w:rsidR="00E3606B" w:rsidRPr="00AC25BD">
        <w:rPr>
          <w:rFonts w:ascii="GHEA Grapalat" w:hAnsi="GHEA Grapalat"/>
        </w:rPr>
        <w:t>0.</w:t>
      </w:r>
      <w:r w:rsidR="00E3606B" w:rsidRPr="00AC25BD">
        <w:rPr>
          <w:rFonts w:ascii="GHEA Grapalat" w:hAnsi="GHEA Grapalat"/>
        </w:rPr>
        <w:tab/>
      </w:r>
      <w:r w:rsidRPr="00AC25BD">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AC25BD">
        <w:rPr>
          <w:rFonts w:ascii="Courier New" w:hAnsi="Courier New" w:cs="Courier New"/>
          <w:lang w:val="en-US"/>
        </w:rPr>
        <w:t> </w:t>
      </w:r>
      <w:r w:rsidRPr="00AC25BD">
        <w:rPr>
          <w:rFonts w:ascii="GHEA Grapalat" w:hAnsi="GHEA Grapalat"/>
        </w:rPr>
        <w:t xml:space="preserve">Армения. </w:t>
      </w:r>
    </w:p>
    <w:p w:rsidR="00071D1C" w:rsidRPr="00AC25BD" w:rsidRDefault="00071D1C" w:rsidP="00B46D58">
      <w:pPr>
        <w:widowControl w:val="0"/>
        <w:tabs>
          <w:tab w:val="left" w:pos="1276"/>
        </w:tabs>
        <w:spacing w:after="160"/>
        <w:ind w:firstLine="567"/>
        <w:jc w:val="both"/>
        <w:rPr>
          <w:rFonts w:ascii="GHEA Grapalat" w:hAnsi="GHEA Grapalat"/>
          <w:spacing w:val="-6"/>
        </w:rPr>
      </w:pPr>
      <w:r w:rsidRPr="00AC25BD">
        <w:rPr>
          <w:rFonts w:ascii="GHEA Grapalat" w:hAnsi="GHEA Grapalat"/>
        </w:rPr>
        <w:t>8.1</w:t>
      </w:r>
      <w:r w:rsidR="009D71F8" w:rsidRPr="00AC25BD">
        <w:rPr>
          <w:rFonts w:ascii="GHEA Grapalat" w:hAnsi="GHEA Grapalat"/>
        </w:rPr>
        <w:t>1.</w:t>
      </w:r>
      <w:r w:rsidR="009D71F8" w:rsidRPr="00AC25BD">
        <w:rPr>
          <w:rFonts w:ascii="GHEA Grapalat" w:hAnsi="GHEA Grapalat"/>
        </w:rPr>
        <w:tab/>
      </w:r>
      <w:r w:rsidRPr="00AC25BD">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AC25BD">
        <w:rPr>
          <w:rFonts w:ascii="Courier New" w:hAnsi="Courier New" w:cs="Courier New"/>
          <w:spacing w:val="-6"/>
          <w:lang w:val="en-US"/>
        </w:rPr>
        <w:t> </w:t>
      </w:r>
      <w:r w:rsidRPr="00AC25BD">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AC25BD">
        <w:rPr>
          <w:rFonts w:ascii="Courier New" w:hAnsi="Courier New" w:cs="Courier New"/>
          <w:spacing w:val="-6"/>
          <w:lang w:val="en-US"/>
        </w:rPr>
        <w:t> </w:t>
      </w:r>
      <w:r w:rsidRPr="00AC25BD">
        <w:rPr>
          <w:rFonts w:ascii="GHEA Grapalat" w:hAnsi="GHEA Grapalat"/>
          <w:spacing w:val="-6"/>
        </w:rPr>
        <w:t>следующего за опубликованием уведомления дня, установленного настоящим пунктом.</w:t>
      </w:r>
      <w:r w:rsidR="00DD41E4" w:rsidRPr="00AC25BD">
        <w:t xml:space="preserve"> </w:t>
      </w:r>
      <w:r w:rsidR="00DD41E4" w:rsidRPr="00AC25BD">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AC25BD">
        <w:rPr>
          <w:rFonts w:ascii="GHEA Grapalat" w:hAnsi="GHEA Grapalat"/>
          <w:spacing w:val="-6"/>
        </w:rPr>
        <w:t xml:space="preserve">высылает </w:t>
      </w:r>
      <w:r w:rsidR="00DD41E4" w:rsidRPr="00AC25BD">
        <w:rPr>
          <w:rFonts w:ascii="GHEA Grapalat" w:hAnsi="GHEA Grapalat"/>
          <w:spacing w:val="-6"/>
        </w:rPr>
        <w:t>его также на электронную почту Продавца.</w:t>
      </w:r>
    </w:p>
    <w:p w:rsidR="00382B60" w:rsidRPr="00AC25BD" w:rsidRDefault="00382B60">
      <w:pPr>
        <w:rPr>
          <w:rFonts w:ascii="GHEA Grapalat" w:hAnsi="GHEA Grapalat"/>
        </w:rPr>
      </w:pPr>
      <w:r w:rsidRPr="00AC25BD">
        <w:rPr>
          <w:rFonts w:ascii="GHEA Grapalat" w:hAnsi="GHEA Grapalat"/>
        </w:rPr>
        <w:br w:type="page"/>
      </w:r>
    </w:p>
    <w:p w:rsidR="00071D1C" w:rsidRPr="00AC25BD" w:rsidRDefault="00071D1C" w:rsidP="00B46D58">
      <w:pPr>
        <w:widowControl w:val="0"/>
        <w:tabs>
          <w:tab w:val="left" w:pos="1276"/>
        </w:tabs>
        <w:spacing w:after="160"/>
        <w:ind w:firstLine="567"/>
        <w:jc w:val="both"/>
        <w:rPr>
          <w:rFonts w:ascii="GHEA Grapalat" w:hAnsi="GHEA Grapalat"/>
          <w:spacing w:val="-6"/>
        </w:rPr>
      </w:pPr>
      <w:r w:rsidRPr="00AC25BD">
        <w:rPr>
          <w:rFonts w:ascii="GHEA Grapalat" w:hAnsi="GHEA Grapalat"/>
        </w:rPr>
        <w:lastRenderedPageBreak/>
        <w:t>8.1</w:t>
      </w:r>
      <w:r w:rsidR="009D71F8" w:rsidRPr="00AC25BD">
        <w:rPr>
          <w:rFonts w:ascii="GHEA Grapalat" w:hAnsi="GHEA Grapalat"/>
        </w:rPr>
        <w:t>2.</w:t>
      </w:r>
      <w:r w:rsidR="009D71F8" w:rsidRPr="00AC25BD">
        <w:rPr>
          <w:rFonts w:ascii="GHEA Grapalat" w:hAnsi="GHEA Grapalat"/>
        </w:rPr>
        <w:tab/>
      </w:r>
      <w:r w:rsidRPr="00AC25BD">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AC25BD" w:rsidRDefault="00071D1C" w:rsidP="00B46D58">
      <w:pPr>
        <w:widowControl w:val="0"/>
        <w:tabs>
          <w:tab w:val="left" w:pos="1276"/>
        </w:tabs>
        <w:spacing w:after="160"/>
        <w:ind w:firstLine="567"/>
        <w:jc w:val="both"/>
        <w:rPr>
          <w:rFonts w:ascii="GHEA Grapalat" w:hAnsi="GHEA Grapalat"/>
        </w:rPr>
      </w:pPr>
      <w:r w:rsidRPr="00AC25BD">
        <w:rPr>
          <w:rFonts w:ascii="GHEA Grapalat" w:hAnsi="GHEA Grapalat"/>
        </w:rPr>
        <w:t>8.1</w:t>
      </w:r>
      <w:r w:rsidR="005B2A24" w:rsidRPr="00AC25BD">
        <w:rPr>
          <w:rFonts w:ascii="GHEA Grapalat" w:hAnsi="GHEA Grapalat"/>
        </w:rPr>
        <w:t>3.</w:t>
      </w:r>
      <w:r w:rsidR="005B2A24" w:rsidRPr="00AC25BD">
        <w:rPr>
          <w:rFonts w:ascii="GHEA Grapalat" w:hAnsi="GHEA Grapalat"/>
        </w:rPr>
        <w:tab/>
      </w:r>
      <w:r w:rsidRPr="00AC25BD">
        <w:rPr>
          <w:rFonts w:ascii="GHEA Grapalat" w:hAnsi="GHEA Grapalat"/>
        </w:rPr>
        <w:t>Договор составлен на ____</w:t>
      </w:r>
      <w:r w:rsidR="00E95CE6" w:rsidRPr="00AC25BD">
        <w:rPr>
          <w:rFonts w:ascii="GHEA Grapalat" w:hAnsi="GHEA Grapalat"/>
        </w:rPr>
        <w:t>_______</w:t>
      </w:r>
      <w:r w:rsidRPr="00AC25BD">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AC25BD">
        <w:rPr>
          <w:rFonts w:ascii="GHEA Grapalat" w:hAnsi="GHEA Grapalat"/>
        </w:rPr>
        <w:t>1.</w:t>
      </w:r>
      <w:r w:rsidR="00E95CE6" w:rsidRPr="00AC25BD">
        <w:rPr>
          <w:rFonts w:ascii="GHEA Grapalat" w:hAnsi="GHEA Grapalat"/>
        </w:rPr>
        <w:t xml:space="preserve"> </w:t>
      </w:r>
      <w:r w:rsidRPr="00AC25BD">
        <w:rPr>
          <w:rFonts w:ascii="GHEA Grapalat" w:hAnsi="GHEA Grapalat"/>
        </w:rPr>
        <w:t>к</w:t>
      </w:r>
      <w:r w:rsidR="00E95CE6" w:rsidRPr="00AC25BD">
        <w:rPr>
          <w:rFonts w:ascii="Courier New" w:hAnsi="Courier New" w:cs="Courier New"/>
          <w:lang w:val="en-US"/>
        </w:rPr>
        <w:t> </w:t>
      </w:r>
      <w:r w:rsidRPr="00AC25BD">
        <w:rPr>
          <w:rFonts w:ascii="GHEA Grapalat" w:hAnsi="GHEA Grapalat"/>
        </w:rPr>
        <w:t>договору считаются неотъемлемой частью договора.</w:t>
      </w:r>
    </w:p>
    <w:p w:rsidR="00071D1C" w:rsidRPr="00AC25BD" w:rsidRDefault="00071D1C" w:rsidP="00B46D58">
      <w:pPr>
        <w:widowControl w:val="0"/>
        <w:tabs>
          <w:tab w:val="left" w:pos="1276"/>
        </w:tabs>
        <w:spacing w:after="160"/>
        <w:ind w:firstLine="567"/>
        <w:jc w:val="both"/>
        <w:rPr>
          <w:rFonts w:ascii="GHEA Grapalat" w:hAnsi="GHEA Grapalat"/>
        </w:rPr>
      </w:pPr>
      <w:r w:rsidRPr="00AC25BD">
        <w:rPr>
          <w:rFonts w:ascii="GHEA Grapalat" w:hAnsi="GHEA Grapalat"/>
        </w:rPr>
        <w:t>8.1</w:t>
      </w:r>
      <w:r w:rsidR="00552934" w:rsidRPr="00AC25BD">
        <w:rPr>
          <w:rFonts w:ascii="GHEA Grapalat" w:hAnsi="GHEA Grapalat"/>
        </w:rPr>
        <w:t>4.</w:t>
      </w:r>
      <w:r w:rsidR="00552934" w:rsidRPr="00AC25BD">
        <w:rPr>
          <w:rFonts w:ascii="GHEA Grapalat" w:hAnsi="GHEA Grapalat"/>
        </w:rPr>
        <w:tab/>
      </w:r>
      <w:r w:rsidRPr="00AC25BD">
        <w:rPr>
          <w:rFonts w:ascii="GHEA Grapalat" w:hAnsi="GHEA Grapalat"/>
        </w:rPr>
        <w:t>К отношениям, связанным с договором, применяется право Республики Армения.</w:t>
      </w:r>
    </w:p>
    <w:p w:rsidR="00071D1C" w:rsidRPr="00AC25BD" w:rsidRDefault="00071D1C" w:rsidP="00B46D58">
      <w:pPr>
        <w:widowControl w:val="0"/>
        <w:spacing w:after="160"/>
        <w:jc w:val="center"/>
        <w:rPr>
          <w:rFonts w:ascii="GHEA Grapalat" w:hAnsi="GHEA Grapalat"/>
          <w:b/>
        </w:rPr>
      </w:pPr>
      <w:r w:rsidRPr="00AC25BD">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AC25BD" w:rsidTr="0016519F">
        <w:tc>
          <w:tcPr>
            <w:tcW w:w="4536" w:type="dxa"/>
          </w:tcPr>
          <w:p w:rsidR="00071D1C" w:rsidRPr="00AC25BD" w:rsidRDefault="00071D1C" w:rsidP="00B46D58">
            <w:pPr>
              <w:widowControl w:val="0"/>
              <w:spacing w:after="160"/>
              <w:jc w:val="center"/>
              <w:rPr>
                <w:rFonts w:ascii="GHEA Grapalat" w:hAnsi="GHEA Grapalat" w:cs="Sylfaen"/>
                <w:b/>
                <w:bCs/>
              </w:rPr>
            </w:pPr>
            <w:r w:rsidRPr="00AC25BD">
              <w:rPr>
                <w:rFonts w:ascii="GHEA Grapalat" w:hAnsi="GHEA Grapalat"/>
                <w:b/>
              </w:rPr>
              <w:t>ПОКУПАТЕЛЬ</w:t>
            </w:r>
          </w:p>
          <w:p w:rsidR="00071D1C" w:rsidRPr="00AC25BD" w:rsidRDefault="00F83E0A" w:rsidP="00B46D58">
            <w:pPr>
              <w:widowControl w:val="0"/>
              <w:jc w:val="center"/>
              <w:rPr>
                <w:rFonts w:ascii="GHEA Grapalat" w:hAnsi="GHEA Grapalat"/>
                <w:lang w:val="en-US"/>
              </w:rPr>
            </w:pPr>
            <w:r w:rsidRPr="00AC25BD">
              <w:rPr>
                <w:rFonts w:ascii="GHEA Grapalat" w:hAnsi="GHEA Grapalat"/>
                <w:lang w:val="en-US"/>
              </w:rPr>
              <w:t>_______________________</w:t>
            </w:r>
          </w:p>
          <w:p w:rsidR="00071D1C" w:rsidRPr="00AC25BD" w:rsidRDefault="00071D1C" w:rsidP="00B46D58">
            <w:pPr>
              <w:widowControl w:val="0"/>
              <w:spacing w:after="160"/>
              <w:jc w:val="center"/>
              <w:rPr>
                <w:rFonts w:ascii="GHEA Grapalat" w:hAnsi="GHEA Grapalat"/>
                <w:sz w:val="16"/>
                <w:szCs w:val="16"/>
              </w:rPr>
            </w:pPr>
            <w:r w:rsidRPr="00AC25BD">
              <w:rPr>
                <w:rFonts w:ascii="GHEA Grapalat" w:hAnsi="GHEA Grapalat"/>
                <w:sz w:val="16"/>
                <w:szCs w:val="16"/>
              </w:rPr>
              <w:t>/подпись/</w:t>
            </w:r>
          </w:p>
          <w:p w:rsidR="00071D1C" w:rsidRPr="00AC25BD" w:rsidRDefault="00071D1C" w:rsidP="00B46D58">
            <w:pPr>
              <w:widowControl w:val="0"/>
              <w:spacing w:after="160"/>
              <w:jc w:val="center"/>
              <w:rPr>
                <w:rFonts w:ascii="GHEA Grapalat" w:hAnsi="GHEA Grapalat"/>
              </w:rPr>
            </w:pPr>
            <w:r w:rsidRPr="00AC25BD">
              <w:rPr>
                <w:rFonts w:ascii="GHEA Grapalat" w:hAnsi="GHEA Grapalat"/>
              </w:rPr>
              <w:t>М. П.</w:t>
            </w:r>
          </w:p>
        </w:tc>
        <w:tc>
          <w:tcPr>
            <w:tcW w:w="760" w:type="dxa"/>
          </w:tcPr>
          <w:p w:rsidR="00071D1C" w:rsidRPr="00AC25BD" w:rsidRDefault="00071D1C" w:rsidP="00B46D58">
            <w:pPr>
              <w:widowControl w:val="0"/>
              <w:spacing w:after="160"/>
              <w:jc w:val="center"/>
              <w:rPr>
                <w:rFonts w:ascii="GHEA Grapalat" w:hAnsi="GHEA Grapalat"/>
              </w:rPr>
            </w:pPr>
          </w:p>
        </w:tc>
        <w:tc>
          <w:tcPr>
            <w:tcW w:w="4343" w:type="dxa"/>
          </w:tcPr>
          <w:p w:rsidR="00071D1C" w:rsidRPr="00AC25BD" w:rsidRDefault="00071D1C" w:rsidP="00B46D58">
            <w:pPr>
              <w:widowControl w:val="0"/>
              <w:spacing w:after="160"/>
              <w:jc w:val="center"/>
              <w:rPr>
                <w:rFonts w:ascii="GHEA Grapalat" w:hAnsi="GHEA Grapalat" w:cs="Sylfaen"/>
                <w:b/>
                <w:bCs/>
              </w:rPr>
            </w:pPr>
            <w:r w:rsidRPr="00AC25BD">
              <w:rPr>
                <w:rFonts w:ascii="GHEA Grapalat" w:hAnsi="GHEA Grapalat"/>
                <w:b/>
              </w:rPr>
              <w:t>ПРОДАВЕЦ</w:t>
            </w:r>
          </w:p>
          <w:p w:rsidR="00071D1C" w:rsidRPr="00AC25BD" w:rsidRDefault="00F83E0A" w:rsidP="00B46D58">
            <w:pPr>
              <w:widowControl w:val="0"/>
              <w:jc w:val="center"/>
              <w:rPr>
                <w:rFonts w:ascii="GHEA Grapalat" w:hAnsi="GHEA Grapalat"/>
                <w:lang w:val="en-US"/>
              </w:rPr>
            </w:pPr>
            <w:r w:rsidRPr="00AC25BD">
              <w:rPr>
                <w:rFonts w:ascii="GHEA Grapalat" w:hAnsi="GHEA Grapalat"/>
                <w:lang w:val="en-US"/>
              </w:rPr>
              <w:t>______________________</w:t>
            </w:r>
          </w:p>
          <w:p w:rsidR="00071D1C" w:rsidRPr="00AC25BD" w:rsidRDefault="00071D1C" w:rsidP="00B46D58">
            <w:pPr>
              <w:widowControl w:val="0"/>
              <w:spacing w:after="160"/>
              <w:jc w:val="center"/>
              <w:rPr>
                <w:rFonts w:ascii="GHEA Grapalat" w:hAnsi="GHEA Grapalat"/>
                <w:sz w:val="16"/>
                <w:szCs w:val="16"/>
              </w:rPr>
            </w:pPr>
            <w:r w:rsidRPr="00AC25BD">
              <w:rPr>
                <w:rFonts w:ascii="GHEA Grapalat" w:hAnsi="GHEA Grapalat"/>
                <w:sz w:val="16"/>
                <w:szCs w:val="16"/>
              </w:rPr>
              <w:t>/подпись/</w:t>
            </w:r>
          </w:p>
          <w:p w:rsidR="00071D1C" w:rsidRPr="00AC25BD" w:rsidRDefault="00071D1C" w:rsidP="00B46D58">
            <w:pPr>
              <w:widowControl w:val="0"/>
              <w:spacing w:after="160"/>
              <w:jc w:val="center"/>
              <w:rPr>
                <w:rFonts w:ascii="GHEA Grapalat" w:hAnsi="GHEA Grapalat"/>
              </w:rPr>
            </w:pPr>
            <w:r w:rsidRPr="00AC25BD">
              <w:rPr>
                <w:rFonts w:ascii="GHEA Grapalat" w:hAnsi="GHEA Grapalat"/>
              </w:rPr>
              <w:t>М. П.</w:t>
            </w:r>
          </w:p>
        </w:tc>
      </w:tr>
    </w:tbl>
    <w:p w:rsidR="00382B60" w:rsidRPr="00AC25BD" w:rsidRDefault="00382B60" w:rsidP="00B46D58">
      <w:pPr>
        <w:widowControl w:val="0"/>
        <w:spacing w:after="160"/>
        <w:ind w:firstLine="567"/>
        <w:jc w:val="both"/>
        <w:rPr>
          <w:rFonts w:ascii="GHEA Grapalat" w:hAnsi="GHEA Grapalat"/>
          <w:i/>
          <w:lang w:val="hy-AM"/>
        </w:rPr>
      </w:pPr>
    </w:p>
    <w:p w:rsidR="00071D1C" w:rsidRPr="00AC25BD" w:rsidRDefault="00071D1C" w:rsidP="00B46D58">
      <w:pPr>
        <w:widowControl w:val="0"/>
        <w:spacing w:after="160"/>
        <w:ind w:firstLine="567"/>
        <w:jc w:val="both"/>
        <w:rPr>
          <w:rFonts w:ascii="GHEA Grapalat" w:hAnsi="GHEA Grapalat"/>
        </w:rPr>
      </w:pPr>
      <w:r w:rsidRPr="00AC25BD">
        <w:rPr>
          <w:rFonts w:ascii="GHEA Grapalat" w:hAnsi="GHEA Grapalat"/>
          <w:i/>
        </w:rPr>
        <w:t>В случае необходимости в договор могут быть включены не</w:t>
      </w:r>
      <w:r w:rsidR="001D0249" w:rsidRPr="00AC25BD">
        <w:rPr>
          <w:rFonts w:ascii="Courier New" w:hAnsi="Courier New" w:cs="Courier New"/>
          <w:i/>
          <w:lang w:val="en-US"/>
        </w:rPr>
        <w:t> </w:t>
      </w:r>
      <w:r w:rsidRPr="00AC25BD">
        <w:rPr>
          <w:rFonts w:ascii="GHEA Grapalat" w:hAnsi="GHEA Grapalat"/>
          <w:i/>
        </w:rPr>
        <w:t>противоречащие законодательству Республики Армения положения.</w:t>
      </w:r>
    </w:p>
    <w:p w:rsidR="00071D1C" w:rsidRPr="00AC25BD" w:rsidRDefault="00071D1C" w:rsidP="00B46D58">
      <w:pPr>
        <w:widowControl w:val="0"/>
        <w:spacing w:after="160"/>
        <w:rPr>
          <w:rFonts w:ascii="GHEA Grapalat" w:hAnsi="GHEA Grapalat"/>
        </w:rPr>
      </w:pPr>
    </w:p>
    <w:p w:rsidR="00071D1C" w:rsidRPr="00AC25BD" w:rsidRDefault="00071D1C" w:rsidP="00B46D58">
      <w:pPr>
        <w:widowControl w:val="0"/>
        <w:spacing w:after="160"/>
        <w:jc w:val="right"/>
        <w:rPr>
          <w:rFonts w:ascii="GHEA Grapalat" w:hAnsi="GHEA Grapalat"/>
        </w:rPr>
        <w:sectPr w:rsidR="00071D1C" w:rsidRPr="00AC25BD" w:rsidSect="00B01078">
          <w:footerReference w:type="default" r:id="rId16"/>
          <w:footnotePr>
            <w:pos w:val="beneathText"/>
          </w:footnotePr>
          <w:pgSz w:w="11906" w:h="16838" w:code="9"/>
          <w:pgMar w:top="993" w:right="991" w:bottom="1418" w:left="1418" w:header="561" w:footer="561" w:gutter="0"/>
          <w:cols w:space="720"/>
          <w:docGrid w:linePitch="326"/>
        </w:sectPr>
      </w:pPr>
    </w:p>
    <w:p w:rsidR="00071D1C" w:rsidRPr="00AC25BD" w:rsidRDefault="00071D1C" w:rsidP="00B46D58">
      <w:pPr>
        <w:widowControl w:val="0"/>
        <w:spacing w:after="160"/>
        <w:jc w:val="right"/>
        <w:rPr>
          <w:rFonts w:ascii="GHEA Grapalat" w:hAnsi="GHEA Grapalat"/>
          <w:i/>
        </w:rPr>
      </w:pPr>
      <w:r w:rsidRPr="00AC25BD">
        <w:rPr>
          <w:rFonts w:ascii="GHEA Grapalat" w:hAnsi="GHEA Grapalat"/>
          <w:i/>
        </w:rPr>
        <w:lastRenderedPageBreak/>
        <w:t>Приложение № 1</w:t>
      </w:r>
    </w:p>
    <w:p w:rsidR="00071D1C" w:rsidRPr="00AC25BD" w:rsidRDefault="00071D1C" w:rsidP="00B46D58">
      <w:pPr>
        <w:widowControl w:val="0"/>
        <w:spacing w:after="160"/>
        <w:jc w:val="right"/>
        <w:rPr>
          <w:rFonts w:ascii="GHEA Grapalat" w:hAnsi="GHEA Grapalat"/>
          <w:i/>
        </w:rPr>
      </w:pPr>
      <w:r w:rsidRPr="00AC25BD">
        <w:rPr>
          <w:rFonts w:ascii="GHEA Grapalat" w:hAnsi="GHEA Grapalat"/>
          <w:i/>
        </w:rPr>
        <w:t>к Договору под кодом</w:t>
      </w:r>
      <w:r w:rsidR="005162D9" w:rsidRPr="00AC25BD">
        <w:rPr>
          <w:rFonts w:ascii="GHEA Grapalat" w:hAnsi="GHEA Grapalat"/>
          <w:i/>
        </w:rPr>
        <w:t xml:space="preserve"> </w:t>
      </w:r>
      <w:r w:rsidR="005162D9" w:rsidRPr="00AC25BD">
        <w:rPr>
          <w:rFonts w:ascii="GHEA Grapalat" w:hAnsi="GHEA Grapalat" w:cs="Sylfaen"/>
          <w:lang w:val="af-ZA"/>
        </w:rPr>
        <w:t>ՋԿ-</w:t>
      </w:r>
      <w:r w:rsidR="005162D9" w:rsidRPr="00AC25BD">
        <w:rPr>
          <w:rFonts w:ascii="GHEA Grapalat" w:hAnsi="GHEA Grapalat" w:cs="Sylfaen"/>
          <w:lang w:val="hy-AM"/>
        </w:rPr>
        <w:t>ԳՀԱՊՁԲ</w:t>
      </w:r>
      <w:r w:rsidR="005162D9" w:rsidRPr="00AC25BD">
        <w:rPr>
          <w:rFonts w:ascii="GHEA Grapalat" w:hAnsi="GHEA Grapalat" w:cs="Sylfaen"/>
          <w:lang w:val="af-ZA"/>
        </w:rPr>
        <w:t>-21/11</w:t>
      </w:r>
      <w:r w:rsidRPr="00AC25BD">
        <w:rPr>
          <w:rFonts w:ascii="GHEA Grapalat" w:hAnsi="GHEA Grapalat"/>
          <w:i/>
        </w:rPr>
        <w:t xml:space="preserve"> </w:t>
      </w:r>
      <w:r w:rsidR="001D0249" w:rsidRPr="00AC25BD">
        <w:rPr>
          <w:rFonts w:ascii="GHEA Grapalat" w:hAnsi="GHEA Grapalat"/>
          <w:i/>
        </w:rPr>
        <w:br/>
      </w:r>
      <w:r w:rsidRPr="00AC25BD">
        <w:rPr>
          <w:rFonts w:ascii="GHEA Grapalat" w:hAnsi="GHEA Grapalat"/>
          <w:i/>
        </w:rPr>
        <w:t xml:space="preserve">заключенному </w:t>
      </w:r>
      <w:r w:rsidR="006132ED" w:rsidRPr="00AC25BD">
        <w:rPr>
          <w:rFonts w:ascii="GHEA Grapalat" w:hAnsi="GHEA Grapalat"/>
          <w:i/>
        </w:rPr>
        <w:t>"</w:t>
      </w:r>
      <w:r w:rsidR="00D52566" w:rsidRPr="00AC25BD">
        <w:rPr>
          <w:rFonts w:ascii="GHEA Grapalat" w:hAnsi="GHEA Grapalat"/>
          <w:i/>
        </w:rPr>
        <w:tab/>
      </w:r>
      <w:r w:rsidR="006132ED" w:rsidRPr="00AC25BD">
        <w:rPr>
          <w:rFonts w:ascii="GHEA Grapalat" w:hAnsi="GHEA Grapalat"/>
          <w:i/>
        </w:rPr>
        <w:t>"</w:t>
      </w:r>
      <w:r w:rsidR="00D52566" w:rsidRPr="00AC25BD">
        <w:rPr>
          <w:rFonts w:ascii="GHEA Grapalat" w:hAnsi="GHEA Grapalat"/>
          <w:i/>
        </w:rPr>
        <w:tab/>
      </w:r>
      <w:r w:rsidRPr="00AC25BD">
        <w:rPr>
          <w:rFonts w:ascii="GHEA Grapalat" w:hAnsi="GHEA Grapalat"/>
          <w:i/>
        </w:rPr>
        <w:t>20</w:t>
      </w:r>
      <w:r w:rsidR="005162D9" w:rsidRPr="00AC25BD">
        <w:rPr>
          <w:rFonts w:ascii="GHEA Grapalat" w:hAnsi="GHEA Grapalat"/>
          <w:i/>
        </w:rPr>
        <w:t>21</w:t>
      </w:r>
      <w:r w:rsidRPr="00AC25BD">
        <w:rPr>
          <w:rFonts w:ascii="GHEA Grapalat" w:hAnsi="GHEA Grapalat"/>
          <w:i/>
        </w:rPr>
        <w:t>г.</w:t>
      </w:r>
    </w:p>
    <w:p w:rsidR="00071D1C" w:rsidRPr="00AC25BD" w:rsidRDefault="00071D1C" w:rsidP="00B46D58">
      <w:pPr>
        <w:widowControl w:val="0"/>
        <w:spacing w:after="160"/>
        <w:jc w:val="center"/>
        <w:rPr>
          <w:rFonts w:ascii="GHEA Grapalat" w:hAnsi="GHEA Grapalat"/>
        </w:rPr>
      </w:pPr>
      <w:r w:rsidRPr="00AC25BD">
        <w:rPr>
          <w:rFonts w:ascii="GHEA Grapalat" w:hAnsi="GHEA Grapalat"/>
        </w:rPr>
        <w:t>ТЕХНИЧЕСКА</w:t>
      </w:r>
      <w:r w:rsidR="001D0249" w:rsidRPr="00AC25BD">
        <w:rPr>
          <w:rFonts w:ascii="GHEA Grapalat" w:hAnsi="GHEA Grapalat"/>
        </w:rPr>
        <w:t>Я ХАРАКТЕРИСТИКА-ГРАФИК ЗАКУПКИ</w:t>
      </w:r>
      <w:r w:rsidR="001D0249" w:rsidRPr="00AC25BD">
        <w:rPr>
          <w:rStyle w:val="FootnoteReference"/>
          <w:rFonts w:ascii="GHEA Grapalat" w:hAnsi="GHEA Grapalat"/>
        </w:rPr>
        <w:footnoteReference w:customMarkFollows="1" w:id="25"/>
        <w:t>*</w:t>
      </w:r>
    </w:p>
    <w:p w:rsidR="00071D1C" w:rsidRPr="00AC25BD" w:rsidRDefault="00071D1C" w:rsidP="00B46D58">
      <w:pPr>
        <w:widowControl w:val="0"/>
        <w:spacing w:after="160"/>
        <w:jc w:val="right"/>
        <w:rPr>
          <w:rFonts w:ascii="GHEA Grapalat" w:hAnsi="GHEA Grapalat"/>
        </w:rPr>
      </w:pPr>
      <w:r w:rsidRPr="00AC25BD">
        <w:rPr>
          <w:rFonts w:ascii="GHEA Grapalat" w:hAnsi="GHEA Grapalat"/>
        </w:rPr>
        <w:t>Драмов РА</w:t>
      </w:r>
    </w:p>
    <w:tbl>
      <w:tblPr>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2715"/>
        <w:gridCol w:w="1559"/>
        <w:gridCol w:w="1925"/>
        <w:gridCol w:w="1467"/>
        <w:gridCol w:w="1085"/>
        <w:gridCol w:w="1559"/>
        <w:gridCol w:w="992"/>
        <w:gridCol w:w="112"/>
        <w:gridCol w:w="30"/>
        <w:gridCol w:w="850"/>
        <w:gridCol w:w="709"/>
        <w:gridCol w:w="1158"/>
        <w:gridCol w:w="947"/>
      </w:tblGrid>
      <w:tr w:rsidR="00B138F3" w:rsidRPr="00AC25BD" w:rsidTr="00317BD2">
        <w:trPr>
          <w:jc w:val="center"/>
        </w:trPr>
        <w:tc>
          <w:tcPr>
            <w:tcW w:w="16350" w:type="dxa"/>
            <w:gridSpan w:val="14"/>
          </w:tcPr>
          <w:p w:rsidR="00071D1C" w:rsidRPr="00AC25BD" w:rsidRDefault="00071D1C" w:rsidP="00B46D58">
            <w:pPr>
              <w:widowControl w:val="0"/>
              <w:jc w:val="center"/>
              <w:rPr>
                <w:rFonts w:ascii="GHEA Grapalat" w:hAnsi="GHEA Grapalat"/>
                <w:sz w:val="16"/>
                <w:szCs w:val="16"/>
              </w:rPr>
            </w:pPr>
            <w:r w:rsidRPr="00AC25BD">
              <w:rPr>
                <w:rFonts w:ascii="GHEA Grapalat" w:hAnsi="GHEA Grapalat"/>
                <w:sz w:val="16"/>
                <w:szCs w:val="16"/>
              </w:rPr>
              <w:t>Товар</w:t>
            </w:r>
          </w:p>
        </w:tc>
      </w:tr>
      <w:tr w:rsidR="00B138F3" w:rsidRPr="00AC25BD" w:rsidTr="00317BD2">
        <w:trPr>
          <w:trHeight w:val="219"/>
          <w:jc w:val="center"/>
        </w:trPr>
        <w:tc>
          <w:tcPr>
            <w:tcW w:w="1242" w:type="dxa"/>
            <w:vMerge w:val="restart"/>
            <w:vAlign w:val="center"/>
          </w:tcPr>
          <w:p w:rsidR="00071D1C" w:rsidRPr="00AC25BD" w:rsidRDefault="00071D1C" w:rsidP="00B46D58">
            <w:pPr>
              <w:widowControl w:val="0"/>
              <w:jc w:val="center"/>
              <w:rPr>
                <w:rFonts w:ascii="GHEA Grapalat" w:hAnsi="GHEA Grapalat"/>
                <w:sz w:val="16"/>
                <w:szCs w:val="16"/>
              </w:rPr>
            </w:pPr>
            <w:r w:rsidRPr="00AC25BD">
              <w:rPr>
                <w:rFonts w:ascii="GHEA Grapalat" w:hAnsi="GHEA Grapalat"/>
                <w:sz w:val="16"/>
                <w:szCs w:val="16"/>
              </w:rPr>
              <w:t xml:space="preserve">номер предусмотренного </w:t>
            </w:r>
            <w:r w:rsidRPr="00AC25BD">
              <w:rPr>
                <w:rFonts w:ascii="GHEA Grapalat" w:hAnsi="GHEA Grapalat"/>
                <w:spacing w:val="-6"/>
                <w:sz w:val="16"/>
                <w:szCs w:val="16"/>
              </w:rPr>
              <w:t>приглашением</w:t>
            </w:r>
            <w:r w:rsidRPr="00AC25BD">
              <w:rPr>
                <w:rFonts w:ascii="GHEA Grapalat" w:hAnsi="GHEA Grapalat"/>
                <w:sz w:val="16"/>
                <w:szCs w:val="16"/>
              </w:rPr>
              <w:t xml:space="preserve"> лота</w:t>
            </w:r>
          </w:p>
        </w:tc>
        <w:tc>
          <w:tcPr>
            <w:tcW w:w="2715" w:type="dxa"/>
            <w:vMerge w:val="restart"/>
            <w:vAlign w:val="center"/>
          </w:tcPr>
          <w:p w:rsidR="00071D1C" w:rsidRPr="00AC25BD" w:rsidRDefault="00071D1C" w:rsidP="00B46D58">
            <w:pPr>
              <w:widowControl w:val="0"/>
              <w:jc w:val="center"/>
              <w:rPr>
                <w:rFonts w:ascii="GHEA Grapalat" w:hAnsi="GHEA Grapalat"/>
                <w:sz w:val="16"/>
                <w:szCs w:val="16"/>
              </w:rPr>
            </w:pPr>
            <w:r w:rsidRPr="00AC25BD">
              <w:rPr>
                <w:rFonts w:ascii="GHEA Grapalat" w:hAnsi="GHEA Grapalat"/>
                <w:sz w:val="16"/>
                <w:szCs w:val="16"/>
              </w:rPr>
              <w:t>промежуточный код, предусмотренный планом закупок по классификации ЕЗК (CPV)</w:t>
            </w:r>
          </w:p>
        </w:tc>
        <w:tc>
          <w:tcPr>
            <w:tcW w:w="1559" w:type="dxa"/>
            <w:vMerge w:val="restart"/>
            <w:vAlign w:val="center"/>
          </w:tcPr>
          <w:p w:rsidR="00071D1C" w:rsidRPr="00AC25BD" w:rsidRDefault="001D0249" w:rsidP="00B64ECA">
            <w:pPr>
              <w:widowControl w:val="0"/>
              <w:jc w:val="center"/>
              <w:rPr>
                <w:rFonts w:ascii="GHEA Grapalat" w:hAnsi="GHEA Grapalat"/>
                <w:sz w:val="16"/>
                <w:szCs w:val="16"/>
                <w:lang w:val="en-US"/>
              </w:rPr>
            </w:pPr>
            <w:r w:rsidRPr="00AC25BD">
              <w:rPr>
                <w:rFonts w:ascii="GHEA Grapalat" w:hAnsi="GHEA Grapalat"/>
                <w:sz w:val="16"/>
                <w:szCs w:val="16"/>
              </w:rPr>
              <w:t xml:space="preserve">наименование </w:t>
            </w:r>
          </w:p>
        </w:tc>
        <w:tc>
          <w:tcPr>
            <w:tcW w:w="1925" w:type="dxa"/>
            <w:vMerge w:val="restart"/>
            <w:vAlign w:val="center"/>
          </w:tcPr>
          <w:p w:rsidR="00071D1C" w:rsidRPr="00AC25BD" w:rsidRDefault="00A205BF" w:rsidP="00B64ECA">
            <w:pPr>
              <w:widowControl w:val="0"/>
              <w:ind w:left="-96" w:right="-108"/>
              <w:jc w:val="center"/>
              <w:rPr>
                <w:rFonts w:ascii="GHEA Grapalat" w:hAnsi="GHEA Grapalat"/>
                <w:sz w:val="16"/>
                <w:szCs w:val="16"/>
              </w:rPr>
            </w:pPr>
            <w:r w:rsidRPr="00AC25BD">
              <w:rPr>
                <w:rFonts w:ascii="GHEA Grapalat" w:hAnsi="GHEA Grapalat"/>
                <w:sz w:val="16"/>
                <w:szCs w:val="16"/>
              </w:rPr>
              <w:t>товарный знак,</w:t>
            </w:r>
            <w:r w:rsidRPr="00AC25BD">
              <w:rPr>
                <w:rFonts w:ascii="GHEA Grapalat" w:hAnsi="GHEA Grapalat"/>
                <w:sz w:val="16"/>
                <w:szCs w:val="16"/>
                <w:lang w:val="hy-AM"/>
              </w:rPr>
              <w:t xml:space="preserve"> </w:t>
            </w:r>
            <w:r w:rsidRPr="00AC25BD">
              <w:rPr>
                <w:rFonts w:ascii="GHEA Grapalat" w:hAnsi="GHEA Grapalat"/>
                <w:sz w:val="16"/>
                <w:szCs w:val="16"/>
              </w:rPr>
              <w:t>марка</w:t>
            </w:r>
            <w:r w:rsidR="00317BD2" w:rsidRPr="00AC25BD">
              <w:rPr>
                <w:rFonts w:ascii="GHEA Grapalat" w:hAnsi="GHEA Grapalat"/>
                <w:sz w:val="16"/>
                <w:szCs w:val="16"/>
                <w:lang w:val="hy-AM"/>
              </w:rPr>
              <w:t xml:space="preserve"> </w:t>
            </w:r>
            <w:r w:rsidR="00CC6362" w:rsidRPr="00AC25BD">
              <w:rPr>
                <w:rFonts w:ascii="GHEA Grapalat" w:hAnsi="GHEA Grapalat"/>
                <w:sz w:val="16"/>
                <w:szCs w:val="16"/>
              </w:rPr>
              <w:t xml:space="preserve">и </w:t>
            </w:r>
            <w:r w:rsidR="009F06BA" w:rsidRPr="00AC25BD">
              <w:rPr>
                <w:rFonts w:ascii="GHEA Grapalat" w:hAnsi="GHEA Grapalat"/>
                <w:sz w:val="16"/>
                <w:szCs w:val="16"/>
              </w:rPr>
              <w:t xml:space="preserve">наименование производителя </w:t>
            </w:r>
            <w:r w:rsidR="00B64ECA" w:rsidRPr="00AC25BD">
              <w:rPr>
                <w:rStyle w:val="FootnoteReference"/>
                <w:rFonts w:ascii="GHEA Grapalat" w:hAnsi="GHEA Grapalat"/>
                <w:sz w:val="16"/>
                <w:szCs w:val="16"/>
              </w:rPr>
              <w:footnoteReference w:customMarkFollows="1" w:id="26"/>
              <w:t>**</w:t>
            </w:r>
          </w:p>
        </w:tc>
        <w:tc>
          <w:tcPr>
            <w:tcW w:w="1467" w:type="dxa"/>
            <w:vMerge w:val="restart"/>
            <w:vAlign w:val="center"/>
          </w:tcPr>
          <w:p w:rsidR="00071D1C" w:rsidRPr="00AC25BD" w:rsidRDefault="00071D1C" w:rsidP="00B46D58">
            <w:pPr>
              <w:widowControl w:val="0"/>
              <w:ind w:left="-108" w:right="-59"/>
              <w:jc w:val="center"/>
              <w:rPr>
                <w:rFonts w:ascii="GHEA Grapalat" w:hAnsi="GHEA Grapalat"/>
                <w:sz w:val="16"/>
                <w:szCs w:val="16"/>
              </w:rPr>
            </w:pPr>
            <w:r w:rsidRPr="00AC25BD">
              <w:rPr>
                <w:rFonts w:ascii="GHEA Grapalat" w:hAnsi="GHEA Grapalat"/>
                <w:sz w:val="16"/>
                <w:szCs w:val="16"/>
              </w:rPr>
              <w:t>техническая характеристика</w:t>
            </w:r>
          </w:p>
        </w:tc>
        <w:tc>
          <w:tcPr>
            <w:tcW w:w="1085" w:type="dxa"/>
            <w:vMerge w:val="restart"/>
            <w:vAlign w:val="center"/>
          </w:tcPr>
          <w:p w:rsidR="00071D1C" w:rsidRPr="00AC25BD" w:rsidRDefault="00071D1C" w:rsidP="00B46D58">
            <w:pPr>
              <w:widowControl w:val="0"/>
              <w:ind w:left="-48" w:right="-108"/>
              <w:jc w:val="center"/>
              <w:rPr>
                <w:rFonts w:ascii="GHEA Grapalat" w:hAnsi="GHEA Grapalat"/>
                <w:sz w:val="16"/>
                <w:szCs w:val="16"/>
              </w:rPr>
            </w:pPr>
            <w:r w:rsidRPr="00AC25BD">
              <w:rPr>
                <w:rFonts w:ascii="GHEA Grapalat" w:hAnsi="GHEA Grapalat"/>
                <w:sz w:val="16"/>
                <w:szCs w:val="16"/>
              </w:rPr>
              <w:t>единица измерения</w:t>
            </w:r>
          </w:p>
        </w:tc>
        <w:tc>
          <w:tcPr>
            <w:tcW w:w="1559" w:type="dxa"/>
            <w:vMerge w:val="restart"/>
            <w:vAlign w:val="center"/>
          </w:tcPr>
          <w:p w:rsidR="00071D1C" w:rsidRPr="00AC25BD" w:rsidRDefault="00071D1C" w:rsidP="00B46D58">
            <w:pPr>
              <w:widowControl w:val="0"/>
              <w:ind w:left="-108" w:right="-108"/>
              <w:jc w:val="center"/>
              <w:rPr>
                <w:rFonts w:ascii="GHEA Grapalat" w:hAnsi="GHEA Grapalat"/>
                <w:sz w:val="16"/>
                <w:szCs w:val="16"/>
              </w:rPr>
            </w:pPr>
            <w:r w:rsidRPr="00AC25BD">
              <w:rPr>
                <w:rFonts w:ascii="GHEA Grapalat" w:hAnsi="GHEA Grapalat"/>
                <w:sz w:val="16"/>
                <w:szCs w:val="16"/>
              </w:rPr>
              <w:t>цена единицы/драмов РА</w:t>
            </w:r>
          </w:p>
        </w:tc>
        <w:tc>
          <w:tcPr>
            <w:tcW w:w="1134" w:type="dxa"/>
            <w:gridSpan w:val="3"/>
            <w:vMerge w:val="restart"/>
            <w:vAlign w:val="center"/>
          </w:tcPr>
          <w:p w:rsidR="00071D1C" w:rsidRPr="00AC25BD" w:rsidRDefault="00071D1C" w:rsidP="00B46D58">
            <w:pPr>
              <w:widowControl w:val="0"/>
              <w:ind w:left="-108" w:right="-108"/>
              <w:jc w:val="center"/>
              <w:rPr>
                <w:rFonts w:ascii="GHEA Grapalat" w:hAnsi="GHEA Grapalat"/>
                <w:sz w:val="16"/>
                <w:szCs w:val="16"/>
              </w:rPr>
            </w:pPr>
            <w:r w:rsidRPr="00AC25BD">
              <w:rPr>
                <w:rFonts w:ascii="GHEA Grapalat" w:hAnsi="GHEA Grapalat"/>
                <w:sz w:val="16"/>
                <w:szCs w:val="16"/>
              </w:rPr>
              <w:t>общая цена/драмов РА</w:t>
            </w:r>
          </w:p>
        </w:tc>
        <w:tc>
          <w:tcPr>
            <w:tcW w:w="850" w:type="dxa"/>
            <w:vMerge w:val="restart"/>
            <w:vAlign w:val="center"/>
          </w:tcPr>
          <w:p w:rsidR="00071D1C" w:rsidRPr="00AC25BD" w:rsidRDefault="00071D1C" w:rsidP="00B46D58">
            <w:pPr>
              <w:widowControl w:val="0"/>
              <w:ind w:left="-126" w:right="-108"/>
              <w:jc w:val="center"/>
              <w:rPr>
                <w:rFonts w:ascii="GHEA Grapalat" w:hAnsi="GHEA Grapalat"/>
                <w:sz w:val="16"/>
                <w:szCs w:val="16"/>
              </w:rPr>
            </w:pPr>
            <w:r w:rsidRPr="00AC25BD">
              <w:rPr>
                <w:rFonts w:ascii="GHEA Grapalat" w:hAnsi="GHEA Grapalat"/>
                <w:sz w:val="16"/>
                <w:szCs w:val="16"/>
              </w:rPr>
              <w:t>общий объем</w:t>
            </w:r>
          </w:p>
        </w:tc>
        <w:tc>
          <w:tcPr>
            <w:tcW w:w="2814" w:type="dxa"/>
            <w:gridSpan w:val="3"/>
            <w:vAlign w:val="center"/>
          </w:tcPr>
          <w:p w:rsidR="00071D1C" w:rsidRPr="00AC25BD" w:rsidRDefault="00071D1C" w:rsidP="00B46D58">
            <w:pPr>
              <w:widowControl w:val="0"/>
              <w:jc w:val="center"/>
              <w:rPr>
                <w:rFonts w:ascii="GHEA Grapalat" w:hAnsi="GHEA Grapalat"/>
                <w:sz w:val="16"/>
                <w:szCs w:val="16"/>
              </w:rPr>
            </w:pPr>
            <w:r w:rsidRPr="00AC25BD">
              <w:rPr>
                <w:rFonts w:ascii="GHEA Grapalat" w:hAnsi="GHEA Grapalat"/>
                <w:sz w:val="16"/>
                <w:szCs w:val="16"/>
              </w:rPr>
              <w:t>поставки</w:t>
            </w:r>
          </w:p>
        </w:tc>
      </w:tr>
      <w:tr w:rsidR="00B138F3" w:rsidRPr="00AC25BD" w:rsidTr="00317BD2">
        <w:trPr>
          <w:trHeight w:val="445"/>
          <w:jc w:val="center"/>
        </w:trPr>
        <w:tc>
          <w:tcPr>
            <w:tcW w:w="1242" w:type="dxa"/>
            <w:vMerge/>
            <w:vAlign w:val="center"/>
          </w:tcPr>
          <w:p w:rsidR="00071D1C" w:rsidRPr="00AC25BD" w:rsidRDefault="00071D1C" w:rsidP="00B46D58">
            <w:pPr>
              <w:widowControl w:val="0"/>
              <w:jc w:val="center"/>
              <w:rPr>
                <w:rFonts w:ascii="GHEA Grapalat" w:hAnsi="GHEA Grapalat"/>
                <w:sz w:val="16"/>
                <w:szCs w:val="16"/>
              </w:rPr>
            </w:pPr>
          </w:p>
        </w:tc>
        <w:tc>
          <w:tcPr>
            <w:tcW w:w="2715" w:type="dxa"/>
            <w:vMerge/>
            <w:vAlign w:val="center"/>
          </w:tcPr>
          <w:p w:rsidR="00071D1C" w:rsidRPr="00AC25BD" w:rsidRDefault="00071D1C" w:rsidP="00B46D58">
            <w:pPr>
              <w:widowControl w:val="0"/>
              <w:jc w:val="center"/>
              <w:rPr>
                <w:rFonts w:ascii="GHEA Grapalat" w:hAnsi="GHEA Grapalat"/>
                <w:sz w:val="16"/>
                <w:szCs w:val="16"/>
              </w:rPr>
            </w:pPr>
          </w:p>
        </w:tc>
        <w:tc>
          <w:tcPr>
            <w:tcW w:w="1559" w:type="dxa"/>
            <w:vMerge/>
            <w:vAlign w:val="center"/>
          </w:tcPr>
          <w:p w:rsidR="00071D1C" w:rsidRPr="00AC25BD" w:rsidRDefault="00071D1C" w:rsidP="00B46D58">
            <w:pPr>
              <w:widowControl w:val="0"/>
              <w:jc w:val="center"/>
              <w:rPr>
                <w:rFonts w:ascii="GHEA Grapalat" w:hAnsi="GHEA Grapalat"/>
                <w:sz w:val="16"/>
                <w:szCs w:val="16"/>
              </w:rPr>
            </w:pPr>
          </w:p>
        </w:tc>
        <w:tc>
          <w:tcPr>
            <w:tcW w:w="1925" w:type="dxa"/>
            <w:vMerge/>
            <w:vAlign w:val="center"/>
          </w:tcPr>
          <w:p w:rsidR="00071D1C" w:rsidRPr="00AC25BD" w:rsidRDefault="00071D1C" w:rsidP="00B46D58">
            <w:pPr>
              <w:widowControl w:val="0"/>
              <w:jc w:val="center"/>
              <w:rPr>
                <w:rFonts w:ascii="GHEA Grapalat" w:hAnsi="GHEA Grapalat"/>
                <w:sz w:val="16"/>
                <w:szCs w:val="16"/>
              </w:rPr>
            </w:pPr>
          </w:p>
        </w:tc>
        <w:tc>
          <w:tcPr>
            <w:tcW w:w="1467" w:type="dxa"/>
            <w:vMerge/>
            <w:vAlign w:val="center"/>
          </w:tcPr>
          <w:p w:rsidR="00071D1C" w:rsidRPr="00AC25BD" w:rsidRDefault="00071D1C" w:rsidP="00B46D58">
            <w:pPr>
              <w:widowControl w:val="0"/>
              <w:jc w:val="center"/>
              <w:rPr>
                <w:rFonts w:ascii="GHEA Grapalat" w:hAnsi="GHEA Grapalat"/>
                <w:sz w:val="16"/>
                <w:szCs w:val="16"/>
              </w:rPr>
            </w:pPr>
          </w:p>
        </w:tc>
        <w:tc>
          <w:tcPr>
            <w:tcW w:w="1085" w:type="dxa"/>
            <w:vMerge/>
            <w:vAlign w:val="center"/>
          </w:tcPr>
          <w:p w:rsidR="00071D1C" w:rsidRPr="00AC25BD" w:rsidRDefault="00071D1C" w:rsidP="00B46D58">
            <w:pPr>
              <w:widowControl w:val="0"/>
              <w:jc w:val="center"/>
              <w:rPr>
                <w:rFonts w:ascii="GHEA Grapalat" w:hAnsi="GHEA Grapalat"/>
                <w:sz w:val="16"/>
                <w:szCs w:val="16"/>
              </w:rPr>
            </w:pPr>
          </w:p>
        </w:tc>
        <w:tc>
          <w:tcPr>
            <w:tcW w:w="1559" w:type="dxa"/>
            <w:vMerge/>
            <w:vAlign w:val="center"/>
          </w:tcPr>
          <w:p w:rsidR="00071D1C" w:rsidRPr="00AC25BD" w:rsidRDefault="00071D1C" w:rsidP="00B46D58">
            <w:pPr>
              <w:widowControl w:val="0"/>
              <w:jc w:val="center"/>
              <w:rPr>
                <w:rFonts w:ascii="GHEA Grapalat" w:hAnsi="GHEA Grapalat"/>
                <w:sz w:val="16"/>
                <w:szCs w:val="16"/>
              </w:rPr>
            </w:pPr>
          </w:p>
        </w:tc>
        <w:tc>
          <w:tcPr>
            <w:tcW w:w="1134" w:type="dxa"/>
            <w:gridSpan w:val="3"/>
            <w:vMerge/>
            <w:vAlign w:val="center"/>
          </w:tcPr>
          <w:p w:rsidR="00071D1C" w:rsidRPr="00AC25BD" w:rsidRDefault="00071D1C" w:rsidP="00B46D58">
            <w:pPr>
              <w:widowControl w:val="0"/>
              <w:jc w:val="center"/>
              <w:rPr>
                <w:rFonts w:ascii="GHEA Grapalat" w:hAnsi="GHEA Grapalat"/>
                <w:sz w:val="16"/>
                <w:szCs w:val="16"/>
              </w:rPr>
            </w:pPr>
          </w:p>
        </w:tc>
        <w:tc>
          <w:tcPr>
            <w:tcW w:w="850" w:type="dxa"/>
            <w:vMerge/>
            <w:vAlign w:val="center"/>
          </w:tcPr>
          <w:p w:rsidR="00071D1C" w:rsidRPr="00AC25BD" w:rsidRDefault="00071D1C" w:rsidP="00B46D58">
            <w:pPr>
              <w:widowControl w:val="0"/>
              <w:jc w:val="center"/>
              <w:rPr>
                <w:rFonts w:ascii="GHEA Grapalat" w:hAnsi="GHEA Grapalat"/>
                <w:sz w:val="16"/>
                <w:szCs w:val="16"/>
              </w:rPr>
            </w:pPr>
          </w:p>
        </w:tc>
        <w:tc>
          <w:tcPr>
            <w:tcW w:w="709" w:type="dxa"/>
            <w:vAlign w:val="center"/>
          </w:tcPr>
          <w:p w:rsidR="00071D1C" w:rsidRPr="00AC25BD" w:rsidRDefault="00071D1C" w:rsidP="00B46D58">
            <w:pPr>
              <w:widowControl w:val="0"/>
              <w:ind w:left="-108" w:right="-108"/>
              <w:jc w:val="center"/>
              <w:rPr>
                <w:rFonts w:ascii="GHEA Grapalat" w:hAnsi="GHEA Grapalat"/>
                <w:sz w:val="16"/>
                <w:szCs w:val="16"/>
              </w:rPr>
            </w:pPr>
            <w:r w:rsidRPr="00AC25BD">
              <w:rPr>
                <w:rFonts w:ascii="GHEA Grapalat" w:hAnsi="GHEA Grapalat"/>
                <w:sz w:val="16"/>
                <w:szCs w:val="16"/>
              </w:rPr>
              <w:t>адрес</w:t>
            </w:r>
          </w:p>
        </w:tc>
        <w:tc>
          <w:tcPr>
            <w:tcW w:w="1158" w:type="dxa"/>
            <w:vAlign w:val="center"/>
          </w:tcPr>
          <w:p w:rsidR="00071D1C" w:rsidRPr="00AC25BD" w:rsidRDefault="00071D1C" w:rsidP="00B46D58">
            <w:pPr>
              <w:widowControl w:val="0"/>
              <w:ind w:left="-46" w:right="-84"/>
              <w:jc w:val="center"/>
              <w:rPr>
                <w:rFonts w:ascii="GHEA Grapalat" w:hAnsi="GHEA Grapalat"/>
                <w:sz w:val="16"/>
                <w:szCs w:val="16"/>
              </w:rPr>
            </w:pPr>
            <w:r w:rsidRPr="00AC25BD">
              <w:rPr>
                <w:rFonts w:ascii="GHEA Grapalat" w:hAnsi="GHEA Grapalat"/>
                <w:sz w:val="16"/>
                <w:szCs w:val="16"/>
              </w:rPr>
              <w:t>подлежащее поставке количество товара</w:t>
            </w:r>
          </w:p>
        </w:tc>
        <w:tc>
          <w:tcPr>
            <w:tcW w:w="947" w:type="dxa"/>
            <w:vAlign w:val="center"/>
          </w:tcPr>
          <w:p w:rsidR="00700C81" w:rsidRPr="00AC25BD" w:rsidRDefault="005646FC" w:rsidP="00B46D58">
            <w:pPr>
              <w:widowControl w:val="0"/>
              <w:ind w:left="-132" w:right="-129"/>
              <w:jc w:val="center"/>
              <w:rPr>
                <w:rFonts w:ascii="GHEA Grapalat" w:hAnsi="GHEA Grapalat"/>
                <w:sz w:val="16"/>
                <w:szCs w:val="16"/>
                <w:lang w:val="en-US"/>
              </w:rPr>
            </w:pPr>
            <w:r w:rsidRPr="00AC25BD">
              <w:rPr>
                <w:rFonts w:ascii="GHEA Grapalat" w:hAnsi="GHEA Grapalat"/>
                <w:sz w:val="16"/>
                <w:szCs w:val="16"/>
              </w:rPr>
              <w:t>с</w:t>
            </w:r>
            <w:r w:rsidR="00700C81" w:rsidRPr="00AC25BD">
              <w:rPr>
                <w:rFonts w:ascii="GHEA Grapalat" w:hAnsi="GHEA Grapalat"/>
                <w:sz w:val="16"/>
                <w:szCs w:val="16"/>
              </w:rPr>
              <w:t>рок</w:t>
            </w:r>
            <w:r w:rsidR="005A57B8" w:rsidRPr="00AC25BD">
              <w:rPr>
                <w:rStyle w:val="FootnoteReference"/>
                <w:rFonts w:ascii="GHEA Grapalat" w:hAnsi="GHEA Grapalat"/>
                <w:sz w:val="16"/>
                <w:szCs w:val="16"/>
              </w:rPr>
              <w:footnoteReference w:customMarkFollows="1" w:id="27"/>
              <w:t>***</w:t>
            </w:r>
          </w:p>
        </w:tc>
      </w:tr>
      <w:tr w:rsidR="00CB32DB" w:rsidRPr="00AC25BD" w:rsidTr="001844B6">
        <w:trPr>
          <w:trHeight w:val="246"/>
          <w:jc w:val="center"/>
        </w:trPr>
        <w:tc>
          <w:tcPr>
            <w:tcW w:w="1242" w:type="dxa"/>
            <w:vAlign w:val="center"/>
          </w:tcPr>
          <w:p w:rsidR="00CB32DB" w:rsidRPr="00AC25BD" w:rsidRDefault="00CB32DB" w:rsidP="00CB32DB">
            <w:pPr>
              <w:jc w:val="center"/>
              <w:rPr>
                <w:rFonts w:ascii="GHEA Grapalat" w:hAnsi="GHEA Grapalat" w:cs="Arial"/>
                <w:sz w:val="18"/>
                <w:szCs w:val="18"/>
              </w:rPr>
            </w:pPr>
            <w:r w:rsidRPr="00AC25BD">
              <w:rPr>
                <w:rFonts w:ascii="GHEA Grapalat" w:hAnsi="GHEA Grapalat" w:cs="Arial"/>
                <w:sz w:val="18"/>
                <w:szCs w:val="18"/>
              </w:rPr>
              <w:t>1</w:t>
            </w:r>
          </w:p>
        </w:tc>
        <w:tc>
          <w:tcPr>
            <w:tcW w:w="2715" w:type="dxa"/>
            <w:vAlign w:val="center"/>
          </w:tcPr>
          <w:p w:rsidR="00CB32DB" w:rsidRPr="00AC25BD" w:rsidRDefault="00CB32DB" w:rsidP="00CB32DB">
            <w:pPr>
              <w:jc w:val="center"/>
              <w:rPr>
                <w:rFonts w:ascii="GHEA Grapalat" w:hAnsi="GHEA Grapalat" w:cs="Arial"/>
                <w:sz w:val="18"/>
                <w:szCs w:val="18"/>
              </w:rPr>
            </w:pPr>
            <w:r w:rsidRPr="00AC25BD">
              <w:rPr>
                <w:rFonts w:ascii="GHEA Grapalat" w:hAnsi="GHEA Grapalat" w:cs="Arial"/>
                <w:sz w:val="18"/>
                <w:szCs w:val="18"/>
              </w:rPr>
              <w:t>22811150/1</w:t>
            </w:r>
          </w:p>
        </w:tc>
        <w:tc>
          <w:tcPr>
            <w:tcW w:w="1559" w:type="dxa"/>
            <w:vAlign w:val="center"/>
          </w:tcPr>
          <w:p w:rsidR="00CB32DB" w:rsidRPr="00AC25BD" w:rsidRDefault="00CB32DB" w:rsidP="00CB32DB">
            <w:pPr>
              <w:jc w:val="center"/>
              <w:rPr>
                <w:rFonts w:ascii="GHEA Grapalat" w:hAnsi="GHEA Grapalat" w:cs="Arial"/>
                <w:sz w:val="18"/>
                <w:szCs w:val="18"/>
              </w:rPr>
            </w:pPr>
            <w:r w:rsidRPr="00AC25BD">
              <w:rPr>
                <w:rFonts w:ascii="GHEA Grapalat" w:hAnsi="GHEA Grapalat" w:cs="Arial"/>
                <w:bCs/>
                <w:sz w:val="18"/>
                <w:szCs w:val="18"/>
              </w:rPr>
              <w:t>Блокнот</w:t>
            </w:r>
          </w:p>
        </w:tc>
        <w:tc>
          <w:tcPr>
            <w:tcW w:w="1925" w:type="dxa"/>
          </w:tcPr>
          <w:p w:rsidR="00CB32DB" w:rsidRPr="00AC25BD" w:rsidRDefault="00CB32DB" w:rsidP="00CB32DB">
            <w:pPr>
              <w:widowControl w:val="0"/>
              <w:jc w:val="center"/>
              <w:rPr>
                <w:rFonts w:ascii="GHEA Grapalat" w:hAnsi="GHEA Grapalat"/>
                <w:sz w:val="16"/>
                <w:szCs w:val="16"/>
              </w:rPr>
            </w:pPr>
          </w:p>
        </w:tc>
        <w:tc>
          <w:tcPr>
            <w:tcW w:w="1467" w:type="dxa"/>
            <w:vAlign w:val="center"/>
          </w:tcPr>
          <w:p w:rsidR="00CB32DB" w:rsidRPr="00AC25BD" w:rsidRDefault="00CB32DB" w:rsidP="00CB32DB">
            <w:pPr>
              <w:shd w:val="clear" w:color="auto" w:fill="FFFFFF"/>
              <w:spacing w:line="210" w:lineRule="atLeast"/>
              <w:jc w:val="center"/>
              <w:textAlignment w:val="baseline"/>
              <w:outlineLvl w:val="2"/>
              <w:rPr>
                <w:rFonts w:ascii="GHEA Grapalat" w:hAnsi="GHEA Grapalat" w:cs="Arial"/>
                <w:bCs/>
                <w:color w:val="000000"/>
                <w:sz w:val="18"/>
                <w:szCs w:val="18"/>
              </w:rPr>
            </w:pPr>
            <w:r w:rsidRPr="00AC25BD">
              <w:rPr>
                <w:rFonts w:ascii="GHEA Grapalat" w:hAnsi="GHEA Grapalat" w:cs="Arial"/>
                <w:bCs/>
                <w:color w:val="000000"/>
                <w:sz w:val="18"/>
                <w:szCs w:val="18"/>
              </w:rPr>
              <w:t xml:space="preserve">Блокнот, формат А5, минимум </w:t>
            </w:r>
            <w:r w:rsidRPr="00AC25BD">
              <w:rPr>
                <w:rFonts w:ascii="GHEA Grapalat" w:hAnsi="GHEA Grapalat" w:cs="Arial"/>
                <w:bCs/>
                <w:color w:val="000000"/>
                <w:sz w:val="18"/>
                <w:szCs w:val="18"/>
                <w:lang w:val="hy-AM"/>
              </w:rPr>
              <w:t>70</w:t>
            </w:r>
            <w:r w:rsidRPr="00AC25BD">
              <w:rPr>
                <w:rFonts w:ascii="GHEA Grapalat" w:hAnsi="GHEA Grapalat" w:cs="Arial"/>
                <w:bCs/>
                <w:color w:val="000000"/>
                <w:sz w:val="18"/>
                <w:szCs w:val="18"/>
              </w:rPr>
              <w:t xml:space="preserve"> листов, со спиралью, полосатый или клетчатый</w:t>
            </w:r>
          </w:p>
        </w:tc>
        <w:tc>
          <w:tcPr>
            <w:tcW w:w="1085" w:type="dxa"/>
            <w:vAlign w:val="center"/>
          </w:tcPr>
          <w:p w:rsidR="00CB32DB" w:rsidRPr="00AC25BD" w:rsidRDefault="00CB32DB" w:rsidP="00CB32DB">
            <w:pPr>
              <w:jc w:val="center"/>
              <w:rPr>
                <w:rFonts w:ascii="GHEA Grapalat" w:hAnsi="GHEA Grapalat" w:cs="Arial"/>
                <w:sz w:val="18"/>
                <w:szCs w:val="18"/>
              </w:rPr>
            </w:pPr>
            <w:r w:rsidRPr="00AC25BD">
              <w:rPr>
                <w:rFonts w:ascii="GHEA Grapalat" w:hAnsi="GHEA Grapalat" w:cs="Arial"/>
                <w:sz w:val="18"/>
                <w:szCs w:val="18"/>
              </w:rPr>
              <w:t>шт</w:t>
            </w:r>
          </w:p>
        </w:tc>
        <w:tc>
          <w:tcPr>
            <w:tcW w:w="1559" w:type="dxa"/>
          </w:tcPr>
          <w:p w:rsidR="00CB32DB" w:rsidRPr="00AC25BD" w:rsidRDefault="00CB32DB" w:rsidP="00CB32DB">
            <w:pPr>
              <w:widowControl w:val="0"/>
              <w:jc w:val="center"/>
              <w:rPr>
                <w:rFonts w:ascii="GHEA Grapalat" w:hAnsi="GHEA Grapalat"/>
                <w:sz w:val="16"/>
                <w:szCs w:val="16"/>
              </w:rPr>
            </w:pPr>
          </w:p>
        </w:tc>
        <w:tc>
          <w:tcPr>
            <w:tcW w:w="1134" w:type="dxa"/>
            <w:gridSpan w:val="3"/>
          </w:tcPr>
          <w:p w:rsidR="00CB32DB" w:rsidRPr="00AC25BD" w:rsidRDefault="00CB32DB" w:rsidP="00CB32DB">
            <w:pPr>
              <w:widowControl w:val="0"/>
              <w:jc w:val="center"/>
              <w:rPr>
                <w:rFonts w:ascii="GHEA Grapalat" w:hAnsi="GHEA Grapalat"/>
                <w:sz w:val="16"/>
                <w:szCs w:val="16"/>
              </w:rPr>
            </w:pPr>
          </w:p>
        </w:tc>
        <w:tc>
          <w:tcPr>
            <w:tcW w:w="850" w:type="dxa"/>
            <w:vAlign w:val="center"/>
          </w:tcPr>
          <w:p w:rsidR="00CB32DB" w:rsidRPr="00AC25BD" w:rsidRDefault="00CB32DB" w:rsidP="00CB32DB">
            <w:pPr>
              <w:jc w:val="center"/>
              <w:rPr>
                <w:rFonts w:ascii="GHEA Grapalat" w:hAnsi="GHEA Grapalat" w:cs="Arial"/>
                <w:sz w:val="18"/>
                <w:szCs w:val="18"/>
                <w:lang w:val="hy-AM"/>
              </w:rPr>
            </w:pPr>
            <w:r w:rsidRPr="00AC25BD">
              <w:rPr>
                <w:rFonts w:ascii="GHEA Grapalat" w:hAnsi="GHEA Grapalat" w:cs="Arial"/>
                <w:sz w:val="18"/>
                <w:szCs w:val="18"/>
                <w:lang w:val="hy-AM"/>
              </w:rPr>
              <w:t>70</w:t>
            </w:r>
          </w:p>
        </w:tc>
        <w:tc>
          <w:tcPr>
            <w:tcW w:w="709" w:type="dxa"/>
          </w:tcPr>
          <w:p w:rsidR="00CB32DB" w:rsidRPr="00AC25BD" w:rsidRDefault="00CB32DB" w:rsidP="00CB32DB">
            <w:pPr>
              <w:widowControl w:val="0"/>
              <w:jc w:val="center"/>
              <w:rPr>
                <w:rFonts w:ascii="GHEA Grapalat" w:hAnsi="GHEA Grapalat"/>
                <w:sz w:val="16"/>
                <w:szCs w:val="16"/>
              </w:rPr>
            </w:pPr>
          </w:p>
        </w:tc>
        <w:tc>
          <w:tcPr>
            <w:tcW w:w="1158" w:type="dxa"/>
          </w:tcPr>
          <w:p w:rsidR="00CB32DB" w:rsidRPr="00AC25BD" w:rsidRDefault="00CB32DB" w:rsidP="00CB32DB">
            <w:pPr>
              <w:widowControl w:val="0"/>
              <w:jc w:val="center"/>
              <w:rPr>
                <w:rFonts w:ascii="GHEA Grapalat" w:hAnsi="GHEA Grapalat"/>
                <w:sz w:val="16"/>
                <w:szCs w:val="16"/>
              </w:rPr>
            </w:pPr>
          </w:p>
        </w:tc>
        <w:tc>
          <w:tcPr>
            <w:tcW w:w="947" w:type="dxa"/>
          </w:tcPr>
          <w:p w:rsidR="00CB32DB" w:rsidRPr="00AC25BD" w:rsidRDefault="005A34B0" w:rsidP="00CB32DB">
            <w:pPr>
              <w:widowControl w:val="0"/>
              <w:jc w:val="center"/>
              <w:rPr>
                <w:rFonts w:ascii="GHEA Grapalat" w:hAnsi="GHEA Grapalat"/>
                <w:sz w:val="16"/>
                <w:szCs w:val="16"/>
              </w:rPr>
            </w:pPr>
            <w:r w:rsidRPr="00AC25BD">
              <w:rPr>
                <w:rFonts w:ascii="GHEA Grapalat" w:hAnsi="GHEA Grapalat"/>
                <w:sz w:val="16"/>
                <w:szCs w:val="16"/>
              </w:rPr>
              <w:t>В течение 30 календарных дней после вступления договора в силу</w:t>
            </w:r>
          </w:p>
        </w:tc>
      </w:tr>
      <w:tr w:rsidR="00CB32DB" w:rsidRPr="00AC25BD" w:rsidTr="001844B6">
        <w:trPr>
          <w:jc w:val="center"/>
        </w:trPr>
        <w:tc>
          <w:tcPr>
            <w:tcW w:w="1242" w:type="dxa"/>
            <w:vAlign w:val="center"/>
          </w:tcPr>
          <w:p w:rsidR="00CB32DB" w:rsidRPr="00AC25BD" w:rsidRDefault="00CB32DB" w:rsidP="00CB32DB">
            <w:pPr>
              <w:jc w:val="center"/>
              <w:rPr>
                <w:rFonts w:ascii="GHEA Grapalat" w:hAnsi="GHEA Grapalat" w:cs="Arial"/>
                <w:sz w:val="18"/>
                <w:szCs w:val="18"/>
              </w:rPr>
            </w:pPr>
            <w:r w:rsidRPr="00AC25BD">
              <w:rPr>
                <w:rFonts w:ascii="GHEA Grapalat" w:hAnsi="GHEA Grapalat" w:cs="Arial"/>
                <w:sz w:val="18"/>
                <w:szCs w:val="18"/>
              </w:rPr>
              <w:t>2</w:t>
            </w:r>
          </w:p>
        </w:tc>
        <w:tc>
          <w:tcPr>
            <w:tcW w:w="2715" w:type="dxa"/>
            <w:vAlign w:val="center"/>
          </w:tcPr>
          <w:p w:rsidR="00CB32DB" w:rsidRPr="00AC25BD" w:rsidRDefault="00CB32DB" w:rsidP="00CB32DB">
            <w:pPr>
              <w:jc w:val="center"/>
              <w:rPr>
                <w:rFonts w:ascii="GHEA Grapalat" w:hAnsi="GHEA Grapalat" w:cs="Arial"/>
                <w:sz w:val="18"/>
                <w:szCs w:val="18"/>
              </w:rPr>
            </w:pPr>
            <w:r w:rsidRPr="00AC25BD">
              <w:rPr>
                <w:rFonts w:ascii="GHEA Grapalat" w:hAnsi="GHEA Grapalat" w:cs="Arial"/>
                <w:sz w:val="18"/>
                <w:szCs w:val="18"/>
              </w:rPr>
              <w:t>22811180/1</w:t>
            </w:r>
          </w:p>
        </w:tc>
        <w:tc>
          <w:tcPr>
            <w:tcW w:w="1559" w:type="dxa"/>
            <w:vAlign w:val="center"/>
          </w:tcPr>
          <w:p w:rsidR="00CB32DB" w:rsidRPr="00AC25BD" w:rsidRDefault="00CB32DB" w:rsidP="00CB32DB">
            <w:pPr>
              <w:jc w:val="center"/>
              <w:rPr>
                <w:rFonts w:ascii="GHEA Grapalat" w:hAnsi="GHEA Grapalat" w:cs="Arial"/>
                <w:sz w:val="18"/>
                <w:szCs w:val="18"/>
              </w:rPr>
            </w:pPr>
            <w:r w:rsidRPr="00AC25BD">
              <w:rPr>
                <w:rFonts w:ascii="GHEA Grapalat" w:hAnsi="GHEA Grapalat" w:cs="Arial"/>
                <w:sz w:val="18"/>
                <w:szCs w:val="18"/>
              </w:rPr>
              <w:t>дневник</w:t>
            </w:r>
          </w:p>
        </w:tc>
        <w:tc>
          <w:tcPr>
            <w:tcW w:w="1925" w:type="dxa"/>
          </w:tcPr>
          <w:p w:rsidR="00CB32DB" w:rsidRPr="00AC25BD" w:rsidRDefault="00CB32DB" w:rsidP="00CB32DB">
            <w:pPr>
              <w:widowControl w:val="0"/>
              <w:jc w:val="center"/>
              <w:rPr>
                <w:rFonts w:ascii="GHEA Grapalat" w:hAnsi="GHEA Grapalat"/>
                <w:sz w:val="16"/>
                <w:szCs w:val="16"/>
              </w:rPr>
            </w:pPr>
          </w:p>
        </w:tc>
        <w:tc>
          <w:tcPr>
            <w:tcW w:w="1467" w:type="dxa"/>
            <w:vAlign w:val="center"/>
          </w:tcPr>
          <w:p w:rsidR="00CB32DB" w:rsidRPr="00AC25BD" w:rsidRDefault="00CB32DB" w:rsidP="00CB32DB">
            <w:pPr>
              <w:shd w:val="clear" w:color="auto" w:fill="FFFFFF"/>
              <w:spacing w:line="210" w:lineRule="atLeast"/>
              <w:jc w:val="center"/>
              <w:textAlignment w:val="baseline"/>
              <w:outlineLvl w:val="2"/>
              <w:rPr>
                <w:rFonts w:ascii="GHEA Grapalat" w:hAnsi="GHEA Grapalat" w:cs="Arial"/>
                <w:bCs/>
                <w:color w:val="000000"/>
                <w:sz w:val="18"/>
                <w:szCs w:val="18"/>
                <w:lang w:val="hy-AM"/>
              </w:rPr>
            </w:pPr>
            <w:r w:rsidRPr="00AC25BD">
              <w:rPr>
                <w:rFonts w:ascii="GHEA Grapalat" w:hAnsi="GHEA Grapalat" w:cs="Sylfaen"/>
                <w:sz w:val="18"/>
                <w:szCs w:val="18"/>
              </w:rPr>
              <w:t xml:space="preserve">Дневник </w:t>
            </w:r>
            <w:r w:rsidRPr="00AC25BD">
              <w:rPr>
                <w:rFonts w:ascii="GHEA Grapalat" w:hAnsi="GHEA Grapalat" w:cs="Sylfaen"/>
                <w:sz w:val="18"/>
                <w:szCs w:val="18"/>
              </w:rPr>
              <w:lastRenderedPageBreak/>
              <w:t>формата A5, минимум 135 листов, обивка с мягкой поверхностью, одноцветная искусственная кожа</w:t>
            </w:r>
            <w:r w:rsidRPr="00AC25BD">
              <w:rPr>
                <w:rFonts w:ascii="GHEA Grapalat" w:hAnsi="GHEA Grapalat" w:cs="Sylfaen"/>
                <w:sz w:val="18"/>
                <w:szCs w:val="18"/>
                <w:lang w:val="hy-AM"/>
              </w:rPr>
              <w:t>.</w:t>
            </w:r>
          </w:p>
        </w:tc>
        <w:tc>
          <w:tcPr>
            <w:tcW w:w="1085" w:type="dxa"/>
          </w:tcPr>
          <w:p w:rsidR="00CB32DB" w:rsidRPr="00AC25BD" w:rsidRDefault="00CB32DB" w:rsidP="00CB32DB">
            <w:pPr>
              <w:jc w:val="center"/>
              <w:rPr>
                <w:rFonts w:ascii="GHEA Grapalat" w:hAnsi="GHEA Grapalat" w:cs="Arial"/>
                <w:sz w:val="18"/>
                <w:szCs w:val="18"/>
              </w:rPr>
            </w:pPr>
            <w:r w:rsidRPr="00AC25BD">
              <w:rPr>
                <w:rFonts w:ascii="GHEA Grapalat" w:hAnsi="GHEA Grapalat" w:cs="Arial"/>
                <w:sz w:val="18"/>
                <w:szCs w:val="18"/>
              </w:rPr>
              <w:lastRenderedPageBreak/>
              <w:t>шт</w:t>
            </w:r>
          </w:p>
        </w:tc>
        <w:tc>
          <w:tcPr>
            <w:tcW w:w="1559" w:type="dxa"/>
          </w:tcPr>
          <w:p w:rsidR="00CB32DB" w:rsidRPr="00AC25BD" w:rsidRDefault="00CB32DB" w:rsidP="00CB32DB">
            <w:pPr>
              <w:widowControl w:val="0"/>
              <w:jc w:val="center"/>
              <w:rPr>
                <w:rFonts w:ascii="GHEA Grapalat" w:hAnsi="GHEA Grapalat"/>
                <w:sz w:val="16"/>
                <w:szCs w:val="16"/>
              </w:rPr>
            </w:pPr>
          </w:p>
        </w:tc>
        <w:tc>
          <w:tcPr>
            <w:tcW w:w="1104" w:type="dxa"/>
            <w:gridSpan w:val="2"/>
          </w:tcPr>
          <w:p w:rsidR="00CB32DB" w:rsidRPr="00AC25BD" w:rsidRDefault="00CB32DB" w:rsidP="00CB32DB">
            <w:pPr>
              <w:widowControl w:val="0"/>
              <w:jc w:val="center"/>
              <w:rPr>
                <w:rFonts w:ascii="GHEA Grapalat" w:hAnsi="GHEA Grapalat"/>
                <w:sz w:val="16"/>
                <w:szCs w:val="16"/>
              </w:rPr>
            </w:pPr>
          </w:p>
        </w:tc>
        <w:tc>
          <w:tcPr>
            <w:tcW w:w="880" w:type="dxa"/>
            <w:gridSpan w:val="2"/>
            <w:vAlign w:val="center"/>
          </w:tcPr>
          <w:p w:rsidR="00CB32DB" w:rsidRPr="00AC25BD" w:rsidRDefault="00CB32DB" w:rsidP="00CB32DB">
            <w:pPr>
              <w:jc w:val="center"/>
              <w:rPr>
                <w:rFonts w:ascii="GHEA Grapalat" w:hAnsi="GHEA Grapalat" w:cs="Arial"/>
                <w:sz w:val="18"/>
                <w:szCs w:val="18"/>
                <w:lang w:val="hy-AM"/>
              </w:rPr>
            </w:pPr>
            <w:r w:rsidRPr="00AC25BD">
              <w:rPr>
                <w:rFonts w:ascii="GHEA Grapalat" w:hAnsi="GHEA Grapalat" w:cs="Arial"/>
                <w:sz w:val="18"/>
                <w:szCs w:val="18"/>
                <w:lang w:val="hy-AM"/>
              </w:rPr>
              <w:t>9</w:t>
            </w:r>
          </w:p>
        </w:tc>
        <w:tc>
          <w:tcPr>
            <w:tcW w:w="709" w:type="dxa"/>
          </w:tcPr>
          <w:p w:rsidR="00CB32DB" w:rsidRPr="00AC25BD" w:rsidRDefault="00CB32DB" w:rsidP="00CB32DB">
            <w:pPr>
              <w:widowControl w:val="0"/>
              <w:jc w:val="center"/>
              <w:rPr>
                <w:rFonts w:ascii="GHEA Grapalat" w:hAnsi="GHEA Grapalat"/>
                <w:sz w:val="16"/>
                <w:szCs w:val="16"/>
              </w:rPr>
            </w:pPr>
          </w:p>
        </w:tc>
        <w:tc>
          <w:tcPr>
            <w:tcW w:w="1158" w:type="dxa"/>
          </w:tcPr>
          <w:p w:rsidR="00CB32DB" w:rsidRPr="00AC25BD" w:rsidRDefault="00CB32DB" w:rsidP="00CB32DB">
            <w:pPr>
              <w:widowControl w:val="0"/>
              <w:jc w:val="center"/>
              <w:rPr>
                <w:rFonts w:ascii="GHEA Grapalat" w:hAnsi="GHEA Grapalat"/>
                <w:sz w:val="16"/>
                <w:szCs w:val="16"/>
              </w:rPr>
            </w:pPr>
          </w:p>
        </w:tc>
        <w:tc>
          <w:tcPr>
            <w:tcW w:w="947" w:type="dxa"/>
          </w:tcPr>
          <w:p w:rsidR="00CB32DB" w:rsidRPr="00AC25BD" w:rsidRDefault="005A34B0" w:rsidP="00CB32DB">
            <w:pPr>
              <w:widowControl w:val="0"/>
              <w:jc w:val="center"/>
              <w:rPr>
                <w:rFonts w:ascii="GHEA Grapalat" w:hAnsi="GHEA Grapalat"/>
                <w:sz w:val="16"/>
                <w:szCs w:val="16"/>
              </w:rPr>
            </w:pPr>
            <w:r w:rsidRPr="00AC25BD">
              <w:rPr>
                <w:rFonts w:ascii="GHEA Grapalat" w:hAnsi="GHEA Grapalat"/>
                <w:sz w:val="16"/>
                <w:szCs w:val="16"/>
              </w:rPr>
              <w:t xml:space="preserve">В течение </w:t>
            </w:r>
            <w:r w:rsidRPr="00AC25BD">
              <w:rPr>
                <w:rFonts w:ascii="GHEA Grapalat" w:hAnsi="GHEA Grapalat"/>
                <w:sz w:val="16"/>
                <w:szCs w:val="16"/>
              </w:rPr>
              <w:lastRenderedPageBreak/>
              <w:t>30 календарных дней после вступления договора в силу</w:t>
            </w:r>
          </w:p>
        </w:tc>
      </w:tr>
      <w:tr w:rsidR="00F71528" w:rsidRPr="00AC25BD" w:rsidTr="00145C12">
        <w:trPr>
          <w:jc w:val="center"/>
        </w:trPr>
        <w:tc>
          <w:tcPr>
            <w:tcW w:w="1242" w:type="dxa"/>
            <w:vAlign w:val="center"/>
          </w:tcPr>
          <w:p w:rsidR="00F71528" w:rsidRPr="00AC25BD" w:rsidRDefault="00F71528" w:rsidP="00CB32DB">
            <w:pPr>
              <w:jc w:val="center"/>
              <w:rPr>
                <w:rFonts w:ascii="GHEA Grapalat" w:hAnsi="GHEA Grapalat" w:cs="Arial"/>
                <w:sz w:val="18"/>
                <w:szCs w:val="18"/>
              </w:rPr>
            </w:pPr>
            <w:r w:rsidRPr="00AC25BD">
              <w:rPr>
                <w:rFonts w:ascii="GHEA Grapalat" w:hAnsi="GHEA Grapalat" w:cs="Arial"/>
                <w:sz w:val="18"/>
                <w:szCs w:val="18"/>
              </w:rPr>
              <w:lastRenderedPageBreak/>
              <w:t>3</w:t>
            </w:r>
          </w:p>
        </w:tc>
        <w:tc>
          <w:tcPr>
            <w:tcW w:w="2715" w:type="dxa"/>
            <w:vAlign w:val="center"/>
          </w:tcPr>
          <w:p w:rsidR="00F71528" w:rsidRPr="00AC25BD" w:rsidRDefault="00F71528" w:rsidP="00CB32DB">
            <w:pPr>
              <w:jc w:val="center"/>
              <w:rPr>
                <w:rFonts w:ascii="GHEA Grapalat" w:hAnsi="GHEA Grapalat" w:cs="Arial"/>
                <w:sz w:val="18"/>
                <w:szCs w:val="18"/>
              </w:rPr>
            </w:pPr>
            <w:r w:rsidRPr="00AC25BD">
              <w:rPr>
                <w:rFonts w:ascii="GHEA Grapalat" w:hAnsi="GHEA Grapalat" w:cs="Arial"/>
                <w:sz w:val="18"/>
                <w:szCs w:val="18"/>
              </w:rPr>
              <w:t>22851500/1</w:t>
            </w:r>
          </w:p>
        </w:tc>
        <w:tc>
          <w:tcPr>
            <w:tcW w:w="1559" w:type="dxa"/>
            <w:vAlign w:val="center"/>
          </w:tcPr>
          <w:p w:rsidR="00F71528" w:rsidRPr="00AC25BD" w:rsidRDefault="00F71528" w:rsidP="00CB32DB">
            <w:pPr>
              <w:jc w:val="center"/>
              <w:rPr>
                <w:rFonts w:ascii="GHEA Grapalat" w:hAnsi="GHEA Grapalat" w:cs="Arial"/>
                <w:sz w:val="18"/>
                <w:szCs w:val="18"/>
              </w:rPr>
            </w:pPr>
            <w:r w:rsidRPr="00AC25BD">
              <w:rPr>
                <w:rFonts w:ascii="GHEA Grapalat" w:hAnsi="GHEA Grapalat" w:cs="Arial"/>
                <w:sz w:val="18"/>
                <w:szCs w:val="18"/>
              </w:rPr>
              <w:t>кожаный чехол</w:t>
            </w:r>
          </w:p>
        </w:tc>
        <w:tc>
          <w:tcPr>
            <w:tcW w:w="1925" w:type="dxa"/>
          </w:tcPr>
          <w:p w:rsidR="00F71528" w:rsidRPr="00AC25BD" w:rsidRDefault="00F71528" w:rsidP="00CB32DB">
            <w:pPr>
              <w:widowControl w:val="0"/>
              <w:jc w:val="center"/>
              <w:rPr>
                <w:rFonts w:ascii="GHEA Grapalat" w:hAnsi="GHEA Grapalat"/>
                <w:sz w:val="16"/>
                <w:szCs w:val="16"/>
              </w:rPr>
            </w:pPr>
          </w:p>
        </w:tc>
        <w:tc>
          <w:tcPr>
            <w:tcW w:w="1467" w:type="dxa"/>
            <w:vAlign w:val="center"/>
          </w:tcPr>
          <w:p w:rsidR="00F71528" w:rsidRPr="00AC25BD" w:rsidRDefault="00F71528" w:rsidP="00CB32DB">
            <w:pPr>
              <w:shd w:val="clear" w:color="auto" w:fill="FFFFFF"/>
              <w:jc w:val="center"/>
              <w:outlineLvl w:val="0"/>
              <w:rPr>
                <w:rFonts w:ascii="GHEA Grapalat" w:hAnsi="GHEA Grapalat" w:cs="Sylfaen"/>
                <w:sz w:val="18"/>
                <w:szCs w:val="18"/>
              </w:rPr>
            </w:pPr>
            <w:r w:rsidRPr="00AC25BD">
              <w:rPr>
                <w:rFonts w:ascii="GHEA Grapalat" w:hAnsi="GHEA Grapalat" w:cs="Sylfaen"/>
                <w:sz w:val="18"/>
                <w:szCs w:val="18"/>
              </w:rPr>
              <w:t>Кожаный чехол с металлическим тиснением RA (для бумаг формата A4) с черными или коричневыми металлическими углами.</w:t>
            </w:r>
          </w:p>
        </w:tc>
        <w:tc>
          <w:tcPr>
            <w:tcW w:w="1085" w:type="dxa"/>
          </w:tcPr>
          <w:p w:rsidR="00F71528" w:rsidRPr="00AC25BD" w:rsidRDefault="00F71528" w:rsidP="00CB32DB">
            <w:pPr>
              <w:jc w:val="center"/>
              <w:rPr>
                <w:rFonts w:ascii="GHEA Grapalat" w:hAnsi="GHEA Grapalat" w:cs="Arial"/>
                <w:sz w:val="18"/>
                <w:szCs w:val="18"/>
              </w:rPr>
            </w:pPr>
            <w:r w:rsidRPr="00AC25BD">
              <w:rPr>
                <w:rFonts w:ascii="GHEA Grapalat" w:hAnsi="GHEA Grapalat" w:cs="Arial"/>
                <w:sz w:val="18"/>
                <w:szCs w:val="18"/>
              </w:rPr>
              <w:t>шт</w:t>
            </w:r>
          </w:p>
        </w:tc>
        <w:tc>
          <w:tcPr>
            <w:tcW w:w="1559" w:type="dxa"/>
          </w:tcPr>
          <w:p w:rsidR="00F71528" w:rsidRPr="00AC25BD" w:rsidRDefault="00F71528" w:rsidP="00CB32DB">
            <w:pPr>
              <w:widowControl w:val="0"/>
              <w:jc w:val="center"/>
              <w:rPr>
                <w:rFonts w:ascii="GHEA Grapalat" w:hAnsi="GHEA Grapalat"/>
                <w:sz w:val="16"/>
                <w:szCs w:val="16"/>
              </w:rPr>
            </w:pPr>
          </w:p>
        </w:tc>
        <w:tc>
          <w:tcPr>
            <w:tcW w:w="992" w:type="dxa"/>
          </w:tcPr>
          <w:p w:rsidR="00F71528" w:rsidRPr="00AC25BD" w:rsidRDefault="00F71528" w:rsidP="00CB32DB">
            <w:pPr>
              <w:widowControl w:val="0"/>
              <w:jc w:val="center"/>
              <w:rPr>
                <w:rFonts w:ascii="GHEA Grapalat" w:hAnsi="GHEA Grapalat"/>
                <w:sz w:val="16"/>
                <w:szCs w:val="16"/>
              </w:rPr>
            </w:pPr>
          </w:p>
        </w:tc>
        <w:tc>
          <w:tcPr>
            <w:tcW w:w="992" w:type="dxa"/>
            <w:gridSpan w:val="3"/>
          </w:tcPr>
          <w:p w:rsidR="00F71528" w:rsidRPr="00AC25BD" w:rsidRDefault="00F71528" w:rsidP="00CB32DB">
            <w:pPr>
              <w:widowControl w:val="0"/>
              <w:jc w:val="center"/>
              <w:rPr>
                <w:rFonts w:ascii="GHEA Grapalat" w:hAnsi="GHEA Grapalat"/>
                <w:sz w:val="16"/>
                <w:szCs w:val="16"/>
              </w:rPr>
            </w:pPr>
          </w:p>
        </w:tc>
        <w:tc>
          <w:tcPr>
            <w:tcW w:w="709" w:type="dxa"/>
            <w:vAlign w:val="center"/>
          </w:tcPr>
          <w:p w:rsidR="00F71528" w:rsidRPr="00AC25BD" w:rsidRDefault="00F71528" w:rsidP="00CB32DB">
            <w:pPr>
              <w:jc w:val="center"/>
              <w:rPr>
                <w:rFonts w:ascii="GHEA Grapalat" w:hAnsi="GHEA Grapalat" w:cs="Arial"/>
                <w:sz w:val="18"/>
                <w:szCs w:val="18"/>
                <w:lang w:val="hy-AM"/>
              </w:rPr>
            </w:pPr>
            <w:r w:rsidRPr="00AC25BD">
              <w:rPr>
                <w:rFonts w:ascii="GHEA Grapalat" w:hAnsi="GHEA Grapalat" w:cs="Arial"/>
                <w:sz w:val="18"/>
                <w:szCs w:val="18"/>
                <w:lang w:val="hy-AM"/>
              </w:rPr>
              <w:t>4</w:t>
            </w:r>
          </w:p>
        </w:tc>
        <w:tc>
          <w:tcPr>
            <w:tcW w:w="1158" w:type="dxa"/>
          </w:tcPr>
          <w:p w:rsidR="00F71528" w:rsidRPr="00AC25BD" w:rsidRDefault="00F71528" w:rsidP="00CB32DB">
            <w:pPr>
              <w:widowControl w:val="0"/>
              <w:jc w:val="center"/>
              <w:rPr>
                <w:rFonts w:ascii="GHEA Grapalat" w:hAnsi="GHEA Grapalat"/>
                <w:sz w:val="16"/>
                <w:szCs w:val="16"/>
              </w:rPr>
            </w:pPr>
          </w:p>
        </w:tc>
        <w:tc>
          <w:tcPr>
            <w:tcW w:w="947" w:type="dxa"/>
          </w:tcPr>
          <w:p w:rsidR="00F71528" w:rsidRPr="00AC25BD" w:rsidRDefault="005A34B0" w:rsidP="00CB32DB">
            <w:pPr>
              <w:widowControl w:val="0"/>
              <w:jc w:val="center"/>
              <w:rPr>
                <w:rFonts w:ascii="GHEA Grapalat" w:hAnsi="GHEA Grapalat"/>
                <w:sz w:val="16"/>
                <w:szCs w:val="16"/>
              </w:rPr>
            </w:pPr>
            <w:r w:rsidRPr="00AC25BD">
              <w:rPr>
                <w:rFonts w:ascii="GHEA Grapalat" w:hAnsi="GHEA Grapalat"/>
                <w:sz w:val="16"/>
                <w:szCs w:val="16"/>
              </w:rPr>
              <w:t>В течение 30 календарных дней после вступления договора в силу</w:t>
            </w:r>
          </w:p>
        </w:tc>
      </w:tr>
      <w:tr w:rsidR="00F71528" w:rsidRPr="00AC25BD" w:rsidTr="00283F70">
        <w:trPr>
          <w:jc w:val="center"/>
        </w:trPr>
        <w:tc>
          <w:tcPr>
            <w:tcW w:w="1242" w:type="dxa"/>
            <w:vAlign w:val="center"/>
          </w:tcPr>
          <w:p w:rsidR="00F71528" w:rsidRPr="00AC25BD" w:rsidRDefault="00F71528" w:rsidP="00CB32DB">
            <w:pPr>
              <w:jc w:val="center"/>
              <w:rPr>
                <w:rFonts w:ascii="GHEA Grapalat" w:hAnsi="GHEA Grapalat" w:cs="Arial"/>
                <w:sz w:val="18"/>
                <w:szCs w:val="18"/>
              </w:rPr>
            </w:pPr>
            <w:r w:rsidRPr="00AC25BD">
              <w:rPr>
                <w:rFonts w:ascii="GHEA Grapalat" w:hAnsi="GHEA Grapalat" w:cs="Arial"/>
                <w:sz w:val="18"/>
                <w:szCs w:val="18"/>
              </w:rPr>
              <w:t>4</w:t>
            </w:r>
          </w:p>
        </w:tc>
        <w:tc>
          <w:tcPr>
            <w:tcW w:w="2715" w:type="dxa"/>
            <w:vAlign w:val="center"/>
          </w:tcPr>
          <w:p w:rsidR="00F71528" w:rsidRPr="00AC25BD" w:rsidRDefault="00F71528" w:rsidP="00CB32DB">
            <w:pPr>
              <w:jc w:val="center"/>
              <w:rPr>
                <w:rFonts w:ascii="GHEA Grapalat" w:hAnsi="GHEA Grapalat" w:cs="Arial"/>
                <w:sz w:val="18"/>
                <w:szCs w:val="18"/>
              </w:rPr>
            </w:pPr>
            <w:r w:rsidRPr="00AC25BD">
              <w:rPr>
                <w:rFonts w:ascii="GHEA Grapalat" w:hAnsi="GHEA Grapalat" w:cs="Arial"/>
                <w:sz w:val="18"/>
                <w:szCs w:val="18"/>
              </w:rPr>
              <w:t>30121500/1</w:t>
            </w:r>
          </w:p>
        </w:tc>
        <w:tc>
          <w:tcPr>
            <w:tcW w:w="1559" w:type="dxa"/>
            <w:vAlign w:val="bottom"/>
          </w:tcPr>
          <w:p w:rsidR="00F71528" w:rsidRPr="00AC25BD" w:rsidRDefault="00F71528" w:rsidP="00CB32DB">
            <w:pPr>
              <w:jc w:val="center"/>
              <w:rPr>
                <w:rFonts w:ascii="GHEA Grapalat" w:hAnsi="GHEA Grapalat" w:cs="Arial"/>
                <w:sz w:val="18"/>
                <w:szCs w:val="18"/>
              </w:rPr>
            </w:pPr>
            <w:r w:rsidRPr="00AC25BD">
              <w:rPr>
                <w:rFonts w:ascii="GHEA Grapalat" w:hAnsi="GHEA Grapalat" w:cs="Arial"/>
                <w:sz w:val="18"/>
                <w:szCs w:val="18"/>
              </w:rPr>
              <w:t>Картриджи</w:t>
            </w:r>
          </w:p>
        </w:tc>
        <w:tc>
          <w:tcPr>
            <w:tcW w:w="1925" w:type="dxa"/>
          </w:tcPr>
          <w:p w:rsidR="00F71528" w:rsidRPr="00AC25BD" w:rsidRDefault="00F71528" w:rsidP="00CB32DB">
            <w:pPr>
              <w:widowControl w:val="0"/>
              <w:jc w:val="center"/>
              <w:rPr>
                <w:rFonts w:ascii="GHEA Grapalat" w:hAnsi="GHEA Grapalat"/>
                <w:sz w:val="16"/>
                <w:szCs w:val="16"/>
              </w:rPr>
            </w:pPr>
          </w:p>
        </w:tc>
        <w:tc>
          <w:tcPr>
            <w:tcW w:w="1467" w:type="dxa"/>
            <w:vAlign w:val="center"/>
          </w:tcPr>
          <w:p w:rsidR="00F71528" w:rsidRPr="00AC25BD" w:rsidRDefault="00F71528" w:rsidP="00CB32DB">
            <w:pPr>
              <w:shd w:val="clear" w:color="auto" w:fill="FFFFFF"/>
              <w:jc w:val="center"/>
              <w:outlineLvl w:val="0"/>
              <w:rPr>
                <w:rFonts w:ascii="GHEA Grapalat" w:hAnsi="GHEA Grapalat" w:cs="Sylfaen"/>
                <w:sz w:val="18"/>
                <w:szCs w:val="18"/>
              </w:rPr>
            </w:pPr>
            <w:r w:rsidRPr="00AC25BD">
              <w:rPr>
                <w:rFonts w:ascii="GHEA Grapalat" w:hAnsi="GHEA Grapalat" w:cs="Sylfaen"/>
                <w:sz w:val="18"/>
                <w:szCs w:val="18"/>
              </w:rPr>
              <w:t>Картридж 49А предназначен для печати 2500 страниц. Упаковка должна быть новой и неиспользованной на заводе</w:t>
            </w:r>
          </w:p>
        </w:tc>
        <w:tc>
          <w:tcPr>
            <w:tcW w:w="1085" w:type="dxa"/>
          </w:tcPr>
          <w:p w:rsidR="00F71528" w:rsidRPr="00AC25BD" w:rsidRDefault="00F71528" w:rsidP="00CB32DB">
            <w:pPr>
              <w:jc w:val="center"/>
              <w:rPr>
                <w:rFonts w:ascii="GHEA Grapalat" w:hAnsi="GHEA Grapalat" w:cs="Arial"/>
                <w:sz w:val="18"/>
                <w:szCs w:val="18"/>
              </w:rPr>
            </w:pPr>
            <w:r w:rsidRPr="00AC25BD">
              <w:rPr>
                <w:rFonts w:ascii="GHEA Grapalat" w:hAnsi="GHEA Grapalat" w:cs="Arial"/>
                <w:sz w:val="18"/>
                <w:szCs w:val="18"/>
              </w:rPr>
              <w:t>шт</w:t>
            </w:r>
          </w:p>
        </w:tc>
        <w:tc>
          <w:tcPr>
            <w:tcW w:w="1559" w:type="dxa"/>
          </w:tcPr>
          <w:p w:rsidR="00F71528" w:rsidRPr="00AC25BD" w:rsidRDefault="00F71528" w:rsidP="00CB32DB">
            <w:pPr>
              <w:widowControl w:val="0"/>
              <w:jc w:val="center"/>
              <w:rPr>
                <w:rFonts w:ascii="GHEA Grapalat" w:hAnsi="GHEA Grapalat"/>
                <w:sz w:val="16"/>
                <w:szCs w:val="16"/>
              </w:rPr>
            </w:pPr>
          </w:p>
        </w:tc>
        <w:tc>
          <w:tcPr>
            <w:tcW w:w="992" w:type="dxa"/>
          </w:tcPr>
          <w:p w:rsidR="00F71528" w:rsidRPr="00AC25BD" w:rsidRDefault="00F71528" w:rsidP="00CB32DB">
            <w:pPr>
              <w:widowControl w:val="0"/>
              <w:jc w:val="center"/>
              <w:rPr>
                <w:rFonts w:ascii="GHEA Grapalat" w:hAnsi="GHEA Grapalat"/>
                <w:sz w:val="16"/>
                <w:szCs w:val="16"/>
              </w:rPr>
            </w:pPr>
          </w:p>
        </w:tc>
        <w:tc>
          <w:tcPr>
            <w:tcW w:w="992" w:type="dxa"/>
            <w:gridSpan w:val="3"/>
          </w:tcPr>
          <w:p w:rsidR="00F71528" w:rsidRPr="00AC25BD" w:rsidRDefault="00F71528" w:rsidP="00CB32DB">
            <w:pPr>
              <w:widowControl w:val="0"/>
              <w:jc w:val="center"/>
              <w:rPr>
                <w:rFonts w:ascii="GHEA Grapalat" w:hAnsi="GHEA Grapalat"/>
                <w:sz w:val="16"/>
                <w:szCs w:val="16"/>
              </w:rPr>
            </w:pPr>
          </w:p>
        </w:tc>
        <w:tc>
          <w:tcPr>
            <w:tcW w:w="709" w:type="dxa"/>
            <w:vAlign w:val="center"/>
          </w:tcPr>
          <w:p w:rsidR="00F71528" w:rsidRPr="00AC25BD" w:rsidRDefault="00F71528" w:rsidP="00CB32DB">
            <w:pPr>
              <w:jc w:val="center"/>
              <w:rPr>
                <w:rFonts w:ascii="GHEA Grapalat" w:hAnsi="GHEA Grapalat" w:cs="Arial"/>
                <w:sz w:val="18"/>
                <w:szCs w:val="18"/>
                <w:lang w:val="hy-AM"/>
              </w:rPr>
            </w:pPr>
            <w:r w:rsidRPr="00AC25BD">
              <w:rPr>
                <w:rFonts w:ascii="GHEA Grapalat" w:hAnsi="GHEA Grapalat" w:cs="Arial"/>
                <w:sz w:val="18"/>
                <w:szCs w:val="18"/>
                <w:lang w:val="hy-AM"/>
              </w:rPr>
              <w:t>10</w:t>
            </w:r>
          </w:p>
        </w:tc>
        <w:tc>
          <w:tcPr>
            <w:tcW w:w="1158" w:type="dxa"/>
          </w:tcPr>
          <w:p w:rsidR="00F71528" w:rsidRPr="00AC25BD" w:rsidRDefault="00F71528" w:rsidP="00CB32DB">
            <w:pPr>
              <w:widowControl w:val="0"/>
              <w:jc w:val="center"/>
              <w:rPr>
                <w:rFonts w:ascii="GHEA Grapalat" w:hAnsi="GHEA Grapalat"/>
                <w:sz w:val="16"/>
                <w:szCs w:val="16"/>
              </w:rPr>
            </w:pPr>
          </w:p>
        </w:tc>
        <w:tc>
          <w:tcPr>
            <w:tcW w:w="947" w:type="dxa"/>
          </w:tcPr>
          <w:p w:rsidR="00F71528" w:rsidRPr="00AC25BD" w:rsidRDefault="005A34B0" w:rsidP="00CB32DB">
            <w:pPr>
              <w:widowControl w:val="0"/>
              <w:jc w:val="center"/>
              <w:rPr>
                <w:rFonts w:ascii="GHEA Grapalat" w:hAnsi="GHEA Grapalat"/>
                <w:sz w:val="16"/>
                <w:szCs w:val="16"/>
              </w:rPr>
            </w:pPr>
            <w:r w:rsidRPr="00AC25BD">
              <w:rPr>
                <w:rFonts w:ascii="GHEA Grapalat" w:hAnsi="GHEA Grapalat"/>
                <w:sz w:val="16"/>
                <w:szCs w:val="16"/>
              </w:rPr>
              <w:t>В течение 30 календарных дней после вступления договора в силу</w:t>
            </w:r>
          </w:p>
        </w:tc>
      </w:tr>
      <w:tr w:rsidR="00F71528" w:rsidRPr="00AC25BD" w:rsidTr="00CC26AE">
        <w:trPr>
          <w:jc w:val="center"/>
        </w:trPr>
        <w:tc>
          <w:tcPr>
            <w:tcW w:w="1242" w:type="dxa"/>
            <w:vAlign w:val="center"/>
          </w:tcPr>
          <w:p w:rsidR="00F71528" w:rsidRPr="00AC25BD" w:rsidRDefault="00F71528" w:rsidP="00CB32DB">
            <w:pPr>
              <w:jc w:val="center"/>
              <w:rPr>
                <w:rFonts w:ascii="GHEA Grapalat" w:hAnsi="GHEA Grapalat" w:cs="Arial"/>
                <w:sz w:val="18"/>
                <w:szCs w:val="18"/>
              </w:rPr>
            </w:pPr>
            <w:r w:rsidRPr="00AC25BD">
              <w:rPr>
                <w:rFonts w:ascii="GHEA Grapalat" w:hAnsi="GHEA Grapalat" w:cs="Arial"/>
                <w:sz w:val="18"/>
                <w:szCs w:val="18"/>
              </w:rPr>
              <w:t>5</w:t>
            </w:r>
          </w:p>
        </w:tc>
        <w:tc>
          <w:tcPr>
            <w:tcW w:w="2715" w:type="dxa"/>
            <w:vAlign w:val="center"/>
          </w:tcPr>
          <w:p w:rsidR="00F71528" w:rsidRPr="00AC25BD" w:rsidRDefault="00F71528" w:rsidP="00CB32DB">
            <w:pPr>
              <w:jc w:val="center"/>
              <w:rPr>
                <w:rFonts w:ascii="GHEA Grapalat" w:hAnsi="GHEA Grapalat" w:cs="Arial"/>
                <w:sz w:val="18"/>
                <w:szCs w:val="18"/>
              </w:rPr>
            </w:pPr>
            <w:r w:rsidRPr="00AC25BD">
              <w:rPr>
                <w:rFonts w:ascii="GHEA Grapalat" w:hAnsi="GHEA Grapalat" w:cs="Arial"/>
                <w:sz w:val="18"/>
                <w:szCs w:val="18"/>
              </w:rPr>
              <w:t>30121500/2</w:t>
            </w:r>
          </w:p>
        </w:tc>
        <w:tc>
          <w:tcPr>
            <w:tcW w:w="1559" w:type="dxa"/>
          </w:tcPr>
          <w:p w:rsidR="00F71528" w:rsidRPr="00AC25BD" w:rsidRDefault="00F71528" w:rsidP="00CB32DB">
            <w:pPr>
              <w:jc w:val="center"/>
              <w:rPr>
                <w:rFonts w:ascii="GHEA Grapalat" w:hAnsi="GHEA Grapalat" w:cs="Arial"/>
                <w:sz w:val="18"/>
                <w:szCs w:val="18"/>
              </w:rPr>
            </w:pPr>
            <w:r w:rsidRPr="00AC25BD">
              <w:rPr>
                <w:rFonts w:ascii="GHEA Grapalat" w:hAnsi="GHEA Grapalat" w:cs="Arial"/>
                <w:sz w:val="18"/>
                <w:szCs w:val="18"/>
              </w:rPr>
              <w:t>Картриджи</w:t>
            </w:r>
          </w:p>
        </w:tc>
        <w:tc>
          <w:tcPr>
            <w:tcW w:w="1925" w:type="dxa"/>
          </w:tcPr>
          <w:p w:rsidR="00F71528" w:rsidRPr="00AC25BD" w:rsidRDefault="00F71528" w:rsidP="00CB32DB">
            <w:pPr>
              <w:widowControl w:val="0"/>
              <w:jc w:val="center"/>
              <w:rPr>
                <w:rFonts w:ascii="GHEA Grapalat" w:hAnsi="GHEA Grapalat"/>
                <w:sz w:val="16"/>
                <w:szCs w:val="16"/>
              </w:rPr>
            </w:pPr>
          </w:p>
        </w:tc>
        <w:tc>
          <w:tcPr>
            <w:tcW w:w="1467" w:type="dxa"/>
            <w:vAlign w:val="center"/>
          </w:tcPr>
          <w:p w:rsidR="00F71528" w:rsidRPr="00AC25BD" w:rsidRDefault="00F71528" w:rsidP="00CB32DB">
            <w:pPr>
              <w:shd w:val="clear" w:color="auto" w:fill="FFFFFF"/>
              <w:jc w:val="center"/>
              <w:outlineLvl w:val="0"/>
              <w:rPr>
                <w:rFonts w:ascii="GHEA Grapalat" w:hAnsi="GHEA Grapalat" w:cs="Sylfaen"/>
                <w:sz w:val="18"/>
                <w:szCs w:val="18"/>
              </w:rPr>
            </w:pPr>
            <w:r w:rsidRPr="00AC25BD">
              <w:rPr>
                <w:rFonts w:ascii="GHEA Grapalat" w:hAnsi="GHEA Grapalat" w:cs="Sylfaen"/>
                <w:sz w:val="18"/>
                <w:szCs w:val="18"/>
              </w:rPr>
              <w:t>12А картридж для печати 2500 страниц. Упаковка должна быть новой и неиспользованной на заводе</w:t>
            </w:r>
          </w:p>
        </w:tc>
        <w:tc>
          <w:tcPr>
            <w:tcW w:w="1085" w:type="dxa"/>
          </w:tcPr>
          <w:p w:rsidR="00F71528" w:rsidRPr="00AC25BD" w:rsidRDefault="00F71528" w:rsidP="00CB32DB">
            <w:pPr>
              <w:jc w:val="center"/>
              <w:rPr>
                <w:rFonts w:ascii="GHEA Grapalat" w:hAnsi="GHEA Grapalat" w:cs="Arial"/>
                <w:sz w:val="18"/>
                <w:szCs w:val="18"/>
              </w:rPr>
            </w:pPr>
            <w:r w:rsidRPr="00AC25BD">
              <w:rPr>
                <w:rFonts w:ascii="GHEA Grapalat" w:hAnsi="GHEA Grapalat" w:cs="Arial"/>
                <w:sz w:val="18"/>
                <w:szCs w:val="18"/>
              </w:rPr>
              <w:t>шт</w:t>
            </w:r>
          </w:p>
        </w:tc>
        <w:tc>
          <w:tcPr>
            <w:tcW w:w="1559" w:type="dxa"/>
          </w:tcPr>
          <w:p w:rsidR="00F71528" w:rsidRPr="00AC25BD" w:rsidRDefault="00F71528" w:rsidP="00CB32DB">
            <w:pPr>
              <w:widowControl w:val="0"/>
              <w:jc w:val="center"/>
              <w:rPr>
                <w:rFonts w:ascii="GHEA Grapalat" w:hAnsi="GHEA Grapalat"/>
                <w:sz w:val="16"/>
                <w:szCs w:val="16"/>
              </w:rPr>
            </w:pPr>
          </w:p>
        </w:tc>
        <w:tc>
          <w:tcPr>
            <w:tcW w:w="992" w:type="dxa"/>
          </w:tcPr>
          <w:p w:rsidR="00F71528" w:rsidRPr="00AC25BD" w:rsidRDefault="00F71528" w:rsidP="00CB32DB">
            <w:pPr>
              <w:widowControl w:val="0"/>
              <w:jc w:val="center"/>
              <w:rPr>
                <w:rFonts w:ascii="GHEA Grapalat" w:hAnsi="GHEA Grapalat"/>
                <w:sz w:val="16"/>
                <w:szCs w:val="16"/>
              </w:rPr>
            </w:pPr>
          </w:p>
        </w:tc>
        <w:tc>
          <w:tcPr>
            <w:tcW w:w="992" w:type="dxa"/>
            <w:gridSpan w:val="3"/>
          </w:tcPr>
          <w:p w:rsidR="00F71528" w:rsidRPr="00AC25BD" w:rsidRDefault="00F71528" w:rsidP="00CB32DB">
            <w:pPr>
              <w:widowControl w:val="0"/>
              <w:jc w:val="center"/>
              <w:rPr>
                <w:rFonts w:ascii="GHEA Grapalat" w:hAnsi="GHEA Grapalat"/>
                <w:sz w:val="16"/>
                <w:szCs w:val="16"/>
              </w:rPr>
            </w:pPr>
          </w:p>
        </w:tc>
        <w:tc>
          <w:tcPr>
            <w:tcW w:w="709" w:type="dxa"/>
            <w:vAlign w:val="center"/>
          </w:tcPr>
          <w:p w:rsidR="00F71528" w:rsidRPr="00AC25BD" w:rsidRDefault="00F71528" w:rsidP="00CB32DB">
            <w:pPr>
              <w:jc w:val="center"/>
              <w:rPr>
                <w:rFonts w:ascii="GHEA Grapalat" w:hAnsi="GHEA Grapalat" w:cs="Arial"/>
                <w:sz w:val="18"/>
                <w:szCs w:val="18"/>
                <w:lang w:val="hy-AM"/>
              </w:rPr>
            </w:pPr>
            <w:r w:rsidRPr="00AC25BD">
              <w:rPr>
                <w:rFonts w:ascii="GHEA Grapalat" w:hAnsi="GHEA Grapalat" w:cs="Arial"/>
                <w:sz w:val="18"/>
                <w:szCs w:val="18"/>
                <w:lang w:val="hy-AM"/>
              </w:rPr>
              <w:t>10</w:t>
            </w:r>
          </w:p>
        </w:tc>
        <w:tc>
          <w:tcPr>
            <w:tcW w:w="1158" w:type="dxa"/>
          </w:tcPr>
          <w:p w:rsidR="00F71528" w:rsidRPr="00AC25BD" w:rsidRDefault="00F71528" w:rsidP="00CB32DB">
            <w:pPr>
              <w:widowControl w:val="0"/>
              <w:jc w:val="center"/>
              <w:rPr>
                <w:rFonts w:ascii="GHEA Grapalat" w:hAnsi="GHEA Grapalat"/>
                <w:sz w:val="16"/>
                <w:szCs w:val="16"/>
              </w:rPr>
            </w:pPr>
          </w:p>
        </w:tc>
        <w:tc>
          <w:tcPr>
            <w:tcW w:w="947" w:type="dxa"/>
          </w:tcPr>
          <w:p w:rsidR="00F71528" w:rsidRPr="00AC25BD" w:rsidRDefault="005A34B0" w:rsidP="00CB32DB">
            <w:pPr>
              <w:widowControl w:val="0"/>
              <w:jc w:val="center"/>
              <w:rPr>
                <w:rFonts w:ascii="GHEA Grapalat" w:hAnsi="GHEA Grapalat"/>
                <w:sz w:val="16"/>
                <w:szCs w:val="16"/>
              </w:rPr>
            </w:pPr>
            <w:r w:rsidRPr="00AC25BD">
              <w:rPr>
                <w:rFonts w:ascii="GHEA Grapalat" w:hAnsi="GHEA Grapalat"/>
                <w:sz w:val="16"/>
                <w:szCs w:val="16"/>
              </w:rPr>
              <w:t>В течение 30 календарных дней после вступления договора в силу</w:t>
            </w:r>
          </w:p>
        </w:tc>
      </w:tr>
      <w:tr w:rsidR="00F71528" w:rsidRPr="00AC25BD" w:rsidTr="002D41FE">
        <w:trPr>
          <w:jc w:val="center"/>
        </w:trPr>
        <w:tc>
          <w:tcPr>
            <w:tcW w:w="1242" w:type="dxa"/>
            <w:vAlign w:val="center"/>
          </w:tcPr>
          <w:p w:rsidR="00F71528" w:rsidRPr="00AC25BD" w:rsidRDefault="00F71528" w:rsidP="00CB32DB">
            <w:pPr>
              <w:jc w:val="center"/>
              <w:rPr>
                <w:rFonts w:ascii="GHEA Grapalat" w:hAnsi="GHEA Grapalat" w:cs="Arial"/>
                <w:sz w:val="18"/>
                <w:szCs w:val="18"/>
              </w:rPr>
            </w:pPr>
            <w:r w:rsidRPr="00AC25BD">
              <w:rPr>
                <w:rFonts w:ascii="GHEA Grapalat" w:hAnsi="GHEA Grapalat" w:cs="Arial"/>
                <w:sz w:val="18"/>
                <w:szCs w:val="18"/>
              </w:rPr>
              <w:t>6</w:t>
            </w:r>
          </w:p>
        </w:tc>
        <w:tc>
          <w:tcPr>
            <w:tcW w:w="2715" w:type="dxa"/>
            <w:vAlign w:val="center"/>
          </w:tcPr>
          <w:p w:rsidR="00F71528" w:rsidRPr="00AC25BD" w:rsidRDefault="00F71528" w:rsidP="00CB32DB">
            <w:pPr>
              <w:jc w:val="center"/>
              <w:rPr>
                <w:rFonts w:ascii="GHEA Grapalat" w:hAnsi="GHEA Grapalat" w:cs="Arial"/>
                <w:sz w:val="18"/>
                <w:szCs w:val="18"/>
              </w:rPr>
            </w:pPr>
            <w:r w:rsidRPr="00AC25BD">
              <w:rPr>
                <w:rFonts w:ascii="GHEA Grapalat" w:hAnsi="GHEA Grapalat" w:cs="Arial"/>
                <w:sz w:val="18"/>
                <w:szCs w:val="18"/>
              </w:rPr>
              <w:t>30121500/3</w:t>
            </w:r>
          </w:p>
        </w:tc>
        <w:tc>
          <w:tcPr>
            <w:tcW w:w="1559" w:type="dxa"/>
          </w:tcPr>
          <w:p w:rsidR="00F71528" w:rsidRPr="00AC25BD" w:rsidRDefault="00F71528" w:rsidP="00CB32DB">
            <w:pPr>
              <w:jc w:val="center"/>
              <w:rPr>
                <w:rFonts w:ascii="GHEA Grapalat" w:hAnsi="GHEA Grapalat" w:cs="Arial"/>
                <w:sz w:val="18"/>
                <w:szCs w:val="18"/>
              </w:rPr>
            </w:pPr>
            <w:r w:rsidRPr="00AC25BD">
              <w:rPr>
                <w:rFonts w:ascii="GHEA Grapalat" w:hAnsi="GHEA Grapalat" w:cs="Arial"/>
                <w:sz w:val="18"/>
                <w:szCs w:val="18"/>
              </w:rPr>
              <w:t>Картриджи</w:t>
            </w:r>
          </w:p>
        </w:tc>
        <w:tc>
          <w:tcPr>
            <w:tcW w:w="1925" w:type="dxa"/>
          </w:tcPr>
          <w:p w:rsidR="00F71528" w:rsidRPr="00AC25BD" w:rsidRDefault="00F71528" w:rsidP="00CB32DB">
            <w:pPr>
              <w:widowControl w:val="0"/>
              <w:jc w:val="center"/>
              <w:rPr>
                <w:rFonts w:ascii="GHEA Grapalat" w:hAnsi="GHEA Grapalat"/>
                <w:sz w:val="16"/>
                <w:szCs w:val="16"/>
              </w:rPr>
            </w:pPr>
          </w:p>
        </w:tc>
        <w:tc>
          <w:tcPr>
            <w:tcW w:w="1467" w:type="dxa"/>
            <w:vAlign w:val="center"/>
          </w:tcPr>
          <w:p w:rsidR="00F71528" w:rsidRPr="00AC25BD" w:rsidRDefault="00F71528" w:rsidP="00CB32DB">
            <w:pPr>
              <w:shd w:val="clear" w:color="auto" w:fill="FFFFFF"/>
              <w:jc w:val="center"/>
              <w:outlineLvl w:val="0"/>
              <w:rPr>
                <w:rFonts w:ascii="GHEA Grapalat" w:hAnsi="GHEA Grapalat" w:cs="Sylfaen"/>
                <w:sz w:val="18"/>
                <w:szCs w:val="18"/>
              </w:rPr>
            </w:pPr>
            <w:r w:rsidRPr="00AC25BD">
              <w:rPr>
                <w:rFonts w:ascii="GHEA Grapalat" w:hAnsi="GHEA Grapalat" w:cs="Sylfaen"/>
                <w:sz w:val="18"/>
                <w:szCs w:val="18"/>
              </w:rPr>
              <w:t xml:space="preserve">Картридж 96А </w:t>
            </w:r>
            <w:r w:rsidRPr="00AC25BD">
              <w:rPr>
                <w:rFonts w:ascii="GHEA Grapalat" w:hAnsi="GHEA Grapalat" w:cs="Sylfaen"/>
                <w:sz w:val="18"/>
                <w:szCs w:val="18"/>
              </w:rPr>
              <w:lastRenderedPageBreak/>
              <w:t>предназначен для печати 2500 страниц. Упаковка должна быть новой и неиспользованной на заводе</w:t>
            </w:r>
          </w:p>
        </w:tc>
        <w:tc>
          <w:tcPr>
            <w:tcW w:w="1085" w:type="dxa"/>
          </w:tcPr>
          <w:p w:rsidR="00F71528" w:rsidRPr="00AC25BD" w:rsidRDefault="00F71528" w:rsidP="0084454E">
            <w:pPr>
              <w:jc w:val="center"/>
              <w:rPr>
                <w:rFonts w:ascii="GHEA Grapalat" w:hAnsi="GHEA Grapalat" w:cs="Arial"/>
                <w:sz w:val="18"/>
                <w:szCs w:val="18"/>
              </w:rPr>
            </w:pPr>
            <w:r w:rsidRPr="00AC25BD">
              <w:rPr>
                <w:rFonts w:ascii="GHEA Grapalat" w:hAnsi="GHEA Grapalat" w:cs="Arial"/>
                <w:sz w:val="18"/>
                <w:szCs w:val="18"/>
              </w:rPr>
              <w:lastRenderedPageBreak/>
              <w:t>шт</w:t>
            </w:r>
          </w:p>
        </w:tc>
        <w:tc>
          <w:tcPr>
            <w:tcW w:w="1559" w:type="dxa"/>
          </w:tcPr>
          <w:p w:rsidR="00F71528" w:rsidRPr="00AC25BD" w:rsidRDefault="00F71528" w:rsidP="00CB32DB">
            <w:pPr>
              <w:widowControl w:val="0"/>
              <w:jc w:val="center"/>
              <w:rPr>
                <w:rFonts w:ascii="GHEA Grapalat" w:hAnsi="GHEA Grapalat"/>
                <w:sz w:val="16"/>
                <w:szCs w:val="16"/>
              </w:rPr>
            </w:pPr>
          </w:p>
        </w:tc>
        <w:tc>
          <w:tcPr>
            <w:tcW w:w="992" w:type="dxa"/>
          </w:tcPr>
          <w:p w:rsidR="00F71528" w:rsidRPr="00AC25BD" w:rsidRDefault="00F71528" w:rsidP="00CB32DB">
            <w:pPr>
              <w:widowControl w:val="0"/>
              <w:jc w:val="center"/>
              <w:rPr>
                <w:rFonts w:ascii="GHEA Grapalat" w:hAnsi="GHEA Grapalat"/>
                <w:sz w:val="16"/>
                <w:szCs w:val="16"/>
              </w:rPr>
            </w:pPr>
          </w:p>
        </w:tc>
        <w:tc>
          <w:tcPr>
            <w:tcW w:w="992" w:type="dxa"/>
            <w:gridSpan w:val="3"/>
          </w:tcPr>
          <w:p w:rsidR="00F71528" w:rsidRPr="00AC25BD" w:rsidRDefault="00F71528" w:rsidP="00CB32DB">
            <w:pPr>
              <w:widowControl w:val="0"/>
              <w:jc w:val="center"/>
              <w:rPr>
                <w:rFonts w:ascii="GHEA Grapalat" w:hAnsi="GHEA Grapalat"/>
                <w:sz w:val="16"/>
                <w:szCs w:val="16"/>
              </w:rPr>
            </w:pPr>
          </w:p>
        </w:tc>
        <w:tc>
          <w:tcPr>
            <w:tcW w:w="709" w:type="dxa"/>
            <w:vAlign w:val="center"/>
          </w:tcPr>
          <w:p w:rsidR="00F71528" w:rsidRPr="00AC25BD" w:rsidRDefault="00F71528" w:rsidP="00CB32DB">
            <w:pPr>
              <w:jc w:val="center"/>
              <w:rPr>
                <w:rFonts w:ascii="GHEA Grapalat" w:hAnsi="GHEA Grapalat" w:cs="Arial"/>
                <w:sz w:val="18"/>
                <w:szCs w:val="18"/>
                <w:lang w:val="hy-AM"/>
              </w:rPr>
            </w:pPr>
            <w:r w:rsidRPr="00AC25BD">
              <w:rPr>
                <w:rFonts w:ascii="GHEA Grapalat" w:hAnsi="GHEA Grapalat" w:cs="Arial"/>
                <w:sz w:val="18"/>
                <w:szCs w:val="18"/>
                <w:lang w:val="hy-AM"/>
              </w:rPr>
              <w:t>8</w:t>
            </w:r>
          </w:p>
        </w:tc>
        <w:tc>
          <w:tcPr>
            <w:tcW w:w="1158" w:type="dxa"/>
          </w:tcPr>
          <w:p w:rsidR="00F71528" w:rsidRPr="00AC25BD" w:rsidRDefault="00F71528" w:rsidP="00CB32DB">
            <w:pPr>
              <w:widowControl w:val="0"/>
              <w:jc w:val="center"/>
              <w:rPr>
                <w:rFonts w:ascii="GHEA Grapalat" w:hAnsi="GHEA Grapalat"/>
                <w:sz w:val="16"/>
                <w:szCs w:val="16"/>
              </w:rPr>
            </w:pPr>
          </w:p>
        </w:tc>
        <w:tc>
          <w:tcPr>
            <w:tcW w:w="947" w:type="dxa"/>
          </w:tcPr>
          <w:p w:rsidR="00F71528" w:rsidRPr="00AC25BD" w:rsidRDefault="005A34B0" w:rsidP="00CB32DB">
            <w:pPr>
              <w:widowControl w:val="0"/>
              <w:jc w:val="center"/>
              <w:rPr>
                <w:rFonts w:ascii="GHEA Grapalat" w:hAnsi="GHEA Grapalat"/>
                <w:sz w:val="16"/>
                <w:szCs w:val="16"/>
              </w:rPr>
            </w:pPr>
            <w:r w:rsidRPr="00AC25BD">
              <w:rPr>
                <w:rFonts w:ascii="GHEA Grapalat" w:hAnsi="GHEA Grapalat"/>
                <w:sz w:val="16"/>
                <w:szCs w:val="16"/>
              </w:rPr>
              <w:t xml:space="preserve">В течение </w:t>
            </w:r>
            <w:r w:rsidRPr="00AC25BD">
              <w:rPr>
                <w:rFonts w:ascii="GHEA Grapalat" w:hAnsi="GHEA Grapalat"/>
                <w:sz w:val="16"/>
                <w:szCs w:val="16"/>
              </w:rPr>
              <w:lastRenderedPageBreak/>
              <w:t>30 календарных дней после вступления договора в силу</w:t>
            </w:r>
          </w:p>
        </w:tc>
      </w:tr>
      <w:tr w:rsidR="00F71528" w:rsidRPr="00AC25BD" w:rsidTr="007B251A">
        <w:trPr>
          <w:jc w:val="center"/>
        </w:trPr>
        <w:tc>
          <w:tcPr>
            <w:tcW w:w="1242" w:type="dxa"/>
            <w:vAlign w:val="center"/>
          </w:tcPr>
          <w:p w:rsidR="00F71528" w:rsidRPr="00AC25BD" w:rsidRDefault="00F71528" w:rsidP="00CB32DB">
            <w:pPr>
              <w:jc w:val="center"/>
              <w:rPr>
                <w:rFonts w:ascii="GHEA Grapalat" w:hAnsi="GHEA Grapalat" w:cs="Arial"/>
                <w:sz w:val="18"/>
                <w:szCs w:val="18"/>
              </w:rPr>
            </w:pPr>
            <w:r w:rsidRPr="00AC25BD">
              <w:rPr>
                <w:rFonts w:ascii="GHEA Grapalat" w:hAnsi="GHEA Grapalat" w:cs="Arial"/>
                <w:sz w:val="18"/>
                <w:szCs w:val="18"/>
              </w:rPr>
              <w:lastRenderedPageBreak/>
              <w:t>7</w:t>
            </w:r>
          </w:p>
        </w:tc>
        <w:tc>
          <w:tcPr>
            <w:tcW w:w="2715" w:type="dxa"/>
            <w:vAlign w:val="center"/>
          </w:tcPr>
          <w:p w:rsidR="00F71528" w:rsidRPr="00AC25BD" w:rsidRDefault="00F71528" w:rsidP="00CB32DB">
            <w:pPr>
              <w:jc w:val="center"/>
              <w:rPr>
                <w:rFonts w:ascii="GHEA Grapalat" w:hAnsi="GHEA Grapalat" w:cs="Arial"/>
                <w:sz w:val="18"/>
                <w:szCs w:val="18"/>
              </w:rPr>
            </w:pPr>
            <w:r w:rsidRPr="00AC25BD">
              <w:rPr>
                <w:rFonts w:ascii="GHEA Grapalat" w:hAnsi="GHEA Grapalat" w:cs="Arial"/>
                <w:sz w:val="18"/>
                <w:szCs w:val="18"/>
              </w:rPr>
              <w:t>30121500/4</w:t>
            </w:r>
          </w:p>
        </w:tc>
        <w:tc>
          <w:tcPr>
            <w:tcW w:w="1559" w:type="dxa"/>
          </w:tcPr>
          <w:p w:rsidR="00F71528" w:rsidRPr="00AC25BD" w:rsidRDefault="00F71528" w:rsidP="00CB32DB">
            <w:pPr>
              <w:jc w:val="center"/>
              <w:rPr>
                <w:rFonts w:ascii="GHEA Grapalat" w:hAnsi="GHEA Grapalat" w:cs="Arial"/>
                <w:sz w:val="18"/>
                <w:szCs w:val="18"/>
              </w:rPr>
            </w:pPr>
            <w:r w:rsidRPr="00AC25BD">
              <w:rPr>
                <w:rFonts w:ascii="GHEA Grapalat" w:hAnsi="GHEA Grapalat" w:cs="Arial"/>
                <w:sz w:val="18"/>
                <w:szCs w:val="18"/>
              </w:rPr>
              <w:t>Картриджи</w:t>
            </w:r>
          </w:p>
        </w:tc>
        <w:tc>
          <w:tcPr>
            <w:tcW w:w="1925" w:type="dxa"/>
          </w:tcPr>
          <w:p w:rsidR="00F71528" w:rsidRPr="00AC25BD" w:rsidRDefault="00F71528" w:rsidP="00CB32DB">
            <w:pPr>
              <w:widowControl w:val="0"/>
              <w:jc w:val="center"/>
              <w:rPr>
                <w:rFonts w:ascii="GHEA Grapalat" w:hAnsi="GHEA Grapalat"/>
                <w:sz w:val="16"/>
                <w:szCs w:val="16"/>
              </w:rPr>
            </w:pPr>
          </w:p>
        </w:tc>
        <w:tc>
          <w:tcPr>
            <w:tcW w:w="1467" w:type="dxa"/>
            <w:vAlign w:val="center"/>
          </w:tcPr>
          <w:p w:rsidR="00F71528" w:rsidRPr="00AC25BD" w:rsidRDefault="00F71528" w:rsidP="00CB32DB">
            <w:pPr>
              <w:shd w:val="clear" w:color="auto" w:fill="FFFFFF"/>
              <w:jc w:val="center"/>
              <w:outlineLvl w:val="0"/>
              <w:rPr>
                <w:rFonts w:ascii="GHEA Grapalat" w:hAnsi="GHEA Grapalat" w:cs="Sylfaen"/>
                <w:sz w:val="18"/>
                <w:szCs w:val="18"/>
              </w:rPr>
            </w:pPr>
            <w:r w:rsidRPr="00AC25BD">
              <w:rPr>
                <w:rFonts w:ascii="GHEA Grapalat" w:hAnsi="GHEA Grapalat" w:cs="Sylfaen"/>
                <w:sz w:val="18"/>
                <w:szCs w:val="18"/>
              </w:rPr>
              <w:t>Картридж 35А предназначен для печати 2500 страниц. Упаковка должна быть новой и неиспользованной на заводе</w:t>
            </w:r>
          </w:p>
        </w:tc>
        <w:tc>
          <w:tcPr>
            <w:tcW w:w="1085" w:type="dxa"/>
          </w:tcPr>
          <w:p w:rsidR="00F71528" w:rsidRPr="00AC25BD" w:rsidRDefault="00F71528" w:rsidP="0084454E">
            <w:pPr>
              <w:jc w:val="center"/>
              <w:rPr>
                <w:rFonts w:ascii="GHEA Grapalat" w:hAnsi="GHEA Grapalat" w:cs="Arial"/>
                <w:sz w:val="18"/>
                <w:szCs w:val="18"/>
              </w:rPr>
            </w:pPr>
            <w:r w:rsidRPr="00AC25BD">
              <w:rPr>
                <w:rFonts w:ascii="GHEA Grapalat" w:hAnsi="GHEA Grapalat" w:cs="Arial"/>
                <w:sz w:val="18"/>
                <w:szCs w:val="18"/>
              </w:rPr>
              <w:t>шт</w:t>
            </w:r>
          </w:p>
        </w:tc>
        <w:tc>
          <w:tcPr>
            <w:tcW w:w="1559" w:type="dxa"/>
          </w:tcPr>
          <w:p w:rsidR="00F71528" w:rsidRPr="00AC25BD" w:rsidRDefault="00F71528" w:rsidP="00CB32DB">
            <w:pPr>
              <w:widowControl w:val="0"/>
              <w:jc w:val="center"/>
              <w:rPr>
                <w:rFonts w:ascii="GHEA Grapalat" w:hAnsi="GHEA Grapalat"/>
                <w:sz w:val="16"/>
                <w:szCs w:val="16"/>
              </w:rPr>
            </w:pPr>
          </w:p>
        </w:tc>
        <w:tc>
          <w:tcPr>
            <w:tcW w:w="992" w:type="dxa"/>
          </w:tcPr>
          <w:p w:rsidR="00F71528" w:rsidRPr="00AC25BD" w:rsidRDefault="00F71528" w:rsidP="00CB32DB">
            <w:pPr>
              <w:widowControl w:val="0"/>
              <w:jc w:val="center"/>
              <w:rPr>
                <w:rFonts w:ascii="GHEA Grapalat" w:hAnsi="GHEA Grapalat"/>
                <w:sz w:val="16"/>
                <w:szCs w:val="16"/>
              </w:rPr>
            </w:pPr>
          </w:p>
        </w:tc>
        <w:tc>
          <w:tcPr>
            <w:tcW w:w="992" w:type="dxa"/>
            <w:gridSpan w:val="3"/>
          </w:tcPr>
          <w:p w:rsidR="00F71528" w:rsidRPr="00AC25BD" w:rsidRDefault="00F71528" w:rsidP="00CB32DB">
            <w:pPr>
              <w:widowControl w:val="0"/>
              <w:jc w:val="center"/>
              <w:rPr>
                <w:rFonts w:ascii="GHEA Grapalat" w:hAnsi="GHEA Grapalat"/>
                <w:sz w:val="16"/>
                <w:szCs w:val="16"/>
              </w:rPr>
            </w:pPr>
          </w:p>
        </w:tc>
        <w:tc>
          <w:tcPr>
            <w:tcW w:w="709" w:type="dxa"/>
            <w:vAlign w:val="center"/>
          </w:tcPr>
          <w:p w:rsidR="00F71528" w:rsidRPr="00AC25BD" w:rsidRDefault="00F71528" w:rsidP="00CB32DB">
            <w:pPr>
              <w:jc w:val="center"/>
              <w:rPr>
                <w:rFonts w:ascii="GHEA Grapalat" w:hAnsi="GHEA Grapalat" w:cs="Arial"/>
                <w:sz w:val="18"/>
                <w:szCs w:val="18"/>
                <w:lang w:val="hy-AM"/>
              </w:rPr>
            </w:pPr>
            <w:r w:rsidRPr="00AC25BD">
              <w:rPr>
                <w:rFonts w:ascii="GHEA Grapalat" w:hAnsi="GHEA Grapalat" w:cs="Arial"/>
                <w:sz w:val="18"/>
                <w:szCs w:val="18"/>
                <w:lang w:val="hy-AM"/>
              </w:rPr>
              <w:t>35</w:t>
            </w:r>
          </w:p>
        </w:tc>
        <w:tc>
          <w:tcPr>
            <w:tcW w:w="1158" w:type="dxa"/>
          </w:tcPr>
          <w:p w:rsidR="00F71528" w:rsidRPr="00AC25BD" w:rsidRDefault="00F71528" w:rsidP="00CB32DB">
            <w:pPr>
              <w:widowControl w:val="0"/>
              <w:jc w:val="center"/>
              <w:rPr>
                <w:rFonts w:ascii="GHEA Grapalat" w:hAnsi="GHEA Grapalat"/>
                <w:sz w:val="16"/>
                <w:szCs w:val="16"/>
              </w:rPr>
            </w:pPr>
          </w:p>
        </w:tc>
        <w:tc>
          <w:tcPr>
            <w:tcW w:w="947" w:type="dxa"/>
          </w:tcPr>
          <w:p w:rsidR="00F71528" w:rsidRPr="00AC25BD" w:rsidRDefault="005A34B0" w:rsidP="00CB32DB">
            <w:pPr>
              <w:widowControl w:val="0"/>
              <w:jc w:val="center"/>
              <w:rPr>
                <w:rFonts w:ascii="GHEA Grapalat" w:hAnsi="GHEA Grapalat"/>
                <w:sz w:val="16"/>
                <w:szCs w:val="16"/>
              </w:rPr>
            </w:pPr>
            <w:r w:rsidRPr="00AC25BD">
              <w:rPr>
                <w:rFonts w:ascii="GHEA Grapalat" w:hAnsi="GHEA Grapalat"/>
                <w:sz w:val="16"/>
                <w:szCs w:val="16"/>
              </w:rPr>
              <w:t>В течение 30 календарных дней после вступления договора в силу</w:t>
            </w:r>
          </w:p>
        </w:tc>
      </w:tr>
      <w:tr w:rsidR="00F71528" w:rsidRPr="00AC25BD" w:rsidTr="00FB37CC">
        <w:trPr>
          <w:jc w:val="center"/>
        </w:trPr>
        <w:tc>
          <w:tcPr>
            <w:tcW w:w="1242" w:type="dxa"/>
            <w:vAlign w:val="center"/>
          </w:tcPr>
          <w:p w:rsidR="00F71528" w:rsidRPr="00AC25BD" w:rsidRDefault="00F71528" w:rsidP="00CB32DB">
            <w:pPr>
              <w:jc w:val="center"/>
              <w:rPr>
                <w:rFonts w:ascii="GHEA Grapalat" w:hAnsi="GHEA Grapalat" w:cs="Arial"/>
                <w:sz w:val="18"/>
                <w:szCs w:val="18"/>
              </w:rPr>
            </w:pPr>
            <w:r w:rsidRPr="00AC25BD">
              <w:rPr>
                <w:rFonts w:ascii="GHEA Grapalat" w:hAnsi="GHEA Grapalat" w:cs="Arial"/>
                <w:sz w:val="18"/>
                <w:szCs w:val="18"/>
              </w:rPr>
              <w:t>8</w:t>
            </w:r>
          </w:p>
        </w:tc>
        <w:tc>
          <w:tcPr>
            <w:tcW w:w="2715" w:type="dxa"/>
            <w:vAlign w:val="center"/>
          </w:tcPr>
          <w:p w:rsidR="00F71528" w:rsidRPr="00AC25BD" w:rsidRDefault="00F71528" w:rsidP="00CB32DB">
            <w:pPr>
              <w:jc w:val="center"/>
              <w:rPr>
                <w:rFonts w:ascii="GHEA Grapalat" w:hAnsi="GHEA Grapalat" w:cs="Arial"/>
                <w:sz w:val="18"/>
                <w:szCs w:val="18"/>
              </w:rPr>
            </w:pPr>
            <w:r w:rsidRPr="00AC25BD">
              <w:rPr>
                <w:rFonts w:ascii="GHEA Grapalat" w:hAnsi="GHEA Grapalat" w:cs="Arial"/>
                <w:sz w:val="18"/>
                <w:szCs w:val="18"/>
              </w:rPr>
              <w:t>30121500/5</w:t>
            </w:r>
          </w:p>
        </w:tc>
        <w:tc>
          <w:tcPr>
            <w:tcW w:w="1559" w:type="dxa"/>
          </w:tcPr>
          <w:p w:rsidR="00F71528" w:rsidRPr="00AC25BD" w:rsidRDefault="00F71528" w:rsidP="00CB32DB">
            <w:pPr>
              <w:jc w:val="center"/>
              <w:rPr>
                <w:rFonts w:ascii="GHEA Grapalat" w:hAnsi="GHEA Grapalat" w:cs="Arial"/>
                <w:sz w:val="18"/>
                <w:szCs w:val="18"/>
              </w:rPr>
            </w:pPr>
            <w:r w:rsidRPr="00AC25BD">
              <w:rPr>
                <w:rFonts w:ascii="GHEA Grapalat" w:hAnsi="GHEA Grapalat" w:cs="Arial"/>
                <w:sz w:val="18"/>
                <w:szCs w:val="18"/>
              </w:rPr>
              <w:t>Картриджи</w:t>
            </w:r>
          </w:p>
        </w:tc>
        <w:tc>
          <w:tcPr>
            <w:tcW w:w="1925" w:type="dxa"/>
          </w:tcPr>
          <w:p w:rsidR="00F71528" w:rsidRPr="00AC25BD" w:rsidRDefault="00F71528" w:rsidP="00CB32DB">
            <w:pPr>
              <w:widowControl w:val="0"/>
              <w:jc w:val="center"/>
              <w:rPr>
                <w:rFonts w:ascii="GHEA Grapalat" w:hAnsi="GHEA Grapalat"/>
                <w:sz w:val="16"/>
                <w:szCs w:val="16"/>
              </w:rPr>
            </w:pPr>
          </w:p>
        </w:tc>
        <w:tc>
          <w:tcPr>
            <w:tcW w:w="1467" w:type="dxa"/>
            <w:vAlign w:val="center"/>
          </w:tcPr>
          <w:p w:rsidR="00F71528" w:rsidRPr="00AC25BD" w:rsidRDefault="00F71528" w:rsidP="00CB32DB">
            <w:pPr>
              <w:shd w:val="clear" w:color="auto" w:fill="FFFFFF"/>
              <w:jc w:val="center"/>
              <w:outlineLvl w:val="0"/>
              <w:rPr>
                <w:rFonts w:ascii="GHEA Grapalat" w:hAnsi="GHEA Grapalat" w:cs="Sylfaen"/>
                <w:sz w:val="18"/>
                <w:szCs w:val="18"/>
              </w:rPr>
            </w:pPr>
            <w:r w:rsidRPr="00AC25BD">
              <w:rPr>
                <w:rFonts w:ascii="GHEA Grapalat" w:hAnsi="GHEA Grapalat" w:cs="Sylfaen"/>
                <w:sz w:val="18"/>
                <w:szCs w:val="18"/>
              </w:rPr>
              <w:t>картридж MLT D109S для принтера Samsung SCX 4300. Упаковка должна быть новой и неиспользованной на заводе</w:t>
            </w:r>
          </w:p>
        </w:tc>
        <w:tc>
          <w:tcPr>
            <w:tcW w:w="1085" w:type="dxa"/>
          </w:tcPr>
          <w:p w:rsidR="00F71528" w:rsidRPr="00AC25BD" w:rsidRDefault="00F71528" w:rsidP="0084454E">
            <w:pPr>
              <w:jc w:val="center"/>
              <w:rPr>
                <w:rFonts w:ascii="GHEA Grapalat" w:hAnsi="GHEA Grapalat" w:cs="Arial"/>
                <w:sz w:val="18"/>
                <w:szCs w:val="18"/>
              </w:rPr>
            </w:pPr>
            <w:r w:rsidRPr="00AC25BD">
              <w:rPr>
                <w:rFonts w:ascii="GHEA Grapalat" w:hAnsi="GHEA Grapalat" w:cs="Arial"/>
                <w:sz w:val="18"/>
                <w:szCs w:val="18"/>
              </w:rPr>
              <w:t>шт</w:t>
            </w:r>
          </w:p>
        </w:tc>
        <w:tc>
          <w:tcPr>
            <w:tcW w:w="1559" w:type="dxa"/>
          </w:tcPr>
          <w:p w:rsidR="00F71528" w:rsidRPr="00AC25BD" w:rsidRDefault="00F71528" w:rsidP="00CB32DB">
            <w:pPr>
              <w:widowControl w:val="0"/>
              <w:jc w:val="center"/>
              <w:rPr>
                <w:rFonts w:ascii="GHEA Grapalat" w:hAnsi="GHEA Grapalat"/>
                <w:sz w:val="16"/>
                <w:szCs w:val="16"/>
              </w:rPr>
            </w:pPr>
          </w:p>
        </w:tc>
        <w:tc>
          <w:tcPr>
            <w:tcW w:w="992" w:type="dxa"/>
          </w:tcPr>
          <w:p w:rsidR="00F71528" w:rsidRPr="00AC25BD" w:rsidRDefault="00F71528" w:rsidP="00CB32DB">
            <w:pPr>
              <w:widowControl w:val="0"/>
              <w:jc w:val="center"/>
              <w:rPr>
                <w:rFonts w:ascii="GHEA Grapalat" w:hAnsi="GHEA Grapalat"/>
                <w:sz w:val="16"/>
                <w:szCs w:val="16"/>
              </w:rPr>
            </w:pPr>
          </w:p>
        </w:tc>
        <w:tc>
          <w:tcPr>
            <w:tcW w:w="992" w:type="dxa"/>
            <w:gridSpan w:val="3"/>
          </w:tcPr>
          <w:p w:rsidR="00F71528" w:rsidRPr="00AC25BD" w:rsidRDefault="00F71528" w:rsidP="00CB32DB">
            <w:pPr>
              <w:widowControl w:val="0"/>
              <w:jc w:val="center"/>
              <w:rPr>
                <w:rFonts w:ascii="GHEA Grapalat" w:hAnsi="GHEA Grapalat"/>
                <w:sz w:val="16"/>
                <w:szCs w:val="16"/>
              </w:rPr>
            </w:pPr>
          </w:p>
        </w:tc>
        <w:tc>
          <w:tcPr>
            <w:tcW w:w="709" w:type="dxa"/>
            <w:vAlign w:val="center"/>
          </w:tcPr>
          <w:p w:rsidR="00F71528" w:rsidRPr="00AC25BD" w:rsidRDefault="00F71528" w:rsidP="00CB32DB">
            <w:pPr>
              <w:jc w:val="center"/>
              <w:rPr>
                <w:rFonts w:ascii="GHEA Grapalat" w:hAnsi="GHEA Grapalat" w:cs="Arial"/>
                <w:sz w:val="18"/>
                <w:szCs w:val="18"/>
                <w:lang w:val="hy-AM"/>
              </w:rPr>
            </w:pPr>
            <w:r w:rsidRPr="00AC25BD">
              <w:rPr>
                <w:rFonts w:ascii="GHEA Grapalat" w:hAnsi="GHEA Grapalat" w:cs="Arial"/>
                <w:sz w:val="18"/>
                <w:szCs w:val="18"/>
                <w:lang w:val="hy-AM"/>
              </w:rPr>
              <w:t>3</w:t>
            </w:r>
          </w:p>
        </w:tc>
        <w:tc>
          <w:tcPr>
            <w:tcW w:w="1158" w:type="dxa"/>
          </w:tcPr>
          <w:p w:rsidR="00F71528" w:rsidRPr="00AC25BD" w:rsidRDefault="00F71528" w:rsidP="00CB32DB">
            <w:pPr>
              <w:widowControl w:val="0"/>
              <w:jc w:val="center"/>
              <w:rPr>
                <w:rFonts w:ascii="GHEA Grapalat" w:hAnsi="GHEA Grapalat"/>
                <w:sz w:val="16"/>
                <w:szCs w:val="16"/>
              </w:rPr>
            </w:pPr>
          </w:p>
        </w:tc>
        <w:tc>
          <w:tcPr>
            <w:tcW w:w="947" w:type="dxa"/>
          </w:tcPr>
          <w:p w:rsidR="00F71528" w:rsidRPr="00AC25BD" w:rsidRDefault="005A34B0" w:rsidP="00CB32DB">
            <w:pPr>
              <w:widowControl w:val="0"/>
              <w:jc w:val="center"/>
              <w:rPr>
                <w:rFonts w:ascii="GHEA Grapalat" w:hAnsi="GHEA Grapalat"/>
                <w:sz w:val="16"/>
                <w:szCs w:val="16"/>
              </w:rPr>
            </w:pPr>
            <w:r w:rsidRPr="00AC25BD">
              <w:rPr>
                <w:rFonts w:ascii="GHEA Grapalat" w:hAnsi="GHEA Grapalat"/>
                <w:sz w:val="16"/>
                <w:szCs w:val="16"/>
              </w:rPr>
              <w:t>В течение 30 календарных дней после вступления договора в силу</w:t>
            </w:r>
          </w:p>
        </w:tc>
      </w:tr>
      <w:tr w:rsidR="00F71528" w:rsidRPr="00AC25BD" w:rsidTr="00EB70E4">
        <w:trPr>
          <w:jc w:val="center"/>
        </w:trPr>
        <w:tc>
          <w:tcPr>
            <w:tcW w:w="1242" w:type="dxa"/>
            <w:vAlign w:val="center"/>
          </w:tcPr>
          <w:p w:rsidR="00F71528" w:rsidRPr="00AC25BD" w:rsidRDefault="00F71528" w:rsidP="00CB32DB">
            <w:pPr>
              <w:jc w:val="center"/>
              <w:rPr>
                <w:rFonts w:ascii="GHEA Grapalat" w:hAnsi="GHEA Grapalat" w:cs="Arial"/>
                <w:sz w:val="18"/>
                <w:szCs w:val="18"/>
              </w:rPr>
            </w:pPr>
            <w:r w:rsidRPr="00AC25BD">
              <w:rPr>
                <w:rFonts w:ascii="GHEA Grapalat" w:hAnsi="GHEA Grapalat" w:cs="Arial"/>
                <w:sz w:val="18"/>
                <w:szCs w:val="18"/>
              </w:rPr>
              <w:t>9</w:t>
            </w:r>
          </w:p>
        </w:tc>
        <w:tc>
          <w:tcPr>
            <w:tcW w:w="2715" w:type="dxa"/>
            <w:vAlign w:val="center"/>
          </w:tcPr>
          <w:p w:rsidR="00F71528" w:rsidRPr="00AC25BD" w:rsidRDefault="00F71528" w:rsidP="00CB32DB">
            <w:pPr>
              <w:jc w:val="center"/>
              <w:rPr>
                <w:rFonts w:ascii="GHEA Grapalat" w:hAnsi="GHEA Grapalat" w:cs="Arial"/>
                <w:sz w:val="18"/>
                <w:szCs w:val="18"/>
              </w:rPr>
            </w:pPr>
            <w:r w:rsidRPr="00AC25BD">
              <w:rPr>
                <w:rFonts w:ascii="GHEA Grapalat" w:hAnsi="GHEA Grapalat" w:cs="Arial"/>
                <w:sz w:val="18"/>
                <w:szCs w:val="18"/>
              </w:rPr>
              <w:t>30141200/1</w:t>
            </w:r>
          </w:p>
        </w:tc>
        <w:tc>
          <w:tcPr>
            <w:tcW w:w="1559" w:type="dxa"/>
            <w:vAlign w:val="center"/>
          </w:tcPr>
          <w:p w:rsidR="00F71528" w:rsidRPr="00AC25BD" w:rsidRDefault="00F71528" w:rsidP="00CB32DB">
            <w:pPr>
              <w:jc w:val="center"/>
              <w:rPr>
                <w:rFonts w:ascii="GHEA Grapalat" w:hAnsi="GHEA Grapalat" w:cs="Arial"/>
                <w:sz w:val="18"/>
                <w:szCs w:val="18"/>
              </w:rPr>
            </w:pPr>
            <w:r w:rsidRPr="00AC25BD">
              <w:rPr>
                <w:rFonts w:ascii="GHEA Grapalat" w:hAnsi="GHEA Grapalat" w:cs="Arial"/>
                <w:sz w:val="18"/>
                <w:szCs w:val="18"/>
              </w:rPr>
              <w:t>офисный (настольный) калькулятор</w:t>
            </w:r>
          </w:p>
        </w:tc>
        <w:tc>
          <w:tcPr>
            <w:tcW w:w="1925" w:type="dxa"/>
          </w:tcPr>
          <w:p w:rsidR="00F71528" w:rsidRPr="00AC25BD" w:rsidRDefault="00F71528" w:rsidP="00CB32DB">
            <w:pPr>
              <w:widowControl w:val="0"/>
              <w:jc w:val="center"/>
              <w:rPr>
                <w:rFonts w:ascii="GHEA Grapalat" w:hAnsi="GHEA Grapalat"/>
                <w:sz w:val="16"/>
                <w:szCs w:val="16"/>
              </w:rPr>
            </w:pPr>
          </w:p>
        </w:tc>
        <w:tc>
          <w:tcPr>
            <w:tcW w:w="1467" w:type="dxa"/>
            <w:vAlign w:val="center"/>
          </w:tcPr>
          <w:p w:rsidR="00F71528" w:rsidRPr="00AC25BD" w:rsidRDefault="00F71528" w:rsidP="00CB32DB">
            <w:pPr>
              <w:jc w:val="center"/>
              <w:rPr>
                <w:rFonts w:ascii="GHEA Grapalat" w:hAnsi="GHEA Grapalat" w:cs="Arial"/>
                <w:sz w:val="18"/>
                <w:szCs w:val="18"/>
              </w:rPr>
            </w:pPr>
            <w:r w:rsidRPr="00AC25BD">
              <w:rPr>
                <w:rFonts w:ascii="GHEA Grapalat" w:hAnsi="GHEA Grapalat"/>
                <w:sz w:val="18"/>
                <w:szCs w:val="18"/>
              </w:rPr>
              <w:t>офисный (настольный) калькулятор не менее 12 символов, большой размер, 2 источника питания</w:t>
            </w:r>
          </w:p>
        </w:tc>
        <w:tc>
          <w:tcPr>
            <w:tcW w:w="1085" w:type="dxa"/>
          </w:tcPr>
          <w:p w:rsidR="00F71528" w:rsidRPr="00AC25BD" w:rsidRDefault="00F71528" w:rsidP="0084454E">
            <w:pPr>
              <w:jc w:val="center"/>
              <w:rPr>
                <w:rFonts w:ascii="GHEA Grapalat" w:hAnsi="GHEA Grapalat" w:cs="Arial"/>
                <w:sz w:val="18"/>
                <w:szCs w:val="18"/>
              </w:rPr>
            </w:pPr>
            <w:r w:rsidRPr="00AC25BD">
              <w:rPr>
                <w:rFonts w:ascii="GHEA Grapalat" w:hAnsi="GHEA Grapalat" w:cs="Arial"/>
                <w:sz w:val="18"/>
                <w:szCs w:val="18"/>
              </w:rPr>
              <w:t>шт</w:t>
            </w:r>
          </w:p>
        </w:tc>
        <w:tc>
          <w:tcPr>
            <w:tcW w:w="1559" w:type="dxa"/>
          </w:tcPr>
          <w:p w:rsidR="00F71528" w:rsidRPr="00AC25BD" w:rsidRDefault="00F71528" w:rsidP="00CB32DB">
            <w:pPr>
              <w:widowControl w:val="0"/>
              <w:jc w:val="center"/>
              <w:rPr>
                <w:rFonts w:ascii="GHEA Grapalat" w:hAnsi="GHEA Grapalat"/>
                <w:sz w:val="16"/>
                <w:szCs w:val="16"/>
              </w:rPr>
            </w:pPr>
          </w:p>
        </w:tc>
        <w:tc>
          <w:tcPr>
            <w:tcW w:w="992" w:type="dxa"/>
          </w:tcPr>
          <w:p w:rsidR="00F71528" w:rsidRPr="00AC25BD" w:rsidRDefault="00F71528" w:rsidP="00CB32DB">
            <w:pPr>
              <w:widowControl w:val="0"/>
              <w:jc w:val="center"/>
              <w:rPr>
                <w:rFonts w:ascii="GHEA Grapalat" w:hAnsi="GHEA Grapalat"/>
                <w:sz w:val="16"/>
                <w:szCs w:val="16"/>
              </w:rPr>
            </w:pPr>
          </w:p>
        </w:tc>
        <w:tc>
          <w:tcPr>
            <w:tcW w:w="992" w:type="dxa"/>
            <w:gridSpan w:val="3"/>
          </w:tcPr>
          <w:p w:rsidR="00F71528" w:rsidRPr="00AC25BD" w:rsidRDefault="00F71528" w:rsidP="00CB32DB">
            <w:pPr>
              <w:widowControl w:val="0"/>
              <w:jc w:val="center"/>
              <w:rPr>
                <w:rFonts w:ascii="GHEA Grapalat" w:hAnsi="GHEA Grapalat"/>
                <w:sz w:val="16"/>
                <w:szCs w:val="16"/>
              </w:rPr>
            </w:pPr>
          </w:p>
        </w:tc>
        <w:tc>
          <w:tcPr>
            <w:tcW w:w="709" w:type="dxa"/>
            <w:vAlign w:val="center"/>
          </w:tcPr>
          <w:p w:rsidR="00F71528" w:rsidRPr="00AC25BD" w:rsidRDefault="00F71528" w:rsidP="00CB32DB">
            <w:pPr>
              <w:jc w:val="center"/>
              <w:rPr>
                <w:rFonts w:ascii="GHEA Grapalat" w:hAnsi="GHEA Grapalat" w:cs="Arial"/>
                <w:sz w:val="18"/>
                <w:szCs w:val="18"/>
                <w:lang w:val="hy-AM"/>
              </w:rPr>
            </w:pPr>
            <w:r w:rsidRPr="00AC25BD">
              <w:rPr>
                <w:rFonts w:ascii="GHEA Grapalat" w:hAnsi="GHEA Grapalat" w:cs="Arial"/>
                <w:sz w:val="18"/>
                <w:szCs w:val="18"/>
                <w:lang w:val="hy-AM"/>
              </w:rPr>
              <w:t>2</w:t>
            </w:r>
          </w:p>
        </w:tc>
        <w:tc>
          <w:tcPr>
            <w:tcW w:w="1158" w:type="dxa"/>
          </w:tcPr>
          <w:p w:rsidR="00F71528" w:rsidRPr="00AC25BD" w:rsidRDefault="00F71528" w:rsidP="00CB32DB">
            <w:pPr>
              <w:widowControl w:val="0"/>
              <w:jc w:val="center"/>
              <w:rPr>
                <w:rFonts w:ascii="GHEA Grapalat" w:hAnsi="GHEA Grapalat"/>
                <w:sz w:val="16"/>
                <w:szCs w:val="16"/>
              </w:rPr>
            </w:pPr>
          </w:p>
        </w:tc>
        <w:tc>
          <w:tcPr>
            <w:tcW w:w="947" w:type="dxa"/>
          </w:tcPr>
          <w:p w:rsidR="00F71528" w:rsidRPr="00AC25BD" w:rsidRDefault="005A34B0" w:rsidP="00CB32DB">
            <w:pPr>
              <w:widowControl w:val="0"/>
              <w:jc w:val="center"/>
              <w:rPr>
                <w:rFonts w:ascii="GHEA Grapalat" w:hAnsi="GHEA Grapalat"/>
                <w:sz w:val="16"/>
                <w:szCs w:val="16"/>
              </w:rPr>
            </w:pPr>
            <w:r w:rsidRPr="00AC25BD">
              <w:rPr>
                <w:rFonts w:ascii="GHEA Grapalat" w:hAnsi="GHEA Grapalat"/>
                <w:sz w:val="16"/>
                <w:szCs w:val="16"/>
              </w:rPr>
              <w:t>В течение 30 календарных дней после вступления договора в силу</w:t>
            </w:r>
          </w:p>
        </w:tc>
      </w:tr>
      <w:tr w:rsidR="00F71528" w:rsidRPr="00AC25BD" w:rsidTr="009575C6">
        <w:trPr>
          <w:jc w:val="center"/>
        </w:trPr>
        <w:tc>
          <w:tcPr>
            <w:tcW w:w="1242" w:type="dxa"/>
            <w:vAlign w:val="center"/>
          </w:tcPr>
          <w:p w:rsidR="00F71528" w:rsidRPr="00AC25BD" w:rsidRDefault="00F71528" w:rsidP="00CB32DB">
            <w:pPr>
              <w:jc w:val="center"/>
              <w:rPr>
                <w:rFonts w:ascii="GHEA Grapalat" w:hAnsi="GHEA Grapalat" w:cs="Arial"/>
                <w:sz w:val="18"/>
                <w:szCs w:val="18"/>
              </w:rPr>
            </w:pPr>
            <w:r w:rsidRPr="00AC25BD">
              <w:rPr>
                <w:rFonts w:ascii="GHEA Grapalat" w:hAnsi="GHEA Grapalat" w:cs="Arial"/>
                <w:sz w:val="18"/>
                <w:szCs w:val="18"/>
              </w:rPr>
              <w:lastRenderedPageBreak/>
              <w:t>10</w:t>
            </w:r>
          </w:p>
        </w:tc>
        <w:tc>
          <w:tcPr>
            <w:tcW w:w="2715" w:type="dxa"/>
            <w:vAlign w:val="center"/>
          </w:tcPr>
          <w:p w:rsidR="00F71528" w:rsidRPr="00AC25BD" w:rsidRDefault="00F71528" w:rsidP="00CB32DB">
            <w:pPr>
              <w:jc w:val="center"/>
              <w:rPr>
                <w:rFonts w:ascii="GHEA Grapalat" w:hAnsi="GHEA Grapalat" w:cs="Arial"/>
                <w:sz w:val="18"/>
                <w:szCs w:val="18"/>
              </w:rPr>
            </w:pPr>
            <w:r w:rsidRPr="00AC25BD">
              <w:rPr>
                <w:rFonts w:ascii="GHEA Grapalat" w:hAnsi="GHEA Grapalat" w:cs="Arial"/>
                <w:sz w:val="18"/>
                <w:szCs w:val="18"/>
              </w:rPr>
              <w:t>30191130/1</w:t>
            </w:r>
          </w:p>
        </w:tc>
        <w:tc>
          <w:tcPr>
            <w:tcW w:w="1559" w:type="dxa"/>
            <w:vAlign w:val="center"/>
          </w:tcPr>
          <w:p w:rsidR="00F71528" w:rsidRPr="00AC25BD" w:rsidRDefault="00F71528" w:rsidP="00CB32DB">
            <w:pPr>
              <w:jc w:val="center"/>
              <w:rPr>
                <w:rFonts w:ascii="GHEA Grapalat" w:hAnsi="GHEA Grapalat" w:cs="Arial"/>
                <w:sz w:val="18"/>
                <w:szCs w:val="18"/>
              </w:rPr>
            </w:pPr>
            <w:r w:rsidRPr="00AC25BD">
              <w:rPr>
                <w:rFonts w:ascii="GHEA Grapalat" w:hAnsi="GHEA Grapalat" w:cs="Arial"/>
                <w:sz w:val="18"/>
                <w:szCs w:val="18"/>
              </w:rPr>
              <w:t>подставка для бумаги с щелчком</w:t>
            </w:r>
          </w:p>
        </w:tc>
        <w:tc>
          <w:tcPr>
            <w:tcW w:w="1925" w:type="dxa"/>
          </w:tcPr>
          <w:p w:rsidR="00F71528" w:rsidRPr="00AC25BD" w:rsidRDefault="00F71528" w:rsidP="00CB32DB">
            <w:pPr>
              <w:widowControl w:val="0"/>
              <w:jc w:val="center"/>
              <w:rPr>
                <w:rFonts w:ascii="GHEA Grapalat" w:hAnsi="GHEA Grapalat"/>
                <w:sz w:val="16"/>
                <w:szCs w:val="16"/>
              </w:rPr>
            </w:pPr>
          </w:p>
        </w:tc>
        <w:tc>
          <w:tcPr>
            <w:tcW w:w="1467" w:type="dxa"/>
            <w:vAlign w:val="center"/>
          </w:tcPr>
          <w:p w:rsidR="00F71528" w:rsidRPr="00AC25BD" w:rsidRDefault="00F71528" w:rsidP="00CB32DB">
            <w:pPr>
              <w:ind w:right="-128"/>
              <w:jc w:val="center"/>
              <w:rPr>
                <w:rFonts w:ascii="GHEA Grapalat" w:hAnsi="GHEA Grapalat" w:cs="Arial"/>
                <w:sz w:val="18"/>
                <w:szCs w:val="18"/>
              </w:rPr>
            </w:pPr>
            <w:r w:rsidRPr="00AC25BD">
              <w:rPr>
                <w:rFonts w:ascii="GHEA Grapalat" w:hAnsi="GHEA Grapalat" w:cs="Arial"/>
                <w:sz w:val="18"/>
                <w:szCs w:val="18"/>
              </w:rPr>
              <w:t>подставка для бумаги A4, с верхней клипсой, закрывающаяся, черная</w:t>
            </w:r>
          </w:p>
        </w:tc>
        <w:tc>
          <w:tcPr>
            <w:tcW w:w="1085" w:type="dxa"/>
          </w:tcPr>
          <w:p w:rsidR="00F71528" w:rsidRPr="00AC25BD" w:rsidRDefault="00F71528" w:rsidP="0084454E">
            <w:pPr>
              <w:jc w:val="center"/>
              <w:rPr>
                <w:rFonts w:ascii="GHEA Grapalat" w:hAnsi="GHEA Grapalat" w:cs="Arial"/>
                <w:sz w:val="18"/>
                <w:szCs w:val="18"/>
              </w:rPr>
            </w:pPr>
            <w:r w:rsidRPr="00AC25BD">
              <w:rPr>
                <w:rFonts w:ascii="GHEA Grapalat" w:hAnsi="GHEA Grapalat" w:cs="Arial"/>
                <w:sz w:val="18"/>
                <w:szCs w:val="18"/>
              </w:rPr>
              <w:t>шт</w:t>
            </w:r>
          </w:p>
        </w:tc>
        <w:tc>
          <w:tcPr>
            <w:tcW w:w="1559" w:type="dxa"/>
          </w:tcPr>
          <w:p w:rsidR="00F71528" w:rsidRPr="00AC25BD" w:rsidRDefault="00F71528" w:rsidP="00CB32DB">
            <w:pPr>
              <w:widowControl w:val="0"/>
              <w:jc w:val="center"/>
              <w:rPr>
                <w:rFonts w:ascii="GHEA Grapalat" w:hAnsi="GHEA Grapalat"/>
                <w:sz w:val="16"/>
                <w:szCs w:val="16"/>
              </w:rPr>
            </w:pPr>
          </w:p>
        </w:tc>
        <w:tc>
          <w:tcPr>
            <w:tcW w:w="992" w:type="dxa"/>
          </w:tcPr>
          <w:p w:rsidR="00F71528" w:rsidRPr="00AC25BD" w:rsidRDefault="00F71528" w:rsidP="00CB32DB">
            <w:pPr>
              <w:widowControl w:val="0"/>
              <w:jc w:val="center"/>
              <w:rPr>
                <w:rFonts w:ascii="GHEA Grapalat" w:hAnsi="GHEA Grapalat"/>
                <w:sz w:val="16"/>
                <w:szCs w:val="16"/>
              </w:rPr>
            </w:pPr>
          </w:p>
        </w:tc>
        <w:tc>
          <w:tcPr>
            <w:tcW w:w="992" w:type="dxa"/>
            <w:gridSpan w:val="3"/>
          </w:tcPr>
          <w:p w:rsidR="00F71528" w:rsidRPr="00AC25BD" w:rsidRDefault="00F71528" w:rsidP="00CB32DB">
            <w:pPr>
              <w:widowControl w:val="0"/>
              <w:jc w:val="center"/>
              <w:rPr>
                <w:rFonts w:ascii="GHEA Grapalat" w:hAnsi="GHEA Grapalat"/>
                <w:sz w:val="16"/>
                <w:szCs w:val="16"/>
              </w:rPr>
            </w:pPr>
          </w:p>
        </w:tc>
        <w:tc>
          <w:tcPr>
            <w:tcW w:w="709" w:type="dxa"/>
            <w:vAlign w:val="center"/>
          </w:tcPr>
          <w:p w:rsidR="00F71528" w:rsidRPr="00AC25BD" w:rsidRDefault="00F71528" w:rsidP="00CB32DB">
            <w:pPr>
              <w:jc w:val="center"/>
              <w:rPr>
                <w:rFonts w:ascii="GHEA Grapalat" w:hAnsi="GHEA Grapalat" w:cs="Arial"/>
                <w:sz w:val="18"/>
                <w:szCs w:val="18"/>
                <w:lang w:val="hy-AM"/>
              </w:rPr>
            </w:pPr>
            <w:r w:rsidRPr="00AC25BD">
              <w:rPr>
                <w:rFonts w:ascii="GHEA Grapalat" w:hAnsi="GHEA Grapalat" w:cs="Arial"/>
                <w:sz w:val="18"/>
                <w:szCs w:val="18"/>
                <w:lang w:val="hy-AM"/>
              </w:rPr>
              <w:t>3</w:t>
            </w:r>
          </w:p>
        </w:tc>
        <w:tc>
          <w:tcPr>
            <w:tcW w:w="1158" w:type="dxa"/>
          </w:tcPr>
          <w:p w:rsidR="00F71528" w:rsidRPr="00AC25BD" w:rsidRDefault="00F71528" w:rsidP="00CB32DB">
            <w:pPr>
              <w:widowControl w:val="0"/>
              <w:jc w:val="center"/>
              <w:rPr>
                <w:rFonts w:ascii="GHEA Grapalat" w:hAnsi="GHEA Grapalat"/>
                <w:sz w:val="16"/>
                <w:szCs w:val="16"/>
              </w:rPr>
            </w:pPr>
          </w:p>
        </w:tc>
        <w:tc>
          <w:tcPr>
            <w:tcW w:w="947" w:type="dxa"/>
          </w:tcPr>
          <w:p w:rsidR="00F71528" w:rsidRPr="00AC25BD" w:rsidRDefault="005A34B0" w:rsidP="00CB32DB">
            <w:pPr>
              <w:widowControl w:val="0"/>
              <w:jc w:val="center"/>
              <w:rPr>
                <w:rFonts w:ascii="GHEA Grapalat" w:hAnsi="GHEA Grapalat"/>
                <w:sz w:val="16"/>
                <w:szCs w:val="16"/>
              </w:rPr>
            </w:pPr>
            <w:r w:rsidRPr="00AC25BD">
              <w:rPr>
                <w:rFonts w:ascii="GHEA Grapalat" w:hAnsi="GHEA Grapalat"/>
                <w:sz w:val="16"/>
                <w:szCs w:val="16"/>
              </w:rPr>
              <w:t>В течение 30 календарных дней после вступления договора в силу</w:t>
            </w:r>
          </w:p>
        </w:tc>
      </w:tr>
      <w:tr w:rsidR="00F71528" w:rsidRPr="00AC25BD" w:rsidTr="003870B2">
        <w:trPr>
          <w:jc w:val="center"/>
        </w:trPr>
        <w:tc>
          <w:tcPr>
            <w:tcW w:w="1242" w:type="dxa"/>
            <w:vAlign w:val="center"/>
          </w:tcPr>
          <w:p w:rsidR="00F71528" w:rsidRPr="00AC25BD" w:rsidRDefault="00F71528" w:rsidP="00CB32DB">
            <w:pPr>
              <w:jc w:val="center"/>
              <w:rPr>
                <w:rFonts w:ascii="GHEA Grapalat" w:hAnsi="GHEA Grapalat" w:cs="Arial"/>
                <w:sz w:val="18"/>
                <w:szCs w:val="18"/>
              </w:rPr>
            </w:pPr>
            <w:r w:rsidRPr="00AC25BD">
              <w:rPr>
                <w:rFonts w:ascii="GHEA Grapalat" w:hAnsi="GHEA Grapalat" w:cs="Arial"/>
                <w:sz w:val="18"/>
                <w:szCs w:val="18"/>
              </w:rPr>
              <w:t>11</w:t>
            </w:r>
          </w:p>
        </w:tc>
        <w:tc>
          <w:tcPr>
            <w:tcW w:w="2715" w:type="dxa"/>
            <w:vAlign w:val="center"/>
          </w:tcPr>
          <w:p w:rsidR="00F71528" w:rsidRPr="00AC25BD" w:rsidRDefault="00F71528" w:rsidP="00CB32DB">
            <w:pPr>
              <w:jc w:val="center"/>
              <w:rPr>
                <w:rFonts w:ascii="GHEA Grapalat" w:hAnsi="GHEA Grapalat" w:cs="Arial"/>
                <w:sz w:val="18"/>
                <w:szCs w:val="18"/>
              </w:rPr>
            </w:pPr>
            <w:r w:rsidRPr="00AC25BD">
              <w:rPr>
                <w:rFonts w:ascii="GHEA Grapalat" w:hAnsi="GHEA Grapalat" w:cs="Arial"/>
                <w:sz w:val="18"/>
                <w:szCs w:val="18"/>
              </w:rPr>
              <w:t>30192100/1</w:t>
            </w:r>
          </w:p>
        </w:tc>
        <w:tc>
          <w:tcPr>
            <w:tcW w:w="1559" w:type="dxa"/>
            <w:vAlign w:val="center"/>
          </w:tcPr>
          <w:p w:rsidR="00F71528" w:rsidRPr="00AC25BD" w:rsidRDefault="00F71528" w:rsidP="00CB32DB">
            <w:pPr>
              <w:jc w:val="center"/>
              <w:rPr>
                <w:rFonts w:ascii="GHEA Grapalat" w:hAnsi="GHEA Grapalat" w:cs="Arial"/>
                <w:sz w:val="18"/>
                <w:szCs w:val="18"/>
              </w:rPr>
            </w:pPr>
            <w:r w:rsidRPr="00AC25BD">
              <w:rPr>
                <w:rFonts w:ascii="GHEA Grapalat" w:hAnsi="GHEA Grapalat" w:cs="Arial"/>
                <w:sz w:val="18"/>
                <w:szCs w:val="18"/>
              </w:rPr>
              <w:t xml:space="preserve">простой </w:t>
            </w:r>
            <w:r w:rsidRPr="00AC25BD">
              <w:rPr>
                <w:rFonts w:ascii="GHEA Grapalat" w:hAnsi="GHEA Grapalat" w:cs="Arial"/>
                <w:bCs/>
                <w:sz w:val="18"/>
                <w:szCs w:val="18"/>
              </w:rPr>
              <w:t>Ластик</w:t>
            </w:r>
          </w:p>
        </w:tc>
        <w:tc>
          <w:tcPr>
            <w:tcW w:w="1925" w:type="dxa"/>
          </w:tcPr>
          <w:p w:rsidR="00F71528" w:rsidRPr="00AC25BD" w:rsidRDefault="00F71528" w:rsidP="00CB32DB">
            <w:pPr>
              <w:widowControl w:val="0"/>
              <w:jc w:val="center"/>
              <w:rPr>
                <w:rFonts w:ascii="GHEA Grapalat" w:hAnsi="GHEA Grapalat"/>
                <w:sz w:val="16"/>
                <w:szCs w:val="16"/>
              </w:rPr>
            </w:pPr>
          </w:p>
        </w:tc>
        <w:tc>
          <w:tcPr>
            <w:tcW w:w="1467" w:type="dxa"/>
            <w:vAlign w:val="center"/>
          </w:tcPr>
          <w:p w:rsidR="00F71528" w:rsidRPr="00AC25BD" w:rsidRDefault="00F71528" w:rsidP="00CB32DB">
            <w:pPr>
              <w:jc w:val="center"/>
              <w:rPr>
                <w:rFonts w:ascii="GHEA Grapalat" w:hAnsi="GHEA Grapalat" w:cs="Arial"/>
                <w:sz w:val="18"/>
                <w:szCs w:val="18"/>
              </w:rPr>
            </w:pPr>
            <w:r w:rsidRPr="00AC25BD">
              <w:rPr>
                <w:rFonts w:ascii="GHEA Grapalat" w:hAnsi="GHEA Grapalat" w:cs="Sylfaen"/>
                <w:bCs/>
                <w:sz w:val="18"/>
                <w:szCs w:val="18"/>
              </w:rPr>
              <w:t>Ластик маленький, размером не менее 3х1,5 см, цвет белый, предназначен для чистки карандашом, не оставляет следов после чистки.</w:t>
            </w:r>
          </w:p>
        </w:tc>
        <w:tc>
          <w:tcPr>
            <w:tcW w:w="1085" w:type="dxa"/>
          </w:tcPr>
          <w:p w:rsidR="00F71528" w:rsidRPr="00AC25BD" w:rsidRDefault="00F71528" w:rsidP="0084454E">
            <w:pPr>
              <w:jc w:val="center"/>
              <w:rPr>
                <w:rFonts w:ascii="GHEA Grapalat" w:hAnsi="GHEA Grapalat" w:cs="Arial"/>
                <w:sz w:val="18"/>
                <w:szCs w:val="18"/>
              </w:rPr>
            </w:pPr>
            <w:r w:rsidRPr="00AC25BD">
              <w:rPr>
                <w:rFonts w:ascii="GHEA Grapalat" w:hAnsi="GHEA Grapalat" w:cs="Arial"/>
                <w:sz w:val="18"/>
                <w:szCs w:val="18"/>
              </w:rPr>
              <w:t>шт</w:t>
            </w:r>
          </w:p>
        </w:tc>
        <w:tc>
          <w:tcPr>
            <w:tcW w:w="1559" w:type="dxa"/>
          </w:tcPr>
          <w:p w:rsidR="00F71528" w:rsidRPr="00AC25BD" w:rsidRDefault="00F71528" w:rsidP="00CB32DB">
            <w:pPr>
              <w:widowControl w:val="0"/>
              <w:jc w:val="center"/>
              <w:rPr>
                <w:rFonts w:ascii="GHEA Grapalat" w:hAnsi="GHEA Grapalat"/>
                <w:sz w:val="16"/>
                <w:szCs w:val="16"/>
              </w:rPr>
            </w:pPr>
          </w:p>
        </w:tc>
        <w:tc>
          <w:tcPr>
            <w:tcW w:w="992" w:type="dxa"/>
          </w:tcPr>
          <w:p w:rsidR="00F71528" w:rsidRPr="00AC25BD" w:rsidRDefault="00F71528" w:rsidP="00CB32DB">
            <w:pPr>
              <w:widowControl w:val="0"/>
              <w:jc w:val="center"/>
              <w:rPr>
                <w:rFonts w:ascii="GHEA Grapalat" w:hAnsi="GHEA Grapalat"/>
                <w:sz w:val="16"/>
                <w:szCs w:val="16"/>
              </w:rPr>
            </w:pPr>
          </w:p>
        </w:tc>
        <w:tc>
          <w:tcPr>
            <w:tcW w:w="992" w:type="dxa"/>
            <w:gridSpan w:val="3"/>
          </w:tcPr>
          <w:p w:rsidR="00F71528" w:rsidRPr="00AC25BD" w:rsidRDefault="00F71528" w:rsidP="00CB32DB">
            <w:pPr>
              <w:widowControl w:val="0"/>
              <w:jc w:val="center"/>
              <w:rPr>
                <w:rFonts w:ascii="GHEA Grapalat" w:hAnsi="GHEA Grapalat"/>
                <w:sz w:val="16"/>
                <w:szCs w:val="16"/>
              </w:rPr>
            </w:pPr>
          </w:p>
        </w:tc>
        <w:tc>
          <w:tcPr>
            <w:tcW w:w="709" w:type="dxa"/>
            <w:vAlign w:val="center"/>
          </w:tcPr>
          <w:p w:rsidR="00F71528" w:rsidRPr="00AC25BD" w:rsidRDefault="00F71528" w:rsidP="00CB32DB">
            <w:pPr>
              <w:jc w:val="center"/>
              <w:rPr>
                <w:rFonts w:ascii="GHEA Grapalat" w:hAnsi="GHEA Grapalat" w:cs="Arial"/>
                <w:sz w:val="18"/>
                <w:szCs w:val="18"/>
                <w:lang w:val="hy-AM"/>
              </w:rPr>
            </w:pPr>
            <w:r w:rsidRPr="00AC25BD">
              <w:rPr>
                <w:rFonts w:ascii="GHEA Grapalat" w:hAnsi="GHEA Grapalat" w:cs="Arial"/>
                <w:sz w:val="18"/>
                <w:szCs w:val="18"/>
                <w:lang w:val="hy-AM"/>
              </w:rPr>
              <w:t>30</w:t>
            </w:r>
          </w:p>
        </w:tc>
        <w:tc>
          <w:tcPr>
            <w:tcW w:w="1158" w:type="dxa"/>
          </w:tcPr>
          <w:p w:rsidR="00F71528" w:rsidRPr="00AC25BD" w:rsidRDefault="00F71528" w:rsidP="00CB32DB">
            <w:pPr>
              <w:widowControl w:val="0"/>
              <w:jc w:val="center"/>
              <w:rPr>
                <w:rFonts w:ascii="GHEA Grapalat" w:hAnsi="GHEA Grapalat"/>
                <w:sz w:val="16"/>
                <w:szCs w:val="16"/>
              </w:rPr>
            </w:pPr>
          </w:p>
        </w:tc>
        <w:tc>
          <w:tcPr>
            <w:tcW w:w="947" w:type="dxa"/>
          </w:tcPr>
          <w:p w:rsidR="00F71528" w:rsidRPr="00AC25BD" w:rsidRDefault="005A34B0" w:rsidP="00CB32DB">
            <w:pPr>
              <w:widowControl w:val="0"/>
              <w:jc w:val="center"/>
              <w:rPr>
                <w:rFonts w:ascii="GHEA Grapalat" w:hAnsi="GHEA Grapalat"/>
                <w:sz w:val="16"/>
                <w:szCs w:val="16"/>
              </w:rPr>
            </w:pPr>
            <w:r w:rsidRPr="00AC25BD">
              <w:rPr>
                <w:rFonts w:ascii="GHEA Grapalat" w:hAnsi="GHEA Grapalat"/>
                <w:sz w:val="16"/>
                <w:szCs w:val="16"/>
              </w:rPr>
              <w:t>В течение 30 календарных дней после вступления договора в силу</w:t>
            </w:r>
          </w:p>
        </w:tc>
      </w:tr>
      <w:tr w:rsidR="00F71528" w:rsidRPr="00AC25BD" w:rsidTr="00F94BC6">
        <w:trPr>
          <w:jc w:val="center"/>
        </w:trPr>
        <w:tc>
          <w:tcPr>
            <w:tcW w:w="1242" w:type="dxa"/>
            <w:vAlign w:val="center"/>
          </w:tcPr>
          <w:p w:rsidR="00F71528" w:rsidRPr="00AC25BD" w:rsidRDefault="00F71528" w:rsidP="00CB32DB">
            <w:pPr>
              <w:jc w:val="center"/>
              <w:rPr>
                <w:rFonts w:ascii="GHEA Grapalat" w:hAnsi="GHEA Grapalat" w:cs="Arial"/>
                <w:sz w:val="18"/>
                <w:szCs w:val="18"/>
              </w:rPr>
            </w:pPr>
            <w:r w:rsidRPr="00AC25BD">
              <w:rPr>
                <w:rFonts w:ascii="GHEA Grapalat" w:hAnsi="GHEA Grapalat" w:cs="Arial"/>
                <w:sz w:val="18"/>
                <w:szCs w:val="18"/>
              </w:rPr>
              <w:t>12</w:t>
            </w:r>
          </w:p>
        </w:tc>
        <w:tc>
          <w:tcPr>
            <w:tcW w:w="2715" w:type="dxa"/>
            <w:vAlign w:val="center"/>
          </w:tcPr>
          <w:p w:rsidR="00F71528" w:rsidRPr="00AC25BD" w:rsidRDefault="00F71528" w:rsidP="00CB32DB">
            <w:pPr>
              <w:jc w:val="center"/>
              <w:rPr>
                <w:rFonts w:ascii="GHEA Grapalat" w:hAnsi="GHEA Grapalat" w:cs="Arial"/>
                <w:sz w:val="18"/>
                <w:szCs w:val="18"/>
              </w:rPr>
            </w:pPr>
            <w:r w:rsidRPr="00AC25BD">
              <w:rPr>
                <w:rFonts w:ascii="GHEA Grapalat" w:hAnsi="GHEA Grapalat" w:cs="Arial"/>
                <w:sz w:val="18"/>
                <w:szCs w:val="18"/>
              </w:rPr>
              <w:t>30192114/1</w:t>
            </w:r>
          </w:p>
        </w:tc>
        <w:tc>
          <w:tcPr>
            <w:tcW w:w="1559" w:type="dxa"/>
            <w:vAlign w:val="center"/>
          </w:tcPr>
          <w:p w:rsidR="00F71528" w:rsidRPr="00AC25BD" w:rsidRDefault="00F71528" w:rsidP="00CB32DB">
            <w:pPr>
              <w:jc w:val="center"/>
              <w:rPr>
                <w:rFonts w:ascii="GHEA Grapalat" w:hAnsi="GHEA Grapalat" w:cs="Arial"/>
                <w:sz w:val="18"/>
                <w:szCs w:val="18"/>
              </w:rPr>
            </w:pPr>
            <w:r w:rsidRPr="00AC25BD">
              <w:rPr>
                <w:rFonts w:ascii="GHEA Grapalat" w:hAnsi="GHEA Grapalat" w:cs="Arial"/>
                <w:sz w:val="18"/>
                <w:szCs w:val="18"/>
              </w:rPr>
              <w:t>чернила для герметичной упаковки</w:t>
            </w:r>
          </w:p>
        </w:tc>
        <w:tc>
          <w:tcPr>
            <w:tcW w:w="1925" w:type="dxa"/>
          </w:tcPr>
          <w:p w:rsidR="00F71528" w:rsidRPr="00AC25BD" w:rsidRDefault="00F71528" w:rsidP="00CB32DB">
            <w:pPr>
              <w:widowControl w:val="0"/>
              <w:jc w:val="center"/>
              <w:rPr>
                <w:rFonts w:ascii="GHEA Grapalat" w:hAnsi="GHEA Grapalat"/>
                <w:sz w:val="16"/>
                <w:szCs w:val="16"/>
              </w:rPr>
            </w:pPr>
          </w:p>
        </w:tc>
        <w:tc>
          <w:tcPr>
            <w:tcW w:w="1467" w:type="dxa"/>
            <w:vAlign w:val="center"/>
          </w:tcPr>
          <w:p w:rsidR="00F71528" w:rsidRPr="00AC25BD" w:rsidRDefault="00F71528" w:rsidP="00CB32DB">
            <w:pPr>
              <w:jc w:val="center"/>
              <w:rPr>
                <w:rFonts w:ascii="GHEA Grapalat" w:hAnsi="GHEA Grapalat" w:cs="Arial"/>
                <w:sz w:val="18"/>
                <w:szCs w:val="18"/>
              </w:rPr>
            </w:pPr>
            <w:r w:rsidRPr="00AC25BD">
              <w:rPr>
                <w:rFonts w:ascii="GHEA Grapalat" w:hAnsi="GHEA Grapalat" w:cs="Sylfaen"/>
                <w:bCs/>
                <w:sz w:val="18"/>
                <w:szCs w:val="18"/>
              </w:rPr>
              <w:t>чернила для пломбы, красные, 30 мл</w:t>
            </w:r>
          </w:p>
        </w:tc>
        <w:tc>
          <w:tcPr>
            <w:tcW w:w="1085" w:type="dxa"/>
          </w:tcPr>
          <w:p w:rsidR="00F71528" w:rsidRPr="00AC25BD" w:rsidRDefault="00F71528" w:rsidP="0084454E">
            <w:pPr>
              <w:jc w:val="center"/>
              <w:rPr>
                <w:rFonts w:ascii="GHEA Grapalat" w:hAnsi="GHEA Grapalat" w:cs="Arial"/>
                <w:sz w:val="18"/>
                <w:szCs w:val="18"/>
              </w:rPr>
            </w:pPr>
            <w:r w:rsidRPr="00AC25BD">
              <w:rPr>
                <w:rFonts w:ascii="GHEA Grapalat" w:hAnsi="GHEA Grapalat" w:cs="Arial"/>
                <w:sz w:val="18"/>
                <w:szCs w:val="18"/>
              </w:rPr>
              <w:t>шт</w:t>
            </w:r>
          </w:p>
        </w:tc>
        <w:tc>
          <w:tcPr>
            <w:tcW w:w="1559" w:type="dxa"/>
          </w:tcPr>
          <w:p w:rsidR="00F71528" w:rsidRPr="00AC25BD" w:rsidRDefault="00F71528" w:rsidP="00CB32DB">
            <w:pPr>
              <w:widowControl w:val="0"/>
              <w:jc w:val="center"/>
              <w:rPr>
                <w:rFonts w:ascii="GHEA Grapalat" w:hAnsi="GHEA Grapalat"/>
                <w:sz w:val="16"/>
                <w:szCs w:val="16"/>
              </w:rPr>
            </w:pPr>
          </w:p>
        </w:tc>
        <w:tc>
          <w:tcPr>
            <w:tcW w:w="992" w:type="dxa"/>
          </w:tcPr>
          <w:p w:rsidR="00F71528" w:rsidRPr="00AC25BD" w:rsidRDefault="00F71528" w:rsidP="00CB32DB">
            <w:pPr>
              <w:widowControl w:val="0"/>
              <w:jc w:val="center"/>
              <w:rPr>
                <w:rFonts w:ascii="GHEA Grapalat" w:hAnsi="GHEA Grapalat"/>
                <w:sz w:val="16"/>
                <w:szCs w:val="16"/>
              </w:rPr>
            </w:pPr>
          </w:p>
        </w:tc>
        <w:tc>
          <w:tcPr>
            <w:tcW w:w="992" w:type="dxa"/>
            <w:gridSpan w:val="3"/>
          </w:tcPr>
          <w:p w:rsidR="00F71528" w:rsidRPr="00AC25BD" w:rsidRDefault="00F71528" w:rsidP="00CB32DB">
            <w:pPr>
              <w:widowControl w:val="0"/>
              <w:jc w:val="center"/>
              <w:rPr>
                <w:rFonts w:ascii="GHEA Grapalat" w:hAnsi="GHEA Grapalat"/>
                <w:sz w:val="16"/>
                <w:szCs w:val="16"/>
              </w:rPr>
            </w:pPr>
          </w:p>
        </w:tc>
        <w:tc>
          <w:tcPr>
            <w:tcW w:w="709" w:type="dxa"/>
            <w:vAlign w:val="center"/>
          </w:tcPr>
          <w:p w:rsidR="00F71528" w:rsidRPr="00AC25BD" w:rsidRDefault="00F71528" w:rsidP="00CB32DB">
            <w:pPr>
              <w:jc w:val="center"/>
              <w:rPr>
                <w:rFonts w:ascii="GHEA Grapalat" w:hAnsi="GHEA Grapalat" w:cs="Arial"/>
                <w:sz w:val="18"/>
                <w:szCs w:val="18"/>
                <w:lang w:val="hy-AM"/>
              </w:rPr>
            </w:pPr>
            <w:r w:rsidRPr="00AC25BD">
              <w:rPr>
                <w:rFonts w:ascii="GHEA Grapalat" w:hAnsi="GHEA Grapalat" w:cs="Arial"/>
                <w:sz w:val="18"/>
                <w:szCs w:val="18"/>
                <w:lang w:val="hy-AM"/>
              </w:rPr>
              <w:t>10</w:t>
            </w:r>
          </w:p>
        </w:tc>
        <w:tc>
          <w:tcPr>
            <w:tcW w:w="1158" w:type="dxa"/>
          </w:tcPr>
          <w:p w:rsidR="00F71528" w:rsidRPr="00AC25BD" w:rsidRDefault="00F71528" w:rsidP="00CB32DB">
            <w:pPr>
              <w:widowControl w:val="0"/>
              <w:jc w:val="center"/>
              <w:rPr>
                <w:rFonts w:ascii="GHEA Grapalat" w:hAnsi="GHEA Grapalat"/>
                <w:sz w:val="16"/>
                <w:szCs w:val="16"/>
              </w:rPr>
            </w:pPr>
          </w:p>
        </w:tc>
        <w:tc>
          <w:tcPr>
            <w:tcW w:w="947" w:type="dxa"/>
          </w:tcPr>
          <w:p w:rsidR="00F71528" w:rsidRPr="00AC25BD" w:rsidRDefault="005A34B0" w:rsidP="00CB32DB">
            <w:pPr>
              <w:widowControl w:val="0"/>
              <w:jc w:val="center"/>
              <w:rPr>
                <w:rFonts w:ascii="GHEA Grapalat" w:hAnsi="GHEA Grapalat"/>
                <w:sz w:val="16"/>
                <w:szCs w:val="16"/>
              </w:rPr>
            </w:pPr>
            <w:r w:rsidRPr="00AC25BD">
              <w:rPr>
                <w:rFonts w:ascii="GHEA Grapalat" w:hAnsi="GHEA Grapalat"/>
                <w:sz w:val="16"/>
                <w:szCs w:val="16"/>
              </w:rPr>
              <w:t>В течение 30 календарных дней после вступления договора в силу</w:t>
            </w:r>
          </w:p>
        </w:tc>
      </w:tr>
      <w:tr w:rsidR="00F71528" w:rsidRPr="00AC25BD" w:rsidTr="003A0243">
        <w:trPr>
          <w:jc w:val="center"/>
        </w:trPr>
        <w:tc>
          <w:tcPr>
            <w:tcW w:w="1242" w:type="dxa"/>
            <w:vAlign w:val="center"/>
          </w:tcPr>
          <w:p w:rsidR="00F71528" w:rsidRPr="00AC25BD" w:rsidRDefault="00F71528" w:rsidP="00CB32DB">
            <w:pPr>
              <w:jc w:val="center"/>
              <w:rPr>
                <w:rFonts w:ascii="GHEA Grapalat" w:hAnsi="GHEA Grapalat" w:cs="Arial"/>
                <w:sz w:val="18"/>
                <w:szCs w:val="18"/>
              </w:rPr>
            </w:pPr>
            <w:r w:rsidRPr="00AC25BD">
              <w:rPr>
                <w:rFonts w:ascii="GHEA Grapalat" w:hAnsi="GHEA Grapalat" w:cs="Arial"/>
                <w:sz w:val="18"/>
                <w:szCs w:val="18"/>
              </w:rPr>
              <w:t>13</w:t>
            </w:r>
          </w:p>
        </w:tc>
        <w:tc>
          <w:tcPr>
            <w:tcW w:w="2715" w:type="dxa"/>
            <w:vAlign w:val="center"/>
          </w:tcPr>
          <w:p w:rsidR="00F71528" w:rsidRPr="00AC25BD" w:rsidRDefault="00F71528" w:rsidP="00CB32DB">
            <w:pPr>
              <w:jc w:val="center"/>
              <w:rPr>
                <w:rFonts w:ascii="GHEA Grapalat" w:hAnsi="GHEA Grapalat" w:cs="Arial"/>
                <w:sz w:val="18"/>
                <w:szCs w:val="18"/>
              </w:rPr>
            </w:pPr>
            <w:r w:rsidRPr="00AC25BD">
              <w:rPr>
                <w:rFonts w:ascii="GHEA Grapalat" w:hAnsi="GHEA Grapalat" w:cs="Arial"/>
                <w:sz w:val="18"/>
                <w:szCs w:val="18"/>
              </w:rPr>
              <w:t>30192121/1</w:t>
            </w:r>
          </w:p>
        </w:tc>
        <w:tc>
          <w:tcPr>
            <w:tcW w:w="1559" w:type="dxa"/>
            <w:vAlign w:val="center"/>
          </w:tcPr>
          <w:p w:rsidR="00F71528" w:rsidRPr="00AC25BD" w:rsidRDefault="00F71528" w:rsidP="00CB32DB">
            <w:pPr>
              <w:jc w:val="center"/>
              <w:rPr>
                <w:rFonts w:ascii="GHEA Grapalat" w:hAnsi="GHEA Grapalat" w:cs="Arial"/>
                <w:sz w:val="18"/>
                <w:szCs w:val="18"/>
              </w:rPr>
            </w:pPr>
            <w:r w:rsidRPr="00AC25BD">
              <w:rPr>
                <w:rFonts w:ascii="GHEA Grapalat" w:hAnsi="GHEA Grapalat" w:cs="Arial"/>
                <w:sz w:val="18"/>
                <w:szCs w:val="18"/>
              </w:rPr>
              <w:t>шариковая ручка</w:t>
            </w:r>
          </w:p>
        </w:tc>
        <w:tc>
          <w:tcPr>
            <w:tcW w:w="1925" w:type="dxa"/>
          </w:tcPr>
          <w:p w:rsidR="00F71528" w:rsidRPr="00AC25BD" w:rsidRDefault="00F71528" w:rsidP="00CB32DB">
            <w:pPr>
              <w:widowControl w:val="0"/>
              <w:jc w:val="center"/>
              <w:rPr>
                <w:rFonts w:ascii="GHEA Grapalat" w:hAnsi="GHEA Grapalat"/>
                <w:sz w:val="16"/>
                <w:szCs w:val="16"/>
              </w:rPr>
            </w:pPr>
          </w:p>
        </w:tc>
        <w:tc>
          <w:tcPr>
            <w:tcW w:w="1467" w:type="dxa"/>
            <w:vAlign w:val="center"/>
          </w:tcPr>
          <w:p w:rsidR="00F71528" w:rsidRPr="00AC25BD" w:rsidRDefault="00F71528" w:rsidP="00CB32DB">
            <w:pPr>
              <w:jc w:val="center"/>
              <w:rPr>
                <w:rFonts w:ascii="GHEA Grapalat" w:hAnsi="GHEA Grapalat" w:cs="Sylfaen"/>
                <w:bCs/>
                <w:sz w:val="18"/>
                <w:szCs w:val="18"/>
              </w:rPr>
            </w:pPr>
            <w:r w:rsidRPr="00AC25BD">
              <w:rPr>
                <w:rFonts w:ascii="GHEA Grapalat" w:hAnsi="GHEA Grapalat" w:cs="Sylfaen"/>
                <w:bCs/>
                <w:sz w:val="18"/>
                <w:szCs w:val="18"/>
              </w:rPr>
              <w:t>Ручка шариковая, 0.5мм, синяя, высокого качества с резиновой ручкой,</w:t>
            </w:r>
          </w:p>
        </w:tc>
        <w:tc>
          <w:tcPr>
            <w:tcW w:w="1085" w:type="dxa"/>
          </w:tcPr>
          <w:p w:rsidR="00F71528" w:rsidRPr="00AC25BD" w:rsidRDefault="00F71528" w:rsidP="0084454E">
            <w:pPr>
              <w:jc w:val="center"/>
              <w:rPr>
                <w:rFonts w:ascii="GHEA Grapalat" w:hAnsi="GHEA Grapalat" w:cs="Arial"/>
                <w:sz w:val="18"/>
                <w:szCs w:val="18"/>
              </w:rPr>
            </w:pPr>
            <w:r w:rsidRPr="00AC25BD">
              <w:rPr>
                <w:rFonts w:ascii="GHEA Grapalat" w:hAnsi="GHEA Grapalat" w:cs="Arial"/>
                <w:sz w:val="18"/>
                <w:szCs w:val="18"/>
              </w:rPr>
              <w:t>шт</w:t>
            </w:r>
          </w:p>
        </w:tc>
        <w:tc>
          <w:tcPr>
            <w:tcW w:w="1559" w:type="dxa"/>
          </w:tcPr>
          <w:p w:rsidR="00F71528" w:rsidRPr="00AC25BD" w:rsidRDefault="00F71528" w:rsidP="00CB32DB">
            <w:pPr>
              <w:widowControl w:val="0"/>
              <w:jc w:val="center"/>
              <w:rPr>
                <w:rFonts w:ascii="GHEA Grapalat" w:hAnsi="GHEA Grapalat"/>
                <w:sz w:val="16"/>
                <w:szCs w:val="16"/>
              </w:rPr>
            </w:pPr>
          </w:p>
        </w:tc>
        <w:tc>
          <w:tcPr>
            <w:tcW w:w="992" w:type="dxa"/>
          </w:tcPr>
          <w:p w:rsidR="00F71528" w:rsidRPr="00AC25BD" w:rsidRDefault="00F71528" w:rsidP="00CB32DB">
            <w:pPr>
              <w:widowControl w:val="0"/>
              <w:jc w:val="center"/>
              <w:rPr>
                <w:rFonts w:ascii="GHEA Grapalat" w:hAnsi="GHEA Grapalat"/>
                <w:sz w:val="16"/>
                <w:szCs w:val="16"/>
              </w:rPr>
            </w:pPr>
          </w:p>
        </w:tc>
        <w:tc>
          <w:tcPr>
            <w:tcW w:w="992" w:type="dxa"/>
            <w:gridSpan w:val="3"/>
          </w:tcPr>
          <w:p w:rsidR="00F71528" w:rsidRPr="00AC25BD" w:rsidRDefault="00F71528" w:rsidP="00CB32DB">
            <w:pPr>
              <w:widowControl w:val="0"/>
              <w:jc w:val="center"/>
              <w:rPr>
                <w:rFonts w:ascii="GHEA Grapalat" w:hAnsi="GHEA Grapalat"/>
                <w:sz w:val="16"/>
                <w:szCs w:val="16"/>
              </w:rPr>
            </w:pPr>
          </w:p>
        </w:tc>
        <w:tc>
          <w:tcPr>
            <w:tcW w:w="709" w:type="dxa"/>
            <w:vAlign w:val="center"/>
          </w:tcPr>
          <w:p w:rsidR="00F71528" w:rsidRPr="00AC25BD" w:rsidRDefault="00F71528" w:rsidP="00CB32DB">
            <w:pPr>
              <w:jc w:val="center"/>
              <w:rPr>
                <w:rFonts w:ascii="GHEA Grapalat" w:hAnsi="GHEA Grapalat" w:cs="Arial"/>
                <w:sz w:val="18"/>
                <w:szCs w:val="18"/>
                <w:lang w:val="hy-AM"/>
              </w:rPr>
            </w:pPr>
            <w:r w:rsidRPr="00AC25BD">
              <w:rPr>
                <w:rFonts w:ascii="GHEA Grapalat" w:hAnsi="GHEA Grapalat" w:cs="Arial"/>
                <w:sz w:val="18"/>
                <w:szCs w:val="18"/>
                <w:lang w:val="hy-AM"/>
              </w:rPr>
              <w:t>100</w:t>
            </w:r>
          </w:p>
        </w:tc>
        <w:tc>
          <w:tcPr>
            <w:tcW w:w="1158" w:type="dxa"/>
          </w:tcPr>
          <w:p w:rsidR="00F71528" w:rsidRPr="00AC25BD" w:rsidRDefault="00F71528" w:rsidP="00CB32DB">
            <w:pPr>
              <w:widowControl w:val="0"/>
              <w:jc w:val="center"/>
              <w:rPr>
                <w:rFonts w:ascii="GHEA Grapalat" w:hAnsi="GHEA Grapalat"/>
                <w:sz w:val="16"/>
                <w:szCs w:val="16"/>
              </w:rPr>
            </w:pPr>
          </w:p>
        </w:tc>
        <w:tc>
          <w:tcPr>
            <w:tcW w:w="947" w:type="dxa"/>
          </w:tcPr>
          <w:p w:rsidR="00F71528" w:rsidRPr="00AC25BD" w:rsidRDefault="005A34B0" w:rsidP="00CB32DB">
            <w:pPr>
              <w:widowControl w:val="0"/>
              <w:jc w:val="center"/>
              <w:rPr>
                <w:rFonts w:ascii="GHEA Grapalat" w:hAnsi="GHEA Grapalat"/>
                <w:sz w:val="16"/>
                <w:szCs w:val="16"/>
              </w:rPr>
            </w:pPr>
            <w:r w:rsidRPr="00AC25BD">
              <w:rPr>
                <w:rFonts w:ascii="GHEA Grapalat" w:hAnsi="GHEA Grapalat"/>
                <w:sz w:val="16"/>
                <w:szCs w:val="16"/>
              </w:rPr>
              <w:t>В течение 30 календарных дней после вступления договора в силу</w:t>
            </w:r>
          </w:p>
        </w:tc>
      </w:tr>
      <w:tr w:rsidR="00F71528" w:rsidRPr="00AC25BD" w:rsidTr="00287D05">
        <w:trPr>
          <w:jc w:val="center"/>
        </w:trPr>
        <w:tc>
          <w:tcPr>
            <w:tcW w:w="1242" w:type="dxa"/>
            <w:vAlign w:val="center"/>
          </w:tcPr>
          <w:p w:rsidR="00F71528" w:rsidRPr="00AC25BD" w:rsidRDefault="00F71528" w:rsidP="00CB32DB">
            <w:pPr>
              <w:jc w:val="center"/>
              <w:rPr>
                <w:rFonts w:ascii="GHEA Grapalat" w:hAnsi="GHEA Grapalat" w:cs="Arial"/>
                <w:sz w:val="18"/>
                <w:szCs w:val="18"/>
              </w:rPr>
            </w:pPr>
            <w:r w:rsidRPr="00AC25BD">
              <w:rPr>
                <w:rFonts w:ascii="GHEA Grapalat" w:hAnsi="GHEA Grapalat" w:cs="Arial"/>
                <w:sz w:val="18"/>
                <w:szCs w:val="18"/>
              </w:rPr>
              <w:lastRenderedPageBreak/>
              <w:t>14</w:t>
            </w:r>
          </w:p>
        </w:tc>
        <w:tc>
          <w:tcPr>
            <w:tcW w:w="2715" w:type="dxa"/>
            <w:vAlign w:val="center"/>
          </w:tcPr>
          <w:p w:rsidR="00F71528" w:rsidRPr="00AC25BD" w:rsidRDefault="00F71528" w:rsidP="00CB32DB">
            <w:pPr>
              <w:jc w:val="center"/>
              <w:rPr>
                <w:rFonts w:ascii="GHEA Grapalat" w:hAnsi="GHEA Grapalat" w:cs="Arial"/>
                <w:sz w:val="18"/>
                <w:szCs w:val="18"/>
              </w:rPr>
            </w:pPr>
            <w:r w:rsidRPr="00AC25BD">
              <w:rPr>
                <w:rFonts w:ascii="GHEA Grapalat" w:hAnsi="GHEA Grapalat" w:cs="Arial"/>
                <w:sz w:val="18"/>
                <w:szCs w:val="18"/>
              </w:rPr>
              <w:t>30192128/1</w:t>
            </w:r>
          </w:p>
        </w:tc>
        <w:tc>
          <w:tcPr>
            <w:tcW w:w="1559" w:type="dxa"/>
            <w:vAlign w:val="center"/>
          </w:tcPr>
          <w:p w:rsidR="00F71528" w:rsidRPr="00AC25BD" w:rsidRDefault="00F71528" w:rsidP="00CB32DB">
            <w:pPr>
              <w:jc w:val="center"/>
              <w:rPr>
                <w:rFonts w:ascii="GHEA Grapalat" w:hAnsi="GHEA Grapalat" w:cs="Arial"/>
                <w:sz w:val="18"/>
                <w:szCs w:val="18"/>
              </w:rPr>
            </w:pPr>
            <w:r w:rsidRPr="00AC25BD">
              <w:rPr>
                <w:rFonts w:ascii="GHEA Grapalat" w:hAnsi="GHEA Grapalat" w:cs="Arial"/>
                <w:sz w:val="18"/>
                <w:szCs w:val="18"/>
              </w:rPr>
              <w:t>гелевая ручка</w:t>
            </w:r>
          </w:p>
        </w:tc>
        <w:tc>
          <w:tcPr>
            <w:tcW w:w="1925" w:type="dxa"/>
          </w:tcPr>
          <w:p w:rsidR="00F71528" w:rsidRPr="00AC25BD" w:rsidRDefault="00F71528" w:rsidP="00CB32DB">
            <w:pPr>
              <w:widowControl w:val="0"/>
              <w:jc w:val="center"/>
              <w:rPr>
                <w:rFonts w:ascii="GHEA Grapalat" w:hAnsi="GHEA Grapalat"/>
                <w:sz w:val="16"/>
                <w:szCs w:val="16"/>
              </w:rPr>
            </w:pPr>
          </w:p>
        </w:tc>
        <w:tc>
          <w:tcPr>
            <w:tcW w:w="1467" w:type="dxa"/>
            <w:vAlign w:val="center"/>
          </w:tcPr>
          <w:p w:rsidR="00F71528" w:rsidRPr="00AC25BD" w:rsidRDefault="00F71528" w:rsidP="00CB32DB">
            <w:pPr>
              <w:jc w:val="center"/>
              <w:rPr>
                <w:rFonts w:ascii="GHEA Grapalat" w:hAnsi="GHEA Grapalat" w:cs="Sylfaen"/>
                <w:bCs/>
                <w:sz w:val="18"/>
                <w:szCs w:val="18"/>
              </w:rPr>
            </w:pPr>
            <w:r w:rsidRPr="00AC25BD">
              <w:rPr>
                <w:rFonts w:ascii="GHEA Grapalat" w:hAnsi="GHEA Grapalat" w:cs="Sylfaen"/>
                <w:bCs/>
                <w:sz w:val="18"/>
                <w:szCs w:val="18"/>
              </w:rPr>
              <w:t>Ручка, наконечник 0,5 мм, синий, высококачественный, водостойкий, UB-155.</w:t>
            </w:r>
          </w:p>
        </w:tc>
        <w:tc>
          <w:tcPr>
            <w:tcW w:w="1085" w:type="dxa"/>
          </w:tcPr>
          <w:p w:rsidR="00F71528" w:rsidRPr="00AC25BD" w:rsidRDefault="00F71528" w:rsidP="0084454E">
            <w:pPr>
              <w:jc w:val="center"/>
              <w:rPr>
                <w:rFonts w:ascii="GHEA Grapalat" w:hAnsi="GHEA Grapalat" w:cs="Arial"/>
                <w:sz w:val="18"/>
                <w:szCs w:val="18"/>
              </w:rPr>
            </w:pPr>
            <w:r w:rsidRPr="00AC25BD">
              <w:rPr>
                <w:rFonts w:ascii="GHEA Grapalat" w:hAnsi="GHEA Grapalat" w:cs="Arial"/>
                <w:sz w:val="18"/>
                <w:szCs w:val="18"/>
              </w:rPr>
              <w:t>шт</w:t>
            </w:r>
          </w:p>
        </w:tc>
        <w:tc>
          <w:tcPr>
            <w:tcW w:w="1559" w:type="dxa"/>
          </w:tcPr>
          <w:p w:rsidR="00F71528" w:rsidRPr="00AC25BD" w:rsidRDefault="00F71528" w:rsidP="00CB32DB">
            <w:pPr>
              <w:widowControl w:val="0"/>
              <w:jc w:val="center"/>
              <w:rPr>
                <w:rFonts w:ascii="GHEA Grapalat" w:hAnsi="GHEA Grapalat"/>
                <w:sz w:val="16"/>
                <w:szCs w:val="16"/>
              </w:rPr>
            </w:pPr>
          </w:p>
        </w:tc>
        <w:tc>
          <w:tcPr>
            <w:tcW w:w="992" w:type="dxa"/>
          </w:tcPr>
          <w:p w:rsidR="00F71528" w:rsidRPr="00AC25BD" w:rsidRDefault="00F71528" w:rsidP="00CB32DB">
            <w:pPr>
              <w:widowControl w:val="0"/>
              <w:jc w:val="center"/>
              <w:rPr>
                <w:rFonts w:ascii="GHEA Grapalat" w:hAnsi="GHEA Grapalat"/>
                <w:sz w:val="16"/>
                <w:szCs w:val="16"/>
              </w:rPr>
            </w:pPr>
          </w:p>
        </w:tc>
        <w:tc>
          <w:tcPr>
            <w:tcW w:w="992" w:type="dxa"/>
            <w:gridSpan w:val="3"/>
          </w:tcPr>
          <w:p w:rsidR="00F71528" w:rsidRPr="00AC25BD" w:rsidRDefault="00F71528" w:rsidP="00CB32DB">
            <w:pPr>
              <w:widowControl w:val="0"/>
              <w:jc w:val="center"/>
              <w:rPr>
                <w:rFonts w:ascii="GHEA Grapalat" w:hAnsi="GHEA Grapalat"/>
                <w:sz w:val="16"/>
                <w:szCs w:val="16"/>
              </w:rPr>
            </w:pPr>
          </w:p>
        </w:tc>
        <w:tc>
          <w:tcPr>
            <w:tcW w:w="709" w:type="dxa"/>
            <w:vAlign w:val="center"/>
          </w:tcPr>
          <w:p w:rsidR="00F71528" w:rsidRPr="00AC25BD" w:rsidRDefault="00F71528" w:rsidP="00CB32DB">
            <w:pPr>
              <w:jc w:val="center"/>
              <w:rPr>
                <w:rFonts w:ascii="GHEA Grapalat" w:hAnsi="GHEA Grapalat" w:cs="Arial"/>
                <w:sz w:val="18"/>
                <w:szCs w:val="18"/>
                <w:lang w:val="hy-AM"/>
              </w:rPr>
            </w:pPr>
            <w:r w:rsidRPr="00AC25BD">
              <w:rPr>
                <w:rFonts w:ascii="GHEA Grapalat" w:hAnsi="GHEA Grapalat" w:cs="Arial"/>
                <w:sz w:val="18"/>
                <w:szCs w:val="18"/>
                <w:lang w:val="hy-AM"/>
              </w:rPr>
              <w:t>30</w:t>
            </w:r>
          </w:p>
        </w:tc>
        <w:tc>
          <w:tcPr>
            <w:tcW w:w="1158" w:type="dxa"/>
          </w:tcPr>
          <w:p w:rsidR="00F71528" w:rsidRPr="00AC25BD" w:rsidRDefault="00F71528" w:rsidP="00CB32DB">
            <w:pPr>
              <w:widowControl w:val="0"/>
              <w:jc w:val="center"/>
              <w:rPr>
                <w:rFonts w:ascii="GHEA Grapalat" w:hAnsi="GHEA Grapalat"/>
                <w:sz w:val="16"/>
                <w:szCs w:val="16"/>
              </w:rPr>
            </w:pPr>
          </w:p>
        </w:tc>
        <w:tc>
          <w:tcPr>
            <w:tcW w:w="947" w:type="dxa"/>
          </w:tcPr>
          <w:p w:rsidR="00F71528" w:rsidRPr="00AC25BD" w:rsidRDefault="005A34B0" w:rsidP="00CB32DB">
            <w:pPr>
              <w:widowControl w:val="0"/>
              <w:jc w:val="center"/>
              <w:rPr>
                <w:rFonts w:ascii="GHEA Grapalat" w:hAnsi="GHEA Grapalat"/>
                <w:sz w:val="16"/>
                <w:szCs w:val="16"/>
              </w:rPr>
            </w:pPr>
            <w:r w:rsidRPr="00AC25BD">
              <w:rPr>
                <w:rFonts w:ascii="GHEA Grapalat" w:hAnsi="GHEA Grapalat"/>
                <w:sz w:val="16"/>
                <w:szCs w:val="16"/>
              </w:rPr>
              <w:t>В течение 30 календарных дней после вступления договора в силу</w:t>
            </w:r>
          </w:p>
        </w:tc>
      </w:tr>
      <w:tr w:rsidR="00F71528" w:rsidRPr="00AC25BD" w:rsidTr="00894B67">
        <w:trPr>
          <w:jc w:val="center"/>
        </w:trPr>
        <w:tc>
          <w:tcPr>
            <w:tcW w:w="1242" w:type="dxa"/>
            <w:vAlign w:val="center"/>
          </w:tcPr>
          <w:p w:rsidR="00F71528" w:rsidRPr="00AC25BD" w:rsidRDefault="00F71528" w:rsidP="00CB32DB">
            <w:pPr>
              <w:jc w:val="center"/>
              <w:rPr>
                <w:rFonts w:ascii="GHEA Grapalat" w:hAnsi="GHEA Grapalat" w:cs="Arial"/>
                <w:sz w:val="18"/>
                <w:szCs w:val="18"/>
              </w:rPr>
            </w:pPr>
            <w:r w:rsidRPr="00AC25BD">
              <w:rPr>
                <w:rFonts w:ascii="GHEA Grapalat" w:hAnsi="GHEA Grapalat" w:cs="Arial"/>
                <w:sz w:val="18"/>
                <w:szCs w:val="18"/>
              </w:rPr>
              <w:t>15</w:t>
            </w:r>
          </w:p>
        </w:tc>
        <w:tc>
          <w:tcPr>
            <w:tcW w:w="2715" w:type="dxa"/>
            <w:vAlign w:val="center"/>
          </w:tcPr>
          <w:p w:rsidR="00F71528" w:rsidRPr="00AC25BD" w:rsidRDefault="00F71528" w:rsidP="00CB32DB">
            <w:pPr>
              <w:jc w:val="center"/>
              <w:rPr>
                <w:rFonts w:ascii="GHEA Grapalat" w:hAnsi="GHEA Grapalat" w:cs="Arial"/>
                <w:sz w:val="18"/>
                <w:szCs w:val="18"/>
              </w:rPr>
            </w:pPr>
            <w:r w:rsidRPr="00AC25BD">
              <w:rPr>
                <w:rFonts w:ascii="GHEA Grapalat" w:hAnsi="GHEA Grapalat" w:cs="Arial"/>
                <w:sz w:val="18"/>
                <w:szCs w:val="18"/>
              </w:rPr>
              <w:t>30192130/1</w:t>
            </w:r>
          </w:p>
        </w:tc>
        <w:tc>
          <w:tcPr>
            <w:tcW w:w="1559" w:type="dxa"/>
            <w:vAlign w:val="center"/>
          </w:tcPr>
          <w:p w:rsidR="00F71528" w:rsidRPr="00AC25BD" w:rsidRDefault="00F71528" w:rsidP="00CB32DB">
            <w:pPr>
              <w:jc w:val="center"/>
              <w:rPr>
                <w:rFonts w:ascii="GHEA Grapalat" w:hAnsi="GHEA Grapalat" w:cs="Arial"/>
                <w:sz w:val="18"/>
                <w:szCs w:val="18"/>
              </w:rPr>
            </w:pPr>
            <w:r w:rsidRPr="00AC25BD">
              <w:rPr>
                <w:rFonts w:ascii="GHEA Grapalat" w:hAnsi="GHEA Grapalat" w:cs="Arial"/>
                <w:sz w:val="18"/>
                <w:szCs w:val="18"/>
              </w:rPr>
              <w:t>карандаши</w:t>
            </w:r>
          </w:p>
        </w:tc>
        <w:tc>
          <w:tcPr>
            <w:tcW w:w="1925" w:type="dxa"/>
          </w:tcPr>
          <w:p w:rsidR="00F71528" w:rsidRPr="00AC25BD" w:rsidRDefault="00F71528" w:rsidP="00CB32DB">
            <w:pPr>
              <w:widowControl w:val="0"/>
              <w:jc w:val="center"/>
              <w:rPr>
                <w:rFonts w:ascii="GHEA Grapalat" w:hAnsi="GHEA Grapalat"/>
                <w:sz w:val="16"/>
                <w:szCs w:val="16"/>
              </w:rPr>
            </w:pPr>
          </w:p>
        </w:tc>
        <w:tc>
          <w:tcPr>
            <w:tcW w:w="1467" w:type="dxa"/>
            <w:vAlign w:val="center"/>
          </w:tcPr>
          <w:p w:rsidR="00F71528" w:rsidRPr="00AC25BD" w:rsidRDefault="00F71528" w:rsidP="00CB32DB">
            <w:pPr>
              <w:jc w:val="center"/>
              <w:rPr>
                <w:rFonts w:ascii="GHEA Grapalat" w:hAnsi="GHEA Grapalat"/>
                <w:sz w:val="18"/>
                <w:szCs w:val="18"/>
              </w:rPr>
            </w:pPr>
            <w:r w:rsidRPr="00AC25BD">
              <w:rPr>
                <w:rFonts w:ascii="GHEA Grapalat" w:hAnsi="GHEA Grapalat" w:cs="Sylfaen"/>
                <w:bCs/>
                <w:sz w:val="18"/>
                <w:szCs w:val="18"/>
              </w:rPr>
              <w:t>Простой черный графитовый карандаш с твердостью WB HB.</w:t>
            </w:r>
          </w:p>
        </w:tc>
        <w:tc>
          <w:tcPr>
            <w:tcW w:w="1085" w:type="dxa"/>
          </w:tcPr>
          <w:p w:rsidR="00F71528" w:rsidRPr="00AC25BD" w:rsidRDefault="00F71528" w:rsidP="0084454E">
            <w:pPr>
              <w:jc w:val="center"/>
              <w:rPr>
                <w:rFonts w:ascii="GHEA Grapalat" w:hAnsi="GHEA Grapalat" w:cs="Arial"/>
                <w:sz w:val="18"/>
                <w:szCs w:val="18"/>
              </w:rPr>
            </w:pPr>
            <w:r w:rsidRPr="00AC25BD">
              <w:rPr>
                <w:rFonts w:ascii="GHEA Grapalat" w:hAnsi="GHEA Grapalat" w:cs="Arial"/>
                <w:sz w:val="18"/>
                <w:szCs w:val="18"/>
              </w:rPr>
              <w:t>шт</w:t>
            </w:r>
          </w:p>
        </w:tc>
        <w:tc>
          <w:tcPr>
            <w:tcW w:w="1559" w:type="dxa"/>
          </w:tcPr>
          <w:p w:rsidR="00F71528" w:rsidRPr="00AC25BD" w:rsidRDefault="00F71528" w:rsidP="00CB32DB">
            <w:pPr>
              <w:widowControl w:val="0"/>
              <w:jc w:val="center"/>
              <w:rPr>
                <w:rFonts w:ascii="GHEA Grapalat" w:hAnsi="GHEA Grapalat"/>
                <w:sz w:val="16"/>
                <w:szCs w:val="16"/>
              </w:rPr>
            </w:pPr>
          </w:p>
        </w:tc>
        <w:tc>
          <w:tcPr>
            <w:tcW w:w="992" w:type="dxa"/>
          </w:tcPr>
          <w:p w:rsidR="00F71528" w:rsidRPr="00AC25BD" w:rsidRDefault="00F71528" w:rsidP="00CB32DB">
            <w:pPr>
              <w:widowControl w:val="0"/>
              <w:jc w:val="center"/>
              <w:rPr>
                <w:rFonts w:ascii="GHEA Grapalat" w:hAnsi="GHEA Grapalat"/>
                <w:sz w:val="16"/>
                <w:szCs w:val="16"/>
              </w:rPr>
            </w:pPr>
          </w:p>
        </w:tc>
        <w:tc>
          <w:tcPr>
            <w:tcW w:w="992" w:type="dxa"/>
            <w:gridSpan w:val="3"/>
          </w:tcPr>
          <w:p w:rsidR="00F71528" w:rsidRPr="00AC25BD" w:rsidRDefault="00F71528" w:rsidP="00CB32DB">
            <w:pPr>
              <w:widowControl w:val="0"/>
              <w:jc w:val="center"/>
              <w:rPr>
                <w:rFonts w:ascii="GHEA Grapalat" w:hAnsi="GHEA Grapalat"/>
                <w:sz w:val="16"/>
                <w:szCs w:val="16"/>
              </w:rPr>
            </w:pPr>
          </w:p>
        </w:tc>
        <w:tc>
          <w:tcPr>
            <w:tcW w:w="709" w:type="dxa"/>
            <w:vAlign w:val="center"/>
          </w:tcPr>
          <w:p w:rsidR="00F71528" w:rsidRPr="00AC25BD" w:rsidRDefault="00F71528" w:rsidP="00CB32DB">
            <w:pPr>
              <w:jc w:val="center"/>
              <w:rPr>
                <w:rFonts w:ascii="GHEA Grapalat" w:hAnsi="GHEA Grapalat" w:cs="Arial"/>
                <w:sz w:val="18"/>
                <w:szCs w:val="18"/>
                <w:lang w:val="hy-AM"/>
              </w:rPr>
            </w:pPr>
            <w:r w:rsidRPr="00AC25BD">
              <w:rPr>
                <w:rFonts w:ascii="GHEA Grapalat" w:hAnsi="GHEA Grapalat" w:cs="Arial"/>
                <w:sz w:val="18"/>
                <w:szCs w:val="18"/>
                <w:lang w:val="hy-AM"/>
              </w:rPr>
              <w:t>50</w:t>
            </w:r>
          </w:p>
        </w:tc>
        <w:tc>
          <w:tcPr>
            <w:tcW w:w="1158" w:type="dxa"/>
          </w:tcPr>
          <w:p w:rsidR="00F71528" w:rsidRPr="00AC25BD" w:rsidRDefault="00F71528" w:rsidP="00CB32DB">
            <w:pPr>
              <w:widowControl w:val="0"/>
              <w:jc w:val="center"/>
              <w:rPr>
                <w:rFonts w:ascii="GHEA Grapalat" w:hAnsi="GHEA Grapalat"/>
                <w:sz w:val="16"/>
                <w:szCs w:val="16"/>
              </w:rPr>
            </w:pPr>
          </w:p>
        </w:tc>
        <w:tc>
          <w:tcPr>
            <w:tcW w:w="947" w:type="dxa"/>
          </w:tcPr>
          <w:p w:rsidR="00F71528" w:rsidRPr="00AC25BD" w:rsidRDefault="005A34B0" w:rsidP="00CB32DB">
            <w:pPr>
              <w:widowControl w:val="0"/>
              <w:jc w:val="center"/>
              <w:rPr>
                <w:rFonts w:ascii="GHEA Grapalat" w:hAnsi="GHEA Grapalat"/>
                <w:sz w:val="16"/>
                <w:szCs w:val="16"/>
              </w:rPr>
            </w:pPr>
            <w:r w:rsidRPr="00AC25BD">
              <w:rPr>
                <w:rFonts w:ascii="GHEA Grapalat" w:hAnsi="GHEA Grapalat"/>
                <w:sz w:val="16"/>
                <w:szCs w:val="16"/>
              </w:rPr>
              <w:t>В течение 30 календарных дней после вступления договора в силу</w:t>
            </w:r>
          </w:p>
        </w:tc>
      </w:tr>
      <w:tr w:rsidR="00F71528" w:rsidRPr="00AC25BD" w:rsidTr="00B70853">
        <w:trPr>
          <w:jc w:val="center"/>
        </w:trPr>
        <w:tc>
          <w:tcPr>
            <w:tcW w:w="1242" w:type="dxa"/>
            <w:vAlign w:val="center"/>
          </w:tcPr>
          <w:p w:rsidR="00F71528" w:rsidRPr="00AC25BD" w:rsidRDefault="00F71528" w:rsidP="00CB32DB">
            <w:pPr>
              <w:jc w:val="center"/>
              <w:rPr>
                <w:rFonts w:ascii="GHEA Grapalat" w:hAnsi="GHEA Grapalat" w:cs="Arial"/>
                <w:sz w:val="18"/>
                <w:szCs w:val="18"/>
              </w:rPr>
            </w:pPr>
            <w:r w:rsidRPr="00AC25BD">
              <w:rPr>
                <w:rFonts w:ascii="GHEA Grapalat" w:hAnsi="GHEA Grapalat" w:cs="Arial"/>
                <w:sz w:val="18"/>
                <w:szCs w:val="18"/>
              </w:rPr>
              <w:t>16</w:t>
            </w:r>
          </w:p>
        </w:tc>
        <w:tc>
          <w:tcPr>
            <w:tcW w:w="2715" w:type="dxa"/>
            <w:vAlign w:val="center"/>
          </w:tcPr>
          <w:p w:rsidR="00F71528" w:rsidRPr="00AC25BD" w:rsidRDefault="00F71528" w:rsidP="00CB32DB">
            <w:pPr>
              <w:jc w:val="center"/>
              <w:rPr>
                <w:rFonts w:ascii="GHEA Grapalat" w:hAnsi="GHEA Grapalat" w:cs="Arial"/>
                <w:sz w:val="18"/>
                <w:szCs w:val="18"/>
              </w:rPr>
            </w:pPr>
            <w:r w:rsidRPr="00AC25BD">
              <w:rPr>
                <w:rFonts w:ascii="GHEA Grapalat" w:hAnsi="GHEA Grapalat" w:cs="Arial"/>
                <w:sz w:val="18"/>
                <w:szCs w:val="18"/>
              </w:rPr>
              <w:t>30192133/1</w:t>
            </w:r>
          </w:p>
        </w:tc>
        <w:tc>
          <w:tcPr>
            <w:tcW w:w="1559" w:type="dxa"/>
            <w:vAlign w:val="center"/>
          </w:tcPr>
          <w:p w:rsidR="00F71528" w:rsidRPr="00AC25BD" w:rsidRDefault="00F71528" w:rsidP="00CB32DB">
            <w:pPr>
              <w:jc w:val="center"/>
              <w:rPr>
                <w:rFonts w:ascii="GHEA Grapalat" w:hAnsi="GHEA Grapalat" w:cs="Arial"/>
                <w:sz w:val="18"/>
                <w:szCs w:val="18"/>
              </w:rPr>
            </w:pPr>
            <w:r w:rsidRPr="00AC25BD">
              <w:rPr>
                <w:rFonts w:ascii="GHEA Grapalat" w:hAnsi="GHEA Grapalat" w:cs="Arial"/>
                <w:sz w:val="18"/>
                <w:szCs w:val="18"/>
              </w:rPr>
              <w:t>точилки</w:t>
            </w:r>
          </w:p>
        </w:tc>
        <w:tc>
          <w:tcPr>
            <w:tcW w:w="1925" w:type="dxa"/>
          </w:tcPr>
          <w:p w:rsidR="00F71528" w:rsidRPr="00AC25BD" w:rsidRDefault="00F71528" w:rsidP="00CB32DB">
            <w:pPr>
              <w:widowControl w:val="0"/>
              <w:jc w:val="center"/>
              <w:rPr>
                <w:rFonts w:ascii="GHEA Grapalat" w:hAnsi="GHEA Grapalat"/>
                <w:sz w:val="16"/>
                <w:szCs w:val="16"/>
              </w:rPr>
            </w:pPr>
          </w:p>
        </w:tc>
        <w:tc>
          <w:tcPr>
            <w:tcW w:w="1467" w:type="dxa"/>
            <w:vAlign w:val="center"/>
          </w:tcPr>
          <w:p w:rsidR="00F71528" w:rsidRPr="00AC25BD" w:rsidRDefault="00F71528" w:rsidP="00CB32DB">
            <w:pPr>
              <w:jc w:val="center"/>
              <w:rPr>
                <w:rFonts w:ascii="GHEA Grapalat" w:hAnsi="GHEA Grapalat" w:cs="Arial"/>
                <w:sz w:val="18"/>
                <w:szCs w:val="18"/>
              </w:rPr>
            </w:pPr>
            <w:r w:rsidRPr="00AC25BD">
              <w:rPr>
                <w:rFonts w:ascii="GHEA Grapalat" w:hAnsi="GHEA Grapalat" w:cs="Arial"/>
                <w:sz w:val="18"/>
                <w:szCs w:val="18"/>
              </w:rPr>
              <w:t>Точилка для металлического графитного карандаша</w:t>
            </w:r>
          </w:p>
        </w:tc>
        <w:tc>
          <w:tcPr>
            <w:tcW w:w="1085" w:type="dxa"/>
          </w:tcPr>
          <w:p w:rsidR="00F71528" w:rsidRPr="00AC25BD" w:rsidRDefault="00F71528" w:rsidP="0084454E">
            <w:pPr>
              <w:jc w:val="center"/>
              <w:rPr>
                <w:rFonts w:ascii="GHEA Grapalat" w:hAnsi="GHEA Grapalat" w:cs="Arial"/>
                <w:sz w:val="18"/>
                <w:szCs w:val="18"/>
              </w:rPr>
            </w:pPr>
            <w:r w:rsidRPr="00AC25BD">
              <w:rPr>
                <w:rFonts w:ascii="GHEA Grapalat" w:hAnsi="GHEA Grapalat" w:cs="Arial"/>
                <w:sz w:val="18"/>
                <w:szCs w:val="18"/>
              </w:rPr>
              <w:t>шт</w:t>
            </w:r>
          </w:p>
        </w:tc>
        <w:tc>
          <w:tcPr>
            <w:tcW w:w="1559" w:type="dxa"/>
          </w:tcPr>
          <w:p w:rsidR="00F71528" w:rsidRPr="00AC25BD" w:rsidRDefault="00F71528" w:rsidP="00CB32DB">
            <w:pPr>
              <w:widowControl w:val="0"/>
              <w:jc w:val="center"/>
              <w:rPr>
                <w:rFonts w:ascii="GHEA Grapalat" w:hAnsi="GHEA Grapalat"/>
                <w:sz w:val="16"/>
                <w:szCs w:val="16"/>
              </w:rPr>
            </w:pPr>
          </w:p>
        </w:tc>
        <w:tc>
          <w:tcPr>
            <w:tcW w:w="992" w:type="dxa"/>
          </w:tcPr>
          <w:p w:rsidR="00F71528" w:rsidRPr="00AC25BD" w:rsidRDefault="00F71528" w:rsidP="00CB32DB">
            <w:pPr>
              <w:widowControl w:val="0"/>
              <w:jc w:val="center"/>
              <w:rPr>
                <w:rFonts w:ascii="GHEA Grapalat" w:hAnsi="GHEA Grapalat"/>
                <w:sz w:val="16"/>
                <w:szCs w:val="16"/>
              </w:rPr>
            </w:pPr>
          </w:p>
        </w:tc>
        <w:tc>
          <w:tcPr>
            <w:tcW w:w="992" w:type="dxa"/>
            <w:gridSpan w:val="3"/>
          </w:tcPr>
          <w:p w:rsidR="00F71528" w:rsidRPr="00AC25BD" w:rsidRDefault="00F71528" w:rsidP="00CB32DB">
            <w:pPr>
              <w:widowControl w:val="0"/>
              <w:jc w:val="center"/>
              <w:rPr>
                <w:rFonts w:ascii="GHEA Grapalat" w:hAnsi="GHEA Grapalat"/>
                <w:sz w:val="16"/>
                <w:szCs w:val="16"/>
              </w:rPr>
            </w:pPr>
          </w:p>
        </w:tc>
        <w:tc>
          <w:tcPr>
            <w:tcW w:w="709" w:type="dxa"/>
            <w:vAlign w:val="center"/>
          </w:tcPr>
          <w:p w:rsidR="00F71528" w:rsidRPr="00AC25BD" w:rsidRDefault="00F71528" w:rsidP="00CB32DB">
            <w:pPr>
              <w:jc w:val="center"/>
              <w:rPr>
                <w:rFonts w:ascii="GHEA Grapalat" w:hAnsi="GHEA Grapalat" w:cs="Arial"/>
                <w:sz w:val="18"/>
                <w:szCs w:val="18"/>
                <w:lang w:val="hy-AM"/>
              </w:rPr>
            </w:pPr>
            <w:r w:rsidRPr="00AC25BD">
              <w:rPr>
                <w:rFonts w:ascii="GHEA Grapalat" w:hAnsi="GHEA Grapalat" w:cs="Arial"/>
                <w:sz w:val="18"/>
                <w:szCs w:val="18"/>
                <w:lang w:val="hy-AM"/>
              </w:rPr>
              <w:t>15</w:t>
            </w:r>
          </w:p>
        </w:tc>
        <w:tc>
          <w:tcPr>
            <w:tcW w:w="1158" w:type="dxa"/>
          </w:tcPr>
          <w:p w:rsidR="00F71528" w:rsidRPr="00AC25BD" w:rsidRDefault="00F71528" w:rsidP="00CB32DB">
            <w:pPr>
              <w:widowControl w:val="0"/>
              <w:jc w:val="center"/>
              <w:rPr>
                <w:rFonts w:ascii="GHEA Grapalat" w:hAnsi="GHEA Grapalat"/>
                <w:sz w:val="16"/>
                <w:szCs w:val="16"/>
              </w:rPr>
            </w:pPr>
          </w:p>
        </w:tc>
        <w:tc>
          <w:tcPr>
            <w:tcW w:w="947" w:type="dxa"/>
          </w:tcPr>
          <w:p w:rsidR="00F71528" w:rsidRPr="00AC25BD" w:rsidRDefault="005A34B0" w:rsidP="00CB32DB">
            <w:pPr>
              <w:widowControl w:val="0"/>
              <w:jc w:val="center"/>
              <w:rPr>
                <w:rFonts w:ascii="GHEA Grapalat" w:hAnsi="GHEA Grapalat"/>
                <w:sz w:val="16"/>
                <w:szCs w:val="16"/>
              </w:rPr>
            </w:pPr>
            <w:r w:rsidRPr="00AC25BD">
              <w:rPr>
                <w:rFonts w:ascii="GHEA Grapalat" w:hAnsi="GHEA Grapalat"/>
                <w:sz w:val="16"/>
                <w:szCs w:val="16"/>
              </w:rPr>
              <w:t>В течение 30 календарных дней после вступления договора в силу</w:t>
            </w:r>
          </w:p>
        </w:tc>
      </w:tr>
      <w:tr w:rsidR="00F71528" w:rsidRPr="00AC25BD" w:rsidTr="00DA2682">
        <w:trPr>
          <w:jc w:val="center"/>
        </w:trPr>
        <w:tc>
          <w:tcPr>
            <w:tcW w:w="1242" w:type="dxa"/>
            <w:vAlign w:val="center"/>
          </w:tcPr>
          <w:p w:rsidR="00F71528" w:rsidRPr="00AC25BD" w:rsidRDefault="00F71528" w:rsidP="00CB32DB">
            <w:pPr>
              <w:jc w:val="center"/>
              <w:rPr>
                <w:rFonts w:ascii="GHEA Grapalat" w:hAnsi="GHEA Grapalat" w:cs="Arial"/>
                <w:sz w:val="18"/>
                <w:szCs w:val="18"/>
              </w:rPr>
            </w:pPr>
            <w:r w:rsidRPr="00AC25BD">
              <w:rPr>
                <w:rFonts w:ascii="GHEA Grapalat" w:hAnsi="GHEA Grapalat" w:cs="Arial"/>
                <w:sz w:val="18"/>
                <w:szCs w:val="18"/>
              </w:rPr>
              <w:t>17</w:t>
            </w:r>
          </w:p>
        </w:tc>
        <w:tc>
          <w:tcPr>
            <w:tcW w:w="2715" w:type="dxa"/>
            <w:vAlign w:val="center"/>
          </w:tcPr>
          <w:p w:rsidR="00F71528" w:rsidRPr="00AC25BD" w:rsidRDefault="00F71528" w:rsidP="00CB32DB">
            <w:pPr>
              <w:jc w:val="center"/>
              <w:rPr>
                <w:rFonts w:ascii="GHEA Grapalat" w:hAnsi="GHEA Grapalat" w:cs="Arial"/>
                <w:sz w:val="18"/>
                <w:szCs w:val="18"/>
              </w:rPr>
            </w:pPr>
            <w:r w:rsidRPr="00AC25BD">
              <w:rPr>
                <w:rFonts w:ascii="GHEA Grapalat" w:hAnsi="GHEA Grapalat" w:cs="Arial"/>
                <w:sz w:val="18"/>
                <w:szCs w:val="18"/>
              </w:rPr>
              <w:t>30192160/1</w:t>
            </w:r>
          </w:p>
        </w:tc>
        <w:tc>
          <w:tcPr>
            <w:tcW w:w="1559" w:type="dxa"/>
            <w:vAlign w:val="center"/>
          </w:tcPr>
          <w:p w:rsidR="00F71528" w:rsidRPr="00AC25BD" w:rsidRDefault="00F71528" w:rsidP="00CB32DB">
            <w:pPr>
              <w:jc w:val="center"/>
              <w:rPr>
                <w:rFonts w:ascii="GHEA Grapalat" w:hAnsi="GHEA Grapalat" w:cs="Arial"/>
                <w:sz w:val="18"/>
                <w:szCs w:val="18"/>
              </w:rPr>
            </w:pPr>
            <w:r w:rsidRPr="00AC25BD">
              <w:rPr>
                <w:rFonts w:ascii="GHEA Grapalat" w:hAnsi="GHEA Grapalat" w:cs="Arial"/>
                <w:sz w:val="18"/>
                <w:szCs w:val="18"/>
              </w:rPr>
              <w:t>Штрихи</w:t>
            </w:r>
          </w:p>
        </w:tc>
        <w:tc>
          <w:tcPr>
            <w:tcW w:w="1925" w:type="dxa"/>
          </w:tcPr>
          <w:p w:rsidR="00F71528" w:rsidRPr="00AC25BD" w:rsidRDefault="00F71528" w:rsidP="00CB32DB">
            <w:pPr>
              <w:widowControl w:val="0"/>
              <w:jc w:val="center"/>
              <w:rPr>
                <w:rFonts w:ascii="GHEA Grapalat" w:hAnsi="GHEA Grapalat"/>
                <w:sz w:val="16"/>
                <w:szCs w:val="16"/>
              </w:rPr>
            </w:pPr>
          </w:p>
        </w:tc>
        <w:tc>
          <w:tcPr>
            <w:tcW w:w="1467" w:type="dxa"/>
            <w:vAlign w:val="center"/>
          </w:tcPr>
          <w:p w:rsidR="00F71528" w:rsidRPr="00AC25BD" w:rsidRDefault="00F71528" w:rsidP="00CB32DB">
            <w:pPr>
              <w:jc w:val="center"/>
              <w:rPr>
                <w:rFonts w:ascii="GHEA Grapalat" w:hAnsi="GHEA Grapalat" w:cs="Arial"/>
                <w:sz w:val="18"/>
                <w:szCs w:val="18"/>
              </w:rPr>
            </w:pPr>
            <w:r w:rsidRPr="00AC25BD">
              <w:rPr>
                <w:rFonts w:ascii="GHEA Grapalat" w:hAnsi="GHEA Grapalat" w:cs="Sylfaen"/>
                <w:sz w:val="18"/>
                <w:szCs w:val="18"/>
              </w:rPr>
              <w:t>Водостойкая пишущая машинка для чистки текстурного композитного текста, вместимостью не менее 7 мл</w:t>
            </w:r>
          </w:p>
        </w:tc>
        <w:tc>
          <w:tcPr>
            <w:tcW w:w="1085" w:type="dxa"/>
          </w:tcPr>
          <w:p w:rsidR="00F71528" w:rsidRPr="00AC25BD" w:rsidRDefault="00F71528" w:rsidP="0084454E">
            <w:pPr>
              <w:jc w:val="center"/>
              <w:rPr>
                <w:rFonts w:ascii="GHEA Grapalat" w:hAnsi="GHEA Grapalat" w:cs="Arial"/>
                <w:sz w:val="18"/>
                <w:szCs w:val="18"/>
              </w:rPr>
            </w:pPr>
            <w:r w:rsidRPr="00AC25BD">
              <w:rPr>
                <w:rFonts w:ascii="GHEA Grapalat" w:hAnsi="GHEA Grapalat" w:cs="Arial"/>
                <w:sz w:val="18"/>
                <w:szCs w:val="18"/>
              </w:rPr>
              <w:t>шт</w:t>
            </w:r>
          </w:p>
        </w:tc>
        <w:tc>
          <w:tcPr>
            <w:tcW w:w="1559" w:type="dxa"/>
          </w:tcPr>
          <w:p w:rsidR="00F71528" w:rsidRPr="00AC25BD" w:rsidRDefault="00F71528" w:rsidP="00CB32DB">
            <w:pPr>
              <w:widowControl w:val="0"/>
              <w:jc w:val="center"/>
              <w:rPr>
                <w:rFonts w:ascii="GHEA Grapalat" w:hAnsi="GHEA Grapalat"/>
                <w:sz w:val="16"/>
                <w:szCs w:val="16"/>
              </w:rPr>
            </w:pPr>
          </w:p>
        </w:tc>
        <w:tc>
          <w:tcPr>
            <w:tcW w:w="992" w:type="dxa"/>
          </w:tcPr>
          <w:p w:rsidR="00F71528" w:rsidRPr="00AC25BD" w:rsidRDefault="00F71528" w:rsidP="00CB32DB">
            <w:pPr>
              <w:widowControl w:val="0"/>
              <w:jc w:val="center"/>
              <w:rPr>
                <w:rFonts w:ascii="GHEA Grapalat" w:hAnsi="GHEA Grapalat"/>
                <w:sz w:val="16"/>
                <w:szCs w:val="16"/>
              </w:rPr>
            </w:pPr>
          </w:p>
        </w:tc>
        <w:tc>
          <w:tcPr>
            <w:tcW w:w="992" w:type="dxa"/>
            <w:gridSpan w:val="3"/>
          </w:tcPr>
          <w:p w:rsidR="00F71528" w:rsidRPr="00AC25BD" w:rsidRDefault="00F71528" w:rsidP="00CB32DB">
            <w:pPr>
              <w:widowControl w:val="0"/>
              <w:jc w:val="center"/>
              <w:rPr>
                <w:rFonts w:ascii="GHEA Grapalat" w:hAnsi="GHEA Grapalat"/>
                <w:sz w:val="16"/>
                <w:szCs w:val="16"/>
              </w:rPr>
            </w:pPr>
          </w:p>
        </w:tc>
        <w:tc>
          <w:tcPr>
            <w:tcW w:w="709" w:type="dxa"/>
            <w:vAlign w:val="center"/>
          </w:tcPr>
          <w:p w:rsidR="00F71528" w:rsidRPr="00AC25BD" w:rsidRDefault="00F71528" w:rsidP="00CB32DB">
            <w:pPr>
              <w:jc w:val="center"/>
              <w:rPr>
                <w:rFonts w:ascii="GHEA Grapalat" w:hAnsi="GHEA Grapalat" w:cs="Arial"/>
                <w:sz w:val="18"/>
                <w:szCs w:val="18"/>
                <w:lang w:val="hy-AM"/>
              </w:rPr>
            </w:pPr>
            <w:r w:rsidRPr="00AC25BD">
              <w:rPr>
                <w:rFonts w:ascii="GHEA Grapalat" w:hAnsi="GHEA Grapalat" w:cs="Arial"/>
                <w:sz w:val="18"/>
                <w:szCs w:val="18"/>
                <w:lang w:val="hy-AM"/>
              </w:rPr>
              <w:t>30</w:t>
            </w:r>
          </w:p>
        </w:tc>
        <w:tc>
          <w:tcPr>
            <w:tcW w:w="1158" w:type="dxa"/>
          </w:tcPr>
          <w:p w:rsidR="00F71528" w:rsidRPr="00AC25BD" w:rsidRDefault="00F71528" w:rsidP="00CB32DB">
            <w:pPr>
              <w:widowControl w:val="0"/>
              <w:jc w:val="center"/>
              <w:rPr>
                <w:rFonts w:ascii="GHEA Grapalat" w:hAnsi="GHEA Grapalat"/>
                <w:sz w:val="16"/>
                <w:szCs w:val="16"/>
              </w:rPr>
            </w:pPr>
          </w:p>
        </w:tc>
        <w:tc>
          <w:tcPr>
            <w:tcW w:w="947" w:type="dxa"/>
          </w:tcPr>
          <w:p w:rsidR="00F71528" w:rsidRPr="00AC25BD" w:rsidRDefault="005A34B0" w:rsidP="00CB32DB">
            <w:pPr>
              <w:widowControl w:val="0"/>
              <w:jc w:val="center"/>
              <w:rPr>
                <w:rFonts w:ascii="GHEA Grapalat" w:hAnsi="GHEA Grapalat"/>
                <w:sz w:val="16"/>
                <w:szCs w:val="16"/>
              </w:rPr>
            </w:pPr>
            <w:r w:rsidRPr="00AC25BD">
              <w:rPr>
                <w:rFonts w:ascii="GHEA Grapalat" w:hAnsi="GHEA Grapalat"/>
                <w:sz w:val="16"/>
                <w:szCs w:val="16"/>
              </w:rPr>
              <w:t>В течение 30 календарных дней после вступления договора в силу</w:t>
            </w:r>
          </w:p>
        </w:tc>
      </w:tr>
      <w:tr w:rsidR="00F71528" w:rsidRPr="00AC25BD" w:rsidTr="00FA759A">
        <w:trPr>
          <w:jc w:val="center"/>
        </w:trPr>
        <w:tc>
          <w:tcPr>
            <w:tcW w:w="1242" w:type="dxa"/>
            <w:vAlign w:val="center"/>
          </w:tcPr>
          <w:p w:rsidR="00F71528" w:rsidRPr="00AC25BD" w:rsidRDefault="00F71528" w:rsidP="00CB32DB">
            <w:pPr>
              <w:jc w:val="center"/>
              <w:rPr>
                <w:rFonts w:ascii="GHEA Grapalat" w:hAnsi="GHEA Grapalat" w:cs="Arial"/>
                <w:sz w:val="18"/>
                <w:szCs w:val="18"/>
              </w:rPr>
            </w:pPr>
            <w:r w:rsidRPr="00AC25BD">
              <w:rPr>
                <w:rFonts w:ascii="GHEA Grapalat" w:hAnsi="GHEA Grapalat" w:cs="Arial"/>
                <w:sz w:val="18"/>
                <w:szCs w:val="18"/>
              </w:rPr>
              <w:t>18</w:t>
            </w:r>
          </w:p>
        </w:tc>
        <w:tc>
          <w:tcPr>
            <w:tcW w:w="2715" w:type="dxa"/>
            <w:vAlign w:val="center"/>
          </w:tcPr>
          <w:p w:rsidR="00F71528" w:rsidRPr="00AC25BD" w:rsidRDefault="00F71528" w:rsidP="00CB32DB">
            <w:pPr>
              <w:jc w:val="center"/>
              <w:rPr>
                <w:rFonts w:ascii="GHEA Grapalat" w:hAnsi="GHEA Grapalat" w:cs="Arial"/>
                <w:sz w:val="18"/>
                <w:szCs w:val="18"/>
              </w:rPr>
            </w:pPr>
            <w:r w:rsidRPr="00AC25BD">
              <w:rPr>
                <w:rFonts w:ascii="GHEA Grapalat" w:hAnsi="GHEA Grapalat" w:cs="Arial"/>
                <w:sz w:val="18"/>
                <w:szCs w:val="18"/>
              </w:rPr>
              <w:t>30192220/1</w:t>
            </w:r>
          </w:p>
        </w:tc>
        <w:tc>
          <w:tcPr>
            <w:tcW w:w="1559" w:type="dxa"/>
            <w:vAlign w:val="center"/>
          </w:tcPr>
          <w:p w:rsidR="00F71528" w:rsidRPr="00AC25BD" w:rsidRDefault="00F71528" w:rsidP="00CB32DB">
            <w:pPr>
              <w:jc w:val="center"/>
              <w:rPr>
                <w:rFonts w:ascii="GHEA Grapalat" w:hAnsi="GHEA Grapalat" w:cs="Arial"/>
                <w:sz w:val="18"/>
                <w:szCs w:val="18"/>
              </w:rPr>
            </w:pPr>
            <w:r w:rsidRPr="00AC25BD">
              <w:rPr>
                <w:rFonts w:ascii="GHEA Grapalat" w:hAnsi="GHEA Grapalat" w:cs="Arial"/>
                <w:sz w:val="18"/>
                <w:szCs w:val="18"/>
              </w:rPr>
              <w:t xml:space="preserve">полимерная самоклеющаяся лента, 19 мм х </w:t>
            </w:r>
            <w:r w:rsidRPr="00AC25BD">
              <w:rPr>
                <w:rFonts w:ascii="GHEA Grapalat" w:hAnsi="GHEA Grapalat" w:cs="Arial"/>
                <w:sz w:val="18"/>
                <w:szCs w:val="18"/>
              </w:rPr>
              <w:lastRenderedPageBreak/>
              <w:t>36 м для офиса, маленькая</w:t>
            </w:r>
          </w:p>
        </w:tc>
        <w:tc>
          <w:tcPr>
            <w:tcW w:w="1925" w:type="dxa"/>
          </w:tcPr>
          <w:p w:rsidR="00F71528" w:rsidRPr="00AC25BD" w:rsidRDefault="00F71528" w:rsidP="00CB32DB">
            <w:pPr>
              <w:widowControl w:val="0"/>
              <w:jc w:val="center"/>
              <w:rPr>
                <w:rFonts w:ascii="GHEA Grapalat" w:hAnsi="GHEA Grapalat"/>
                <w:sz w:val="16"/>
                <w:szCs w:val="16"/>
              </w:rPr>
            </w:pPr>
          </w:p>
        </w:tc>
        <w:tc>
          <w:tcPr>
            <w:tcW w:w="1467" w:type="dxa"/>
            <w:vAlign w:val="center"/>
          </w:tcPr>
          <w:p w:rsidR="00F71528" w:rsidRPr="00AC25BD" w:rsidRDefault="00F71528" w:rsidP="00CB32DB">
            <w:pPr>
              <w:jc w:val="center"/>
              <w:rPr>
                <w:rFonts w:ascii="GHEA Grapalat" w:hAnsi="GHEA Grapalat" w:cs="Arial"/>
                <w:sz w:val="18"/>
                <w:szCs w:val="18"/>
              </w:rPr>
            </w:pPr>
            <w:r w:rsidRPr="00AC25BD">
              <w:rPr>
                <w:rFonts w:ascii="GHEA Grapalat" w:hAnsi="GHEA Grapalat"/>
                <w:sz w:val="18"/>
                <w:szCs w:val="18"/>
              </w:rPr>
              <w:t xml:space="preserve">Рулонная лента шириной 19 мм, </w:t>
            </w:r>
            <w:r w:rsidRPr="00AC25BD">
              <w:rPr>
                <w:rFonts w:ascii="GHEA Grapalat" w:hAnsi="GHEA Grapalat"/>
                <w:sz w:val="18"/>
                <w:szCs w:val="18"/>
              </w:rPr>
              <w:lastRenderedPageBreak/>
              <w:t>толщина клеевого слоя 0,018-0,030 мм или 0,030-0,060 мм, длина ленты 36 м.</w:t>
            </w:r>
          </w:p>
        </w:tc>
        <w:tc>
          <w:tcPr>
            <w:tcW w:w="1085" w:type="dxa"/>
          </w:tcPr>
          <w:p w:rsidR="00F71528" w:rsidRPr="00AC25BD" w:rsidRDefault="00F71528" w:rsidP="0084454E">
            <w:pPr>
              <w:jc w:val="center"/>
              <w:rPr>
                <w:rFonts w:ascii="GHEA Grapalat" w:hAnsi="GHEA Grapalat" w:cs="Arial"/>
                <w:sz w:val="18"/>
                <w:szCs w:val="18"/>
              </w:rPr>
            </w:pPr>
            <w:r w:rsidRPr="00AC25BD">
              <w:rPr>
                <w:rFonts w:ascii="GHEA Grapalat" w:hAnsi="GHEA Grapalat" w:cs="Arial"/>
                <w:sz w:val="18"/>
                <w:szCs w:val="18"/>
              </w:rPr>
              <w:lastRenderedPageBreak/>
              <w:t>шт</w:t>
            </w:r>
          </w:p>
        </w:tc>
        <w:tc>
          <w:tcPr>
            <w:tcW w:w="1559" w:type="dxa"/>
          </w:tcPr>
          <w:p w:rsidR="00F71528" w:rsidRPr="00AC25BD" w:rsidRDefault="00F71528" w:rsidP="00CB32DB">
            <w:pPr>
              <w:widowControl w:val="0"/>
              <w:jc w:val="center"/>
              <w:rPr>
                <w:rFonts w:ascii="GHEA Grapalat" w:hAnsi="GHEA Grapalat"/>
                <w:sz w:val="16"/>
                <w:szCs w:val="16"/>
              </w:rPr>
            </w:pPr>
          </w:p>
        </w:tc>
        <w:tc>
          <w:tcPr>
            <w:tcW w:w="992" w:type="dxa"/>
          </w:tcPr>
          <w:p w:rsidR="00F71528" w:rsidRPr="00AC25BD" w:rsidRDefault="00F71528" w:rsidP="00CB32DB">
            <w:pPr>
              <w:widowControl w:val="0"/>
              <w:jc w:val="center"/>
              <w:rPr>
                <w:rFonts w:ascii="GHEA Grapalat" w:hAnsi="GHEA Grapalat"/>
                <w:sz w:val="16"/>
                <w:szCs w:val="16"/>
              </w:rPr>
            </w:pPr>
          </w:p>
        </w:tc>
        <w:tc>
          <w:tcPr>
            <w:tcW w:w="992" w:type="dxa"/>
            <w:gridSpan w:val="3"/>
          </w:tcPr>
          <w:p w:rsidR="00F71528" w:rsidRPr="00AC25BD" w:rsidRDefault="00F71528" w:rsidP="00CB32DB">
            <w:pPr>
              <w:widowControl w:val="0"/>
              <w:jc w:val="center"/>
              <w:rPr>
                <w:rFonts w:ascii="GHEA Grapalat" w:hAnsi="GHEA Grapalat"/>
                <w:sz w:val="16"/>
                <w:szCs w:val="16"/>
              </w:rPr>
            </w:pPr>
          </w:p>
        </w:tc>
        <w:tc>
          <w:tcPr>
            <w:tcW w:w="709" w:type="dxa"/>
            <w:vAlign w:val="center"/>
          </w:tcPr>
          <w:p w:rsidR="00F71528" w:rsidRPr="00AC25BD" w:rsidRDefault="00F71528" w:rsidP="00CB32DB">
            <w:pPr>
              <w:jc w:val="center"/>
              <w:rPr>
                <w:rFonts w:ascii="GHEA Grapalat" w:hAnsi="GHEA Grapalat" w:cs="Arial"/>
                <w:sz w:val="18"/>
                <w:szCs w:val="18"/>
                <w:lang w:val="hy-AM"/>
              </w:rPr>
            </w:pPr>
            <w:r w:rsidRPr="00AC25BD">
              <w:rPr>
                <w:rFonts w:ascii="GHEA Grapalat" w:hAnsi="GHEA Grapalat" w:cs="Arial"/>
                <w:sz w:val="18"/>
                <w:szCs w:val="18"/>
                <w:lang w:val="hy-AM"/>
              </w:rPr>
              <w:t>16</w:t>
            </w:r>
          </w:p>
        </w:tc>
        <w:tc>
          <w:tcPr>
            <w:tcW w:w="1158" w:type="dxa"/>
          </w:tcPr>
          <w:p w:rsidR="00F71528" w:rsidRPr="00AC25BD" w:rsidRDefault="00F71528" w:rsidP="00CB32DB">
            <w:pPr>
              <w:widowControl w:val="0"/>
              <w:jc w:val="center"/>
              <w:rPr>
                <w:rFonts w:ascii="GHEA Grapalat" w:hAnsi="GHEA Grapalat"/>
                <w:sz w:val="16"/>
                <w:szCs w:val="16"/>
              </w:rPr>
            </w:pPr>
          </w:p>
        </w:tc>
        <w:tc>
          <w:tcPr>
            <w:tcW w:w="947" w:type="dxa"/>
          </w:tcPr>
          <w:p w:rsidR="00F71528" w:rsidRPr="00AC25BD" w:rsidRDefault="005A34B0" w:rsidP="00CB32DB">
            <w:pPr>
              <w:widowControl w:val="0"/>
              <w:jc w:val="center"/>
              <w:rPr>
                <w:rFonts w:ascii="GHEA Grapalat" w:hAnsi="GHEA Grapalat"/>
                <w:sz w:val="16"/>
                <w:szCs w:val="16"/>
              </w:rPr>
            </w:pPr>
            <w:r w:rsidRPr="00AC25BD">
              <w:rPr>
                <w:rFonts w:ascii="GHEA Grapalat" w:hAnsi="GHEA Grapalat"/>
                <w:sz w:val="16"/>
                <w:szCs w:val="16"/>
              </w:rPr>
              <w:t>В течение 30 календар</w:t>
            </w:r>
            <w:r w:rsidRPr="00AC25BD">
              <w:rPr>
                <w:rFonts w:ascii="GHEA Grapalat" w:hAnsi="GHEA Grapalat"/>
                <w:sz w:val="16"/>
                <w:szCs w:val="16"/>
              </w:rPr>
              <w:lastRenderedPageBreak/>
              <w:t>ных дней после вступления договора в силу</w:t>
            </w:r>
          </w:p>
        </w:tc>
      </w:tr>
      <w:tr w:rsidR="00F71528" w:rsidRPr="00AC25BD" w:rsidTr="00277788">
        <w:trPr>
          <w:jc w:val="center"/>
        </w:trPr>
        <w:tc>
          <w:tcPr>
            <w:tcW w:w="1242" w:type="dxa"/>
            <w:vAlign w:val="center"/>
          </w:tcPr>
          <w:p w:rsidR="00F71528" w:rsidRPr="00AC25BD" w:rsidRDefault="00F71528" w:rsidP="00CB32DB">
            <w:pPr>
              <w:jc w:val="center"/>
              <w:rPr>
                <w:rFonts w:ascii="GHEA Grapalat" w:hAnsi="GHEA Grapalat" w:cs="Arial"/>
                <w:sz w:val="18"/>
                <w:szCs w:val="18"/>
              </w:rPr>
            </w:pPr>
            <w:r w:rsidRPr="00AC25BD">
              <w:rPr>
                <w:rFonts w:ascii="GHEA Grapalat" w:hAnsi="GHEA Grapalat" w:cs="Arial"/>
                <w:sz w:val="18"/>
                <w:szCs w:val="18"/>
              </w:rPr>
              <w:lastRenderedPageBreak/>
              <w:t>19</w:t>
            </w:r>
          </w:p>
        </w:tc>
        <w:tc>
          <w:tcPr>
            <w:tcW w:w="2715" w:type="dxa"/>
            <w:vAlign w:val="center"/>
          </w:tcPr>
          <w:p w:rsidR="00F71528" w:rsidRPr="00AC25BD" w:rsidRDefault="00F71528" w:rsidP="00CB32DB">
            <w:pPr>
              <w:jc w:val="center"/>
              <w:rPr>
                <w:rFonts w:ascii="GHEA Grapalat" w:hAnsi="GHEA Grapalat" w:cs="Arial"/>
                <w:sz w:val="18"/>
                <w:szCs w:val="18"/>
              </w:rPr>
            </w:pPr>
            <w:r w:rsidRPr="00AC25BD">
              <w:rPr>
                <w:rFonts w:ascii="GHEA Grapalat" w:hAnsi="GHEA Grapalat" w:cs="Arial"/>
                <w:sz w:val="18"/>
                <w:szCs w:val="18"/>
              </w:rPr>
              <w:t>30192710/1</w:t>
            </w:r>
          </w:p>
        </w:tc>
        <w:tc>
          <w:tcPr>
            <w:tcW w:w="1559" w:type="dxa"/>
            <w:vAlign w:val="center"/>
          </w:tcPr>
          <w:p w:rsidR="00F71528" w:rsidRPr="00AC25BD" w:rsidRDefault="00F71528" w:rsidP="00CB32DB">
            <w:pPr>
              <w:jc w:val="center"/>
              <w:rPr>
                <w:rFonts w:ascii="GHEA Grapalat" w:hAnsi="GHEA Grapalat" w:cs="Arial"/>
                <w:sz w:val="18"/>
                <w:szCs w:val="18"/>
              </w:rPr>
            </w:pPr>
            <w:r w:rsidRPr="00AC25BD">
              <w:rPr>
                <w:rFonts w:ascii="GHEA Grapalat" w:hAnsi="GHEA Grapalat" w:cs="Arial"/>
                <w:sz w:val="18"/>
                <w:szCs w:val="18"/>
              </w:rPr>
              <w:t>клей, офисной</w:t>
            </w:r>
          </w:p>
        </w:tc>
        <w:tc>
          <w:tcPr>
            <w:tcW w:w="1925" w:type="dxa"/>
          </w:tcPr>
          <w:p w:rsidR="00F71528" w:rsidRPr="00AC25BD" w:rsidRDefault="00F71528" w:rsidP="00CB32DB">
            <w:pPr>
              <w:widowControl w:val="0"/>
              <w:jc w:val="center"/>
              <w:rPr>
                <w:rFonts w:ascii="GHEA Grapalat" w:hAnsi="GHEA Grapalat"/>
                <w:sz w:val="16"/>
                <w:szCs w:val="16"/>
              </w:rPr>
            </w:pPr>
          </w:p>
        </w:tc>
        <w:tc>
          <w:tcPr>
            <w:tcW w:w="1467" w:type="dxa"/>
            <w:vAlign w:val="center"/>
          </w:tcPr>
          <w:p w:rsidR="00F71528" w:rsidRPr="00AC25BD" w:rsidRDefault="00F71528" w:rsidP="00CB32DB">
            <w:pPr>
              <w:jc w:val="center"/>
              <w:rPr>
                <w:rFonts w:ascii="GHEA Grapalat" w:hAnsi="GHEA Grapalat" w:cs="Arial"/>
                <w:sz w:val="18"/>
                <w:szCs w:val="18"/>
              </w:rPr>
            </w:pPr>
            <w:r w:rsidRPr="00AC25BD">
              <w:rPr>
                <w:rFonts w:ascii="GHEA Grapalat" w:hAnsi="GHEA Grapalat"/>
                <w:sz w:val="18"/>
                <w:szCs w:val="18"/>
              </w:rPr>
              <w:t>Сухой клей: (клей) для офисной бумаги и картона. Вес клея: минимум 8 гр</w:t>
            </w:r>
          </w:p>
        </w:tc>
        <w:tc>
          <w:tcPr>
            <w:tcW w:w="1085" w:type="dxa"/>
          </w:tcPr>
          <w:p w:rsidR="00F71528" w:rsidRPr="00AC25BD" w:rsidRDefault="00F71528" w:rsidP="0084454E">
            <w:pPr>
              <w:jc w:val="center"/>
              <w:rPr>
                <w:rFonts w:ascii="GHEA Grapalat" w:hAnsi="GHEA Grapalat" w:cs="Arial"/>
                <w:sz w:val="18"/>
                <w:szCs w:val="18"/>
              </w:rPr>
            </w:pPr>
            <w:r w:rsidRPr="00AC25BD">
              <w:rPr>
                <w:rFonts w:ascii="GHEA Grapalat" w:hAnsi="GHEA Grapalat" w:cs="Arial"/>
                <w:sz w:val="18"/>
                <w:szCs w:val="18"/>
              </w:rPr>
              <w:t>шт</w:t>
            </w:r>
          </w:p>
        </w:tc>
        <w:tc>
          <w:tcPr>
            <w:tcW w:w="1559" w:type="dxa"/>
          </w:tcPr>
          <w:p w:rsidR="00F71528" w:rsidRPr="00AC25BD" w:rsidRDefault="00F71528" w:rsidP="00CB32DB">
            <w:pPr>
              <w:widowControl w:val="0"/>
              <w:jc w:val="center"/>
              <w:rPr>
                <w:rFonts w:ascii="GHEA Grapalat" w:hAnsi="GHEA Grapalat"/>
                <w:sz w:val="16"/>
                <w:szCs w:val="16"/>
              </w:rPr>
            </w:pPr>
          </w:p>
        </w:tc>
        <w:tc>
          <w:tcPr>
            <w:tcW w:w="992" w:type="dxa"/>
          </w:tcPr>
          <w:p w:rsidR="00F71528" w:rsidRPr="00AC25BD" w:rsidRDefault="00F71528" w:rsidP="00CB32DB">
            <w:pPr>
              <w:widowControl w:val="0"/>
              <w:jc w:val="center"/>
              <w:rPr>
                <w:rFonts w:ascii="GHEA Grapalat" w:hAnsi="GHEA Grapalat"/>
                <w:sz w:val="16"/>
                <w:szCs w:val="16"/>
              </w:rPr>
            </w:pPr>
          </w:p>
        </w:tc>
        <w:tc>
          <w:tcPr>
            <w:tcW w:w="992" w:type="dxa"/>
            <w:gridSpan w:val="3"/>
          </w:tcPr>
          <w:p w:rsidR="00F71528" w:rsidRPr="00AC25BD" w:rsidRDefault="00F71528" w:rsidP="00CB32DB">
            <w:pPr>
              <w:widowControl w:val="0"/>
              <w:jc w:val="center"/>
              <w:rPr>
                <w:rFonts w:ascii="GHEA Grapalat" w:hAnsi="GHEA Grapalat"/>
                <w:sz w:val="16"/>
                <w:szCs w:val="16"/>
              </w:rPr>
            </w:pPr>
          </w:p>
        </w:tc>
        <w:tc>
          <w:tcPr>
            <w:tcW w:w="709" w:type="dxa"/>
            <w:vAlign w:val="center"/>
          </w:tcPr>
          <w:p w:rsidR="00F71528" w:rsidRPr="00AC25BD" w:rsidRDefault="00F71528" w:rsidP="00CB32DB">
            <w:pPr>
              <w:jc w:val="center"/>
              <w:rPr>
                <w:rFonts w:ascii="GHEA Grapalat" w:hAnsi="GHEA Grapalat" w:cs="Arial"/>
                <w:sz w:val="18"/>
                <w:szCs w:val="18"/>
                <w:lang w:val="hy-AM"/>
              </w:rPr>
            </w:pPr>
            <w:r w:rsidRPr="00AC25BD">
              <w:rPr>
                <w:rFonts w:ascii="GHEA Grapalat" w:hAnsi="GHEA Grapalat" w:cs="Arial"/>
                <w:sz w:val="18"/>
                <w:szCs w:val="18"/>
                <w:lang w:val="hy-AM"/>
              </w:rPr>
              <w:t>15</w:t>
            </w:r>
          </w:p>
        </w:tc>
        <w:tc>
          <w:tcPr>
            <w:tcW w:w="1158" w:type="dxa"/>
          </w:tcPr>
          <w:p w:rsidR="00F71528" w:rsidRPr="00AC25BD" w:rsidRDefault="00F71528" w:rsidP="00CB32DB">
            <w:pPr>
              <w:widowControl w:val="0"/>
              <w:jc w:val="center"/>
              <w:rPr>
                <w:rFonts w:ascii="GHEA Grapalat" w:hAnsi="GHEA Grapalat"/>
                <w:sz w:val="16"/>
                <w:szCs w:val="16"/>
              </w:rPr>
            </w:pPr>
          </w:p>
        </w:tc>
        <w:tc>
          <w:tcPr>
            <w:tcW w:w="947" w:type="dxa"/>
          </w:tcPr>
          <w:p w:rsidR="00F71528" w:rsidRPr="00AC25BD" w:rsidRDefault="005A34B0" w:rsidP="00CB32DB">
            <w:pPr>
              <w:widowControl w:val="0"/>
              <w:jc w:val="center"/>
              <w:rPr>
                <w:rFonts w:ascii="GHEA Grapalat" w:hAnsi="GHEA Grapalat"/>
                <w:sz w:val="16"/>
                <w:szCs w:val="16"/>
              </w:rPr>
            </w:pPr>
            <w:r w:rsidRPr="00AC25BD">
              <w:rPr>
                <w:rFonts w:ascii="GHEA Grapalat" w:hAnsi="GHEA Grapalat"/>
                <w:sz w:val="16"/>
                <w:szCs w:val="16"/>
              </w:rPr>
              <w:t>В течение 30 календарных дней после вступления договора в силу</w:t>
            </w:r>
          </w:p>
        </w:tc>
      </w:tr>
      <w:tr w:rsidR="00F71528" w:rsidRPr="00AC25BD" w:rsidTr="00B261BF">
        <w:trPr>
          <w:jc w:val="center"/>
        </w:trPr>
        <w:tc>
          <w:tcPr>
            <w:tcW w:w="1242" w:type="dxa"/>
            <w:vAlign w:val="center"/>
          </w:tcPr>
          <w:p w:rsidR="00F71528" w:rsidRPr="00AC25BD" w:rsidRDefault="00F71528" w:rsidP="00CB32DB">
            <w:pPr>
              <w:jc w:val="center"/>
              <w:rPr>
                <w:rFonts w:ascii="GHEA Grapalat" w:hAnsi="GHEA Grapalat" w:cs="Arial"/>
                <w:sz w:val="18"/>
                <w:szCs w:val="18"/>
              </w:rPr>
            </w:pPr>
            <w:r w:rsidRPr="00AC25BD">
              <w:rPr>
                <w:rFonts w:ascii="GHEA Grapalat" w:hAnsi="GHEA Grapalat" w:cs="Arial"/>
                <w:sz w:val="18"/>
                <w:szCs w:val="18"/>
              </w:rPr>
              <w:t>20</w:t>
            </w:r>
          </w:p>
        </w:tc>
        <w:tc>
          <w:tcPr>
            <w:tcW w:w="2715" w:type="dxa"/>
            <w:vAlign w:val="center"/>
          </w:tcPr>
          <w:p w:rsidR="00F71528" w:rsidRPr="00AC25BD" w:rsidRDefault="00F71528" w:rsidP="00CB32DB">
            <w:pPr>
              <w:jc w:val="center"/>
              <w:rPr>
                <w:rFonts w:ascii="GHEA Grapalat" w:hAnsi="GHEA Grapalat" w:cs="Arial"/>
                <w:sz w:val="18"/>
                <w:szCs w:val="18"/>
              </w:rPr>
            </w:pPr>
            <w:r w:rsidRPr="00AC25BD">
              <w:rPr>
                <w:rFonts w:ascii="GHEA Grapalat" w:hAnsi="GHEA Grapalat" w:cs="Arial"/>
                <w:sz w:val="18"/>
                <w:szCs w:val="18"/>
              </w:rPr>
              <w:t>30192720/1</w:t>
            </w:r>
          </w:p>
        </w:tc>
        <w:tc>
          <w:tcPr>
            <w:tcW w:w="1559" w:type="dxa"/>
            <w:vAlign w:val="center"/>
          </w:tcPr>
          <w:p w:rsidR="00F71528" w:rsidRPr="00AC25BD" w:rsidRDefault="00F71528" w:rsidP="00CB32DB">
            <w:pPr>
              <w:jc w:val="center"/>
              <w:rPr>
                <w:rFonts w:ascii="GHEA Grapalat" w:hAnsi="GHEA Grapalat" w:cs="Arial"/>
                <w:sz w:val="18"/>
                <w:szCs w:val="18"/>
              </w:rPr>
            </w:pPr>
            <w:r w:rsidRPr="00AC25BD">
              <w:rPr>
                <w:rFonts w:ascii="GHEA Grapalat" w:hAnsi="GHEA Grapalat" w:cs="Arial"/>
                <w:sz w:val="18"/>
                <w:szCs w:val="18"/>
              </w:rPr>
              <w:t>Маркеры</w:t>
            </w:r>
          </w:p>
        </w:tc>
        <w:tc>
          <w:tcPr>
            <w:tcW w:w="1925" w:type="dxa"/>
          </w:tcPr>
          <w:p w:rsidR="00F71528" w:rsidRPr="00AC25BD" w:rsidRDefault="00F71528" w:rsidP="00CB32DB">
            <w:pPr>
              <w:widowControl w:val="0"/>
              <w:jc w:val="center"/>
              <w:rPr>
                <w:rFonts w:ascii="GHEA Grapalat" w:hAnsi="GHEA Grapalat"/>
                <w:sz w:val="16"/>
                <w:szCs w:val="16"/>
              </w:rPr>
            </w:pPr>
          </w:p>
        </w:tc>
        <w:tc>
          <w:tcPr>
            <w:tcW w:w="1467" w:type="dxa"/>
            <w:vAlign w:val="center"/>
          </w:tcPr>
          <w:p w:rsidR="00F71528" w:rsidRPr="00AC25BD" w:rsidRDefault="00F71528" w:rsidP="00CB32DB">
            <w:pPr>
              <w:jc w:val="center"/>
              <w:rPr>
                <w:rFonts w:ascii="GHEA Grapalat" w:hAnsi="GHEA Grapalat" w:cs="Arial"/>
                <w:sz w:val="18"/>
                <w:szCs w:val="18"/>
              </w:rPr>
            </w:pPr>
            <w:r w:rsidRPr="00AC25BD">
              <w:rPr>
                <w:rFonts w:ascii="GHEA Grapalat" w:hAnsi="GHEA Grapalat"/>
                <w:sz w:val="18"/>
                <w:szCs w:val="18"/>
              </w:rPr>
              <w:t>Маркер / маркер / цвет для выделения текста на всех типах бумаги.</w:t>
            </w:r>
            <w:r w:rsidRPr="00AC25BD">
              <w:rPr>
                <w:rFonts w:ascii="GHEA Grapalat" w:hAnsi="GHEA Grapalat"/>
                <w:sz w:val="18"/>
                <w:szCs w:val="18"/>
              </w:rPr>
              <w:br/>
            </w:r>
            <w:r w:rsidRPr="00AC25BD">
              <w:rPr>
                <w:rFonts w:ascii="Calibri" w:hAnsi="Calibri" w:cs="Calibri"/>
                <w:sz w:val="18"/>
                <w:szCs w:val="18"/>
              </w:rPr>
              <w:t> </w:t>
            </w:r>
            <w:r w:rsidRPr="00AC25BD">
              <w:rPr>
                <w:rFonts w:ascii="GHEA Grapalat" w:hAnsi="GHEA Grapalat"/>
                <w:sz w:val="18"/>
                <w:szCs w:val="18"/>
              </w:rPr>
              <w:t xml:space="preserve"> </w:t>
            </w:r>
            <w:r w:rsidRPr="00AC25BD">
              <w:rPr>
                <w:rFonts w:ascii="GHEA Grapalat" w:hAnsi="GHEA Grapalat" w:cs="GHEA Grapalat"/>
                <w:sz w:val="18"/>
                <w:szCs w:val="18"/>
              </w:rPr>
              <w:t>Чернила</w:t>
            </w:r>
            <w:r w:rsidRPr="00AC25BD">
              <w:rPr>
                <w:rFonts w:ascii="GHEA Grapalat" w:hAnsi="GHEA Grapalat"/>
                <w:sz w:val="18"/>
                <w:szCs w:val="18"/>
              </w:rPr>
              <w:t xml:space="preserve"> </w:t>
            </w:r>
            <w:r w:rsidRPr="00AC25BD">
              <w:rPr>
                <w:rFonts w:ascii="GHEA Grapalat" w:hAnsi="GHEA Grapalat" w:cs="GHEA Grapalat"/>
                <w:sz w:val="18"/>
                <w:szCs w:val="18"/>
              </w:rPr>
              <w:t>с</w:t>
            </w:r>
            <w:r w:rsidRPr="00AC25BD">
              <w:rPr>
                <w:rFonts w:ascii="GHEA Grapalat" w:hAnsi="GHEA Grapalat"/>
                <w:sz w:val="18"/>
                <w:szCs w:val="18"/>
              </w:rPr>
              <w:t xml:space="preserve"> </w:t>
            </w:r>
            <w:r w:rsidRPr="00AC25BD">
              <w:rPr>
                <w:rFonts w:ascii="GHEA Grapalat" w:hAnsi="GHEA Grapalat" w:cs="GHEA Grapalat"/>
                <w:sz w:val="18"/>
                <w:szCs w:val="18"/>
              </w:rPr>
              <w:t>водным</w:t>
            </w:r>
            <w:r w:rsidRPr="00AC25BD">
              <w:rPr>
                <w:rFonts w:ascii="GHEA Grapalat" w:hAnsi="GHEA Grapalat"/>
                <w:sz w:val="18"/>
                <w:szCs w:val="18"/>
              </w:rPr>
              <w:t xml:space="preserve"> </w:t>
            </w:r>
            <w:r w:rsidRPr="00AC25BD">
              <w:rPr>
                <w:rFonts w:ascii="GHEA Grapalat" w:hAnsi="GHEA Grapalat" w:cs="GHEA Grapalat"/>
                <w:sz w:val="18"/>
                <w:szCs w:val="18"/>
              </w:rPr>
              <w:t>сырьем</w:t>
            </w:r>
            <w:r w:rsidRPr="00AC25BD">
              <w:rPr>
                <w:rFonts w:ascii="GHEA Grapalat" w:hAnsi="GHEA Grapalat"/>
                <w:sz w:val="18"/>
                <w:szCs w:val="18"/>
              </w:rPr>
              <w:t xml:space="preserve">, </w:t>
            </w:r>
            <w:r w:rsidRPr="00AC25BD">
              <w:rPr>
                <w:rFonts w:ascii="GHEA Grapalat" w:hAnsi="GHEA Grapalat" w:cs="GHEA Grapalat"/>
                <w:sz w:val="18"/>
                <w:szCs w:val="18"/>
              </w:rPr>
              <w:t>нетоксичны</w:t>
            </w:r>
            <w:r w:rsidRPr="00AC25BD">
              <w:rPr>
                <w:rFonts w:ascii="GHEA Grapalat" w:hAnsi="GHEA Grapalat"/>
                <w:sz w:val="18"/>
                <w:szCs w:val="18"/>
              </w:rPr>
              <w:t>.</w:t>
            </w:r>
            <w:r w:rsidRPr="00AC25BD">
              <w:rPr>
                <w:rFonts w:ascii="GHEA Grapalat" w:hAnsi="GHEA Grapalat"/>
                <w:sz w:val="18"/>
                <w:szCs w:val="18"/>
              </w:rPr>
              <w:br/>
            </w:r>
            <w:r w:rsidRPr="00AC25BD">
              <w:rPr>
                <w:rFonts w:ascii="Calibri" w:hAnsi="Calibri" w:cs="Calibri"/>
                <w:sz w:val="18"/>
                <w:szCs w:val="18"/>
              </w:rPr>
              <w:t> </w:t>
            </w:r>
            <w:r w:rsidRPr="00AC25BD">
              <w:rPr>
                <w:rFonts w:ascii="GHEA Grapalat" w:hAnsi="GHEA Grapalat"/>
                <w:sz w:val="18"/>
                <w:szCs w:val="18"/>
              </w:rPr>
              <w:t xml:space="preserve"> </w:t>
            </w:r>
            <w:r w:rsidRPr="00AC25BD">
              <w:rPr>
                <w:rFonts w:ascii="GHEA Grapalat" w:hAnsi="GHEA Grapalat" w:cs="GHEA Grapalat"/>
                <w:sz w:val="18"/>
                <w:szCs w:val="18"/>
              </w:rPr>
              <w:t>Перевернутая</w:t>
            </w:r>
            <w:r w:rsidRPr="00AC25BD">
              <w:rPr>
                <w:rFonts w:ascii="GHEA Grapalat" w:hAnsi="GHEA Grapalat"/>
                <w:sz w:val="18"/>
                <w:szCs w:val="18"/>
              </w:rPr>
              <w:t xml:space="preserve"> </w:t>
            </w:r>
            <w:r w:rsidRPr="00AC25BD">
              <w:rPr>
                <w:rFonts w:ascii="GHEA Grapalat" w:hAnsi="GHEA Grapalat" w:cs="GHEA Grapalat"/>
                <w:sz w:val="18"/>
                <w:szCs w:val="18"/>
              </w:rPr>
              <w:t>форма</w:t>
            </w:r>
            <w:r w:rsidRPr="00AC25BD">
              <w:rPr>
                <w:rFonts w:ascii="GHEA Grapalat" w:hAnsi="GHEA Grapalat"/>
                <w:sz w:val="18"/>
                <w:szCs w:val="18"/>
              </w:rPr>
              <w:t xml:space="preserve"> </w:t>
            </w:r>
            <w:r w:rsidRPr="00AC25BD">
              <w:rPr>
                <w:rFonts w:ascii="GHEA Grapalat" w:hAnsi="GHEA Grapalat" w:cs="GHEA Grapalat"/>
                <w:sz w:val="18"/>
                <w:szCs w:val="18"/>
              </w:rPr>
              <w:t>ручки</w:t>
            </w:r>
            <w:r w:rsidRPr="00AC25BD">
              <w:rPr>
                <w:rFonts w:ascii="GHEA Grapalat" w:hAnsi="GHEA Grapalat"/>
                <w:sz w:val="18"/>
                <w:szCs w:val="18"/>
              </w:rPr>
              <w:t>.</w:t>
            </w:r>
          </w:p>
        </w:tc>
        <w:tc>
          <w:tcPr>
            <w:tcW w:w="1085" w:type="dxa"/>
          </w:tcPr>
          <w:p w:rsidR="00F71528" w:rsidRPr="00AC25BD" w:rsidRDefault="00F71528" w:rsidP="0084454E">
            <w:pPr>
              <w:jc w:val="center"/>
              <w:rPr>
                <w:rFonts w:ascii="GHEA Grapalat" w:hAnsi="GHEA Grapalat" w:cs="Arial"/>
                <w:sz w:val="18"/>
                <w:szCs w:val="18"/>
              </w:rPr>
            </w:pPr>
            <w:r w:rsidRPr="00AC25BD">
              <w:rPr>
                <w:rFonts w:ascii="GHEA Grapalat" w:hAnsi="GHEA Grapalat" w:cs="Arial"/>
                <w:sz w:val="18"/>
                <w:szCs w:val="18"/>
              </w:rPr>
              <w:t>шт</w:t>
            </w:r>
          </w:p>
        </w:tc>
        <w:tc>
          <w:tcPr>
            <w:tcW w:w="1559" w:type="dxa"/>
          </w:tcPr>
          <w:p w:rsidR="00F71528" w:rsidRPr="00AC25BD" w:rsidRDefault="00F71528" w:rsidP="00CB32DB">
            <w:pPr>
              <w:widowControl w:val="0"/>
              <w:jc w:val="center"/>
              <w:rPr>
                <w:rFonts w:ascii="GHEA Grapalat" w:hAnsi="GHEA Grapalat"/>
                <w:sz w:val="16"/>
                <w:szCs w:val="16"/>
              </w:rPr>
            </w:pPr>
          </w:p>
        </w:tc>
        <w:tc>
          <w:tcPr>
            <w:tcW w:w="992" w:type="dxa"/>
          </w:tcPr>
          <w:p w:rsidR="00F71528" w:rsidRPr="00AC25BD" w:rsidRDefault="00F71528" w:rsidP="00CB32DB">
            <w:pPr>
              <w:widowControl w:val="0"/>
              <w:jc w:val="center"/>
              <w:rPr>
                <w:rFonts w:ascii="GHEA Grapalat" w:hAnsi="GHEA Grapalat"/>
                <w:sz w:val="16"/>
                <w:szCs w:val="16"/>
              </w:rPr>
            </w:pPr>
          </w:p>
        </w:tc>
        <w:tc>
          <w:tcPr>
            <w:tcW w:w="992" w:type="dxa"/>
            <w:gridSpan w:val="3"/>
          </w:tcPr>
          <w:p w:rsidR="00F71528" w:rsidRPr="00AC25BD" w:rsidRDefault="00F71528" w:rsidP="00CB32DB">
            <w:pPr>
              <w:widowControl w:val="0"/>
              <w:jc w:val="center"/>
              <w:rPr>
                <w:rFonts w:ascii="GHEA Grapalat" w:hAnsi="GHEA Grapalat"/>
                <w:sz w:val="16"/>
                <w:szCs w:val="16"/>
              </w:rPr>
            </w:pPr>
          </w:p>
        </w:tc>
        <w:tc>
          <w:tcPr>
            <w:tcW w:w="709" w:type="dxa"/>
            <w:vAlign w:val="center"/>
          </w:tcPr>
          <w:p w:rsidR="00F71528" w:rsidRPr="00AC25BD" w:rsidRDefault="00F71528" w:rsidP="00CB32DB">
            <w:pPr>
              <w:jc w:val="center"/>
              <w:rPr>
                <w:rFonts w:ascii="GHEA Grapalat" w:hAnsi="GHEA Grapalat" w:cs="Arial"/>
                <w:sz w:val="18"/>
                <w:szCs w:val="18"/>
                <w:lang w:val="hy-AM"/>
              </w:rPr>
            </w:pPr>
            <w:r w:rsidRPr="00AC25BD">
              <w:rPr>
                <w:rFonts w:ascii="GHEA Grapalat" w:hAnsi="GHEA Grapalat" w:cs="Arial"/>
                <w:sz w:val="18"/>
                <w:szCs w:val="18"/>
                <w:lang w:val="hy-AM"/>
              </w:rPr>
              <w:t>70</w:t>
            </w:r>
          </w:p>
        </w:tc>
        <w:tc>
          <w:tcPr>
            <w:tcW w:w="1158" w:type="dxa"/>
          </w:tcPr>
          <w:p w:rsidR="00F71528" w:rsidRPr="00AC25BD" w:rsidRDefault="00F71528" w:rsidP="00CB32DB">
            <w:pPr>
              <w:widowControl w:val="0"/>
              <w:jc w:val="center"/>
              <w:rPr>
                <w:rFonts w:ascii="GHEA Grapalat" w:hAnsi="GHEA Grapalat"/>
                <w:sz w:val="16"/>
                <w:szCs w:val="16"/>
              </w:rPr>
            </w:pPr>
          </w:p>
        </w:tc>
        <w:tc>
          <w:tcPr>
            <w:tcW w:w="947" w:type="dxa"/>
          </w:tcPr>
          <w:p w:rsidR="00F71528" w:rsidRPr="00AC25BD" w:rsidRDefault="005A34B0" w:rsidP="00CB32DB">
            <w:pPr>
              <w:widowControl w:val="0"/>
              <w:jc w:val="center"/>
              <w:rPr>
                <w:rFonts w:ascii="GHEA Grapalat" w:hAnsi="GHEA Grapalat"/>
                <w:sz w:val="16"/>
                <w:szCs w:val="16"/>
              </w:rPr>
            </w:pPr>
            <w:r w:rsidRPr="00AC25BD">
              <w:rPr>
                <w:rFonts w:ascii="GHEA Grapalat" w:hAnsi="GHEA Grapalat"/>
                <w:sz w:val="16"/>
                <w:szCs w:val="16"/>
              </w:rPr>
              <w:t>В течение 30 календарных дней после вступления договора в силу</w:t>
            </w:r>
          </w:p>
        </w:tc>
      </w:tr>
      <w:tr w:rsidR="00F71528" w:rsidRPr="00AC25BD" w:rsidTr="00FB2239">
        <w:trPr>
          <w:jc w:val="center"/>
        </w:trPr>
        <w:tc>
          <w:tcPr>
            <w:tcW w:w="1242" w:type="dxa"/>
            <w:vAlign w:val="center"/>
          </w:tcPr>
          <w:p w:rsidR="00F71528" w:rsidRPr="00AC25BD" w:rsidRDefault="00F71528" w:rsidP="00CB32DB">
            <w:pPr>
              <w:jc w:val="center"/>
              <w:rPr>
                <w:rFonts w:ascii="GHEA Grapalat" w:hAnsi="GHEA Grapalat" w:cs="Arial"/>
                <w:sz w:val="18"/>
                <w:szCs w:val="18"/>
              </w:rPr>
            </w:pPr>
            <w:r w:rsidRPr="00AC25BD">
              <w:rPr>
                <w:rFonts w:ascii="GHEA Grapalat" w:hAnsi="GHEA Grapalat" w:cs="Arial"/>
                <w:sz w:val="18"/>
                <w:szCs w:val="18"/>
              </w:rPr>
              <w:t>21</w:t>
            </w:r>
          </w:p>
        </w:tc>
        <w:tc>
          <w:tcPr>
            <w:tcW w:w="2715" w:type="dxa"/>
            <w:vAlign w:val="center"/>
          </w:tcPr>
          <w:p w:rsidR="00F71528" w:rsidRPr="00AC25BD" w:rsidRDefault="00F71528" w:rsidP="00CB32DB">
            <w:pPr>
              <w:jc w:val="center"/>
              <w:rPr>
                <w:rFonts w:ascii="GHEA Grapalat" w:hAnsi="GHEA Grapalat" w:cs="Arial"/>
                <w:sz w:val="18"/>
                <w:szCs w:val="18"/>
              </w:rPr>
            </w:pPr>
            <w:r w:rsidRPr="00AC25BD">
              <w:rPr>
                <w:rFonts w:ascii="GHEA Grapalat" w:hAnsi="GHEA Grapalat" w:cs="Arial"/>
                <w:sz w:val="18"/>
                <w:szCs w:val="18"/>
                <w:lang w:val="hy-AM"/>
              </w:rPr>
              <w:t>30197100/1</w:t>
            </w:r>
          </w:p>
        </w:tc>
        <w:tc>
          <w:tcPr>
            <w:tcW w:w="1559" w:type="dxa"/>
            <w:vAlign w:val="center"/>
          </w:tcPr>
          <w:p w:rsidR="00F71528" w:rsidRPr="00AC25BD" w:rsidRDefault="00F71528" w:rsidP="00CB32DB">
            <w:pPr>
              <w:jc w:val="center"/>
              <w:rPr>
                <w:rFonts w:ascii="GHEA Grapalat" w:hAnsi="GHEA Grapalat" w:cs="Arial"/>
                <w:sz w:val="18"/>
                <w:szCs w:val="18"/>
              </w:rPr>
            </w:pPr>
            <w:r w:rsidRPr="00AC25BD">
              <w:rPr>
                <w:rFonts w:ascii="GHEA Grapalat" w:hAnsi="GHEA Grapalat" w:cs="Arial"/>
                <w:sz w:val="18"/>
                <w:szCs w:val="18"/>
              </w:rPr>
              <w:t>Стяжки для степлера, большие</w:t>
            </w:r>
          </w:p>
        </w:tc>
        <w:tc>
          <w:tcPr>
            <w:tcW w:w="1925" w:type="dxa"/>
          </w:tcPr>
          <w:p w:rsidR="00F71528" w:rsidRPr="00AC25BD" w:rsidRDefault="00F71528" w:rsidP="00CB32DB">
            <w:pPr>
              <w:widowControl w:val="0"/>
              <w:jc w:val="center"/>
              <w:rPr>
                <w:rFonts w:ascii="GHEA Grapalat" w:hAnsi="GHEA Grapalat"/>
                <w:sz w:val="16"/>
                <w:szCs w:val="16"/>
              </w:rPr>
            </w:pPr>
          </w:p>
        </w:tc>
        <w:tc>
          <w:tcPr>
            <w:tcW w:w="1467" w:type="dxa"/>
            <w:vAlign w:val="center"/>
          </w:tcPr>
          <w:p w:rsidR="00F71528" w:rsidRPr="00AC25BD" w:rsidRDefault="00F71528" w:rsidP="00CB32DB">
            <w:pPr>
              <w:jc w:val="center"/>
              <w:rPr>
                <w:rFonts w:ascii="GHEA Grapalat" w:hAnsi="GHEA Grapalat" w:cs="Arial"/>
                <w:sz w:val="18"/>
                <w:szCs w:val="18"/>
              </w:rPr>
            </w:pPr>
            <w:r w:rsidRPr="00AC25BD">
              <w:rPr>
                <w:rFonts w:ascii="GHEA Grapalat" w:hAnsi="GHEA Grapalat"/>
                <w:sz w:val="18"/>
                <w:szCs w:val="18"/>
              </w:rPr>
              <w:t>Степлер проволочные стяжки большие 23/24, 240 листов для степлера</w:t>
            </w:r>
          </w:p>
        </w:tc>
        <w:tc>
          <w:tcPr>
            <w:tcW w:w="1085" w:type="dxa"/>
          </w:tcPr>
          <w:p w:rsidR="00F71528" w:rsidRPr="00AC25BD" w:rsidRDefault="00F71528" w:rsidP="0084454E">
            <w:pPr>
              <w:jc w:val="center"/>
              <w:rPr>
                <w:rFonts w:ascii="GHEA Grapalat" w:hAnsi="GHEA Grapalat" w:cs="Arial"/>
                <w:sz w:val="18"/>
                <w:szCs w:val="18"/>
              </w:rPr>
            </w:pPr>
            <w:r w:rsidRPr="00AC25BD">
              <w:rPr>
                <w:rFonts w:ascii="GHEA Grapalat" w:hAnsi="GHEA Grapalat" w:cs="Arial"/>
                <w:sz w:val="18"/>
                <w:szCs w:val="18"/>
              </w:rPr>
              <w:t>коробка</w:t>
            </w:r>
          </w:p>
        </w:tc>
        <w:tc>
          <w:tcPr>
            <w:tcW w:w="1559" w:type="dxa"/>
          </w:tcPr>
          <w:p w:rsidR="00F71528" w:rsidRPr="00AC25BD" w:rsidRDefault="00F71528" w:rsidP="00CB32DB">
            <w:pPr>
              <w:widowControl w:val="0"/>
              <w:jc w:val="center"/>
              <w:rPr>
                <w:rFonts w:ascii="GHEA Grapalat" w:hAnsi="GHEA Grapalat"/>
                <w:sz w:val="16"/>
                <w:szCs w:val="16"/>
              </w:rPr>
            </w:pPr>
          </w:p>
        </w:tc>
        <w:tc>
          <w:tcPr>
            <w:tcW w:w="992" w:type="dxa"/>
          </w:tcPr>
          <w:p w:rsidR="00F71528" w:rsidRPr="00AC25BD" w:rsidRDefault="00F71528" w:rsidP="00CB32DB">
            <w:pPr>
              <w:widowControl w:val="0"/>
              <w:jc w:val="center"/>
              <w:rPr>
                <w:rFonts w:ascii="GHEA Grapalat" w:hAnsi="GHEA Grapalat"/>
                <w:sz w:val="16"/>
                <w:szCs w:val="16"/>
              </w:rPr>
            </w:pPr>
          </w:p>
        </w:tc>
        <w:tc>
          <w:tcPr>
            <w:tcW w:w="992" w:type="dxa"/>
            <w:gridSpan w:val="3"/>
          </w:tcPr>
          <w:p w:rsidR="00F71528" w:rsidRPr="00AC25BD" w:rsidRDefault="00F71528" w:rsidP="00CB32DB">
            <w:pPr>
              <w:widowControl w:val="0"/>
              <w:jc w:val="center"/>
              <w:rPr>
                <w:rFonts w:ascii="GHEA Grapalat" w:hAnsi="GHEA Grapalat"/>
                <w:sz w:val="16"/>
                <w:szCs w:val="16"/>
              </w:rPr>
            </w:pPr>
          </w:p>
        </w:tc>
        <w:tc>
          <w:tcPr>
            <w:tcW w:w="709" w:type="dxa"/>
            <w:vAlign w:val="center"/>
          </w:tcPr>
          <w:p w:rsidR="00F71528" w:rsidRPr="00AC25BD" w:rsidRDefault="00F71528" w:rsidP="00CB32DB">
            <w:pPr>
              <w:jc w:val="center"/>
              <w:rPr>
                <w:rFonts w:ascii="GHEA Grapalat" w:hAnsi="GHEA Grapalat" w:cs="Arial"/>
                <w:sz w:val="18"/>
                <w:szCs w:val="18"/>
                <w:lang w:val="hy-AM"/>
              </w:rPr>
            </w:pPr>
            <w:r w:rsidRPr="00AC25BD">
              <w:rPr>
                <w:rFonts w:ascii="GHEA Grapalat" w:hAnsi="GHEA Grapalat" w:cs="Arial"/>
                <w:sz w:val="18"/>
                <w:szCs w:val="18"/>
                <w:lang w:val="hy-AM"/>
              </w:rPr>
              <w:t>3</w:t>
            </w:r>
          </w:p>
        </w:tc>
        <w:tc>
          <w:tcPr>
            <w:tcW w:w="1158" w:type="dxa"/>
          </w:tcPr>
          <w:p w:rsidR="00F71528" w:rsidRPr="00AC25BD" w:rsidRDefault="00F71528" w:rsidP="00CB32DB">
            <w:pPr>
              <w:widowControl w:val="0"/>
              <w:jc w:val="center"/>
              <w:rPr>
                <w:rFonts w:ascii="GHEA Grapalat" w:hAnsi="GHEA Grapalat"/>
                <w:sz w:val="16"/>
                <w:szCs w:val="16"/>
              </w:rPr>
            </w:pPr>
          </w:p>
        </w:tc>
        <w:tc>
          <w:tcPr>
            <w:tcW w:w="947" w:type="dxa"/>
          </w:tcPr>
          <w:p w:rsidR="00F71528" w:rsidRPr="00AC25BD" w:rsidRDefault="005A34B0" w:rsidP="00CB32DB">
            <w:pPr>
              <w:widowControl w:val="0"/>
              <w:jc w:val="center"/>
              <w:rPr>
                <w:rFonts w:ascii="GHEA Grapalat" w:hAnsi="GHEA Grapalat"/>
                <w:sz w:val="16"/>
                <w:szCs w:val="16"/>
              </w:rPr>
            </w:pPr>
            <w:r w:rsidRPr="00AC25BD">
              <w:rPr>
                <w:rFonts w:ascii="GHEA Grapalat" w:hAnsi="GHEA Grapalat"/>
                <w:sz w:val="16"/>
                <w:szCs w:val="16"/>
              </w:rPr>
              <w:t>В течение 30 календарных дней после вступления договора в силу</w:t>
            </w:r>
          </w:p>
        </w:tc>
      </w:tr>
      <w:tr w:rsidR="00F71528" w:rsidRPr="00AC25BD" w:rsidTr="00D654CE">
        <w:trPr>
          <w:jc w:val="center"/>
        </w:trPr>
        <w:tc>
          <w:tcPr>
            <w:tcW w:w="1242" w:type="dxa"/>
            <w:vAlign w:val="center"/>
          </w:tcPr>
          <w:p w:rsidR="00F71528" w:rsidRPr="00AC25BD" w:rsidRDefault="00F71528" w:rsidP="00CB32DB">
            <w:pPr>
              <w:jc w:val="center"/>
              <w:rPr>
                <w:rFonts w:ascii="GHEA Grapalat" w:hAnsi="GHEA Grapalat" w:cs="Arial"/>
                <w:sz w:val="18"/>
                <w:szCs w:val="18"/>
              </w:rPr>
            </w:pPr>
            <w:r w:rsidRPr="00AC25BD">
              <w:rPr>
                <w:rFonts w:ascii="GHEA Grapalat" w:hAnsi="GHEA Grapalat" w:cs="Arial"/>
                <w:sz w:val="18"/>
                <w:szCs w:val="18"/>
              </w:rPr>
              <w:t>22</w:t>
            </w:r>
          </w:p>
        </w:tc>
        <w:tc>
          <w:tcPr>
            <w:tcW w:w="2715" w:type="dxa"/>
            <w:vAlign w:val="center"/>
          </w:tcPr>
          <w:p w:rsidR="00F71528" w:rsidRPr="00AC25BD" w:rsidRDefault="00F71528" w:rsidP="00CB32DB">
            <w:pPr>
              <w:jc w:val="center"/>
              <w:rPr>
                <w:rFonts w:ascii="GHEA Grapalat" w:hAnsi="GHEA Grapalat" w:cs="Arial"/>
                <w:sz w:val="18"/>
                <w:szCs w:val="18"/>
              </w:rPr>
            </w:pPr>
            <w:r w:rsidRPr="00AC25BD">
              <w:rPr>
                <w:rFonts w:ascii="GHEA Grapalat" w:hAnsi="GHEA Grapalat" w:cs="Arial"/>
                <w:sz w:val="18"/>
                <w:szCs w:val="18"/>
              </w:rPr>
              <w:t>30197120/1</w:t>
            </w:r>
          </w:p>
        </w:tc>
        <w:tc>
          <w:tcPr>
            <w:tcW w:w="1559" w:type="dxa"/>
            <w:vAlign w:val="center"/>
          </w:tcPr>
          <w:p w:rsidR="00F71528" w:rsidRPr="00AC25BD" w:rsidRDefault="00F71528" w:rsidP="00CB32DB">
            <w:pPr>
              <w:jc w:val="center"/>
              <w:rPr>
                <w:rFonts w:ascii="GHEA Grapalat" w:hAnsi="GHEA Grapalat" w:cs="Arial"/>
                <w:sz w:val="18"/>
                <w:szCs w:val="18"/>
              </w:rPr>
            </w:pPr>
            <w:r w:rsidRPr="00AC25BD">
              <w:rPr>
                <w:rFonts w:ascii="GHEA Grapalat" w:hAnsi="GHEA Grapalat" w:cs="Arial"/>
                <w:sz w:val="18"/>
                <w:szCs w:val="18"/>
              </w:rPr>
              <w:t>штырьки</w:t>
            </w:r>
          </w:p>
        </w:tc>
        <w:tc>
          <w:tcPr>
            <w:tcW w:w="1925" w:type="dxa"/>
          </w:tcPr>
          <w:p w:rsidR="00F71528" w:rsidRPr="00AC25BD" w:rsidRDefault="00F71528" w:rsidP="00CB32DB">
            <w:pPr>
              <w:widowControl w:val="0"/>
              <w:jc w:val="center"/>
              <w:rPr>
                <w:rFonts w:ascii="GHEA Grapalat" w:hAnsi="GHEA Grapalat"/>
                <w:sz w:val="16"/>
                <w:szCs w:val="16"/>
              </w:rPr>
            </w:pPr>
          </w:p>
        </w:tc>
        <w:tc>
          <w:tcPr>
            <w:tcW w:w="1467" w:type="dxa"/>
            <w:vAlign w:val="center"/>
          </w:tcPr>
          <w:p w:rsidR="00F71528" w:rsidRPr="00AC25BD" w:rsidRDefault="00F71528" w:rsidP="00CB32DB">
            <w:pPr>
              <w:jc w:val="center"/>
              <w:rPr>
                <w:rFonts w:ascii="GHEA Grapalat" w:hAnsi="GHEA Grapalat" w:cs="Arial"/>
                <w:sz w:val="18"/>
                <w:szCs w:val="18"/>
              </w:rPr>
            </w:pPr>
            <w:r w:rsidRPr="00AC25BD">
              <w:rPr>
                <w:rFonts w:ascii="GHEA Grapalat" w:hAnsi="GHEA Grapalat"/>
                <w:sz w:val="18"/>
                <w:szCs w:val="18"/>
              </w:rPr>
              <w:t xml:space="preserve">Гвоздь с цветной </w:t>
            </w:r>
            <w:r w:rsidRPr="00AC25BD">
              <w:rPr>
                <w:rFonts w:ascii="GHEA Grapalat" w:hAnsi="GHEA Grapalat"/>
                <w:sz w:val="18"/>
                <w:szCs w:val="18"/>
              </w:rPr>
              <w:lastRenderedPageBreak/>
              <w:t>пластиковой головкой</w:t>
            </w:r>
          </w:p>
        </w:tc>
        <w:tc>
          <w:tcPr>
            <w:tcW w:w="1085" w:type="dxa"/>
            <w:vAlign w:val="center"/>
          </w:tcPr>
          <w:p w:rsidR="00F71528" w:rsidRPr="00AC25BD" w:rsidRDefault="00F71528" w:rsidP="00CB32DB">
            <w:pPr>
              <w:jc w:val="center"/>
              <w:rPr>
                <w:rFonts w:ascii="GHEA Grapalat" w:hAnsi="GHEA Grapalat" w:cs="Arial"/>
                <w:sz w:val="18"/>
                <w:szCs w:val="18"/>
              </w:rPr>
            </w:pPr>
            <w:r w:rsidRPr="00AC25BD">
              <w:rPr>
                <w:rFonts w:ascii="GHEA Grapalat" w:hAnsi="GHEA Grapalat" w:cs="Arial"/>
                <w:sz w:val="18"/>
                <w:szCs w:val="18"/>
              </w:rPr>
              <w:lastRenderedPageBreak/>
              <w:t>коробка</w:t>
            </w:r>
          </w:p>
        </w:tc>
        <w:tc>
          <w:tcPr>
            <w:tcW w:w="1559" w:type="dxa"/>
          </w:tcPr>
          <w:p w:rsidR="00F71528" w:rsidRPr="00AC25BD" w:rsidRDefault="00F71528" w:rsidP="00CB32DB">
            <w:pPr>
              <w:widowControl w:val="0"/>
              <w:jc w:val="center"/>
              <w:rPr>
                <w:rFonts w:ascii="GHEA Grapalat" w:hAnsi="GHEA Grapalat"/>
                <w:sz w:val="16"/>
                <w:szCs w:val="16"/>
              </w:rPr>
            </w:pPr>
          </w:p>
        </w:tc>
        <w:tc>
          <w:tcPr>
            <w:tcW w:w="992" w:type="dxa"/>
          </w:tcPr>
          <w:p w:rsidR="00F71528" w:rsidRPr="00AC25BD" w:rsidRDefault="00F71528" w:rsidP="00CB32DB">
            <w:pPr>
              <w:widowControl w:val="0"/>
              <w:jc w:val="center"/>
              <w:rPr>
                <w:rFonts w:ascii="GHEA Grapalat" w:hAnsi="GHEA Grapalat"/>
                <w:sz w:val="16"/>
                <w:szCs w:val="16"/>
              </w:rPr>
            </w:pPr>
          </w:p>
        </w:tc>
        <w:tc>
          <w:tcPr>
            <w:tcW w:w="992" w:type="dxa"/>
            <w:gridSpan w:val="3"/>
          </w:tcPr>
          <w:p w:rsidR="00F71528" w:rsidRPr="00AC25BD" w:rsidRDefault="00F71528" w:rsidP="00CB32DB">
            <w:pPr>
              <w:widowControl w:val="0"/>
              <w:jc w:val="center"/>
              <w:rPr>
                <w:rFonts w:ascii="GHEA Grapalat" w:hAnsi="GHEA Grapalat"/>
                <w:sz w:val="16"/>
                <w:szCs w:val="16"/>
              </w:rPr>
            </w:pPr>
          </w:p>
        </w:tc>
        <w:tc>
          <w:tcPr>
            <w:tcW w:w="709" w:type="dxa"/>
            <w:vAlign w:val="center"/>
          </w:tcPr>
          <w:p w:rsidR="00F71528" w:rsidRPr="00AC25BD" w:rsidRDefault="00F71528" w:rsidP="00CB32DB">
            <w:pPr>
              <w:jc w:val="center"/>
              <w:rPr>
                <w:rFonts w:ascii="GHEA Grapalat" w:hAnsi="GHEA Grapalat" w:cs="Arial"/>
                <w:sz w:val="18"/>
                <w:szCs w:val="18"/>
                <w:lang w:val="hy-AM"/>
              </w:rPr>
            </w:pPr>
            <w:r w:rsidRPr="00AC25BD">
              <w:rPr>
                <w:rFonts w:ascii="GHEA Grapalat" w:hAnsi="GHEA Grapalat" w:cs="Arial"/>
                <w:sz w:val="18"/>
                <w:szCs w:val="18"/>
                <w:lang w:val="hy-AM"/>
              </w:rPr>
              <w:t>10</w:t>
            </w:r>
          </w:p>
        </w:tc>
        <w:tc>
          <w:tcPr>
            <w:tcW w:w="1158" w:type="dxa"/>
          </w:tcPr>
          <w:p w:rsidR="00F71528" w:rsidRPr="00AC25BD" w:rsidRDefault="00F71528" w:rsidP="00CB32DB">
            <w:pPr>
              <w:widowControl w:val="0"/>
              <w:jc w:val="center"/>
              <w:rPr>
                <w:rFonts w:ascii="GHEA Grapalat" w:hAnsi="GHEA Grapalat"/>
                <w:sz w:val="16"/>
                <w:szCs w:val="16"/>
              </w:rPr>
            </w:pPr>
          </w:p>
        </w:tc>
        <w:tc>
          <w:tcPr>
            <w:tcW w:w="947" w:type="dxa"/>
          </w:tcPr>
          <w:p w:rsidR="00F71528" w:rsidRPr="00AC25BD" w:rsidRDefault="005A34B0" w:rsidP="00CB32DB">
            <w:pPr>
              <w:widowControl w:val="0"/>
              <w:jc w:val="center"/>
              <w:rPr>
                <w:rFonts w:ascii="GHEA Grapalat" w:hAnsi="GHEA Grapalat"/>
                <w:sz w:val="16"/>
                <w:szCs w:val="16"/>
              </w:rPr>
            </w:pPr>
            <w:r w:rsidRPr="00AC25BD">
              <w:rPr>
                <w:rFonts w:ascii="GHEA Grapalat" w:hAnsi="GHEA Grapalat"/>
                <w:sz w:val="16"/>
                <w:szCs w:val="16"/>
              </w:rPr>
              <w:t xml:space="preserve">В течение 30 </w:t>
            </w:r>
            <w:r w:rsidRPr="00AC25BD">
              <w:rPr>
                <w:rFonts w:ascii="GHEA Grapalat" w:hAnsi="GHEA Grapalat"/>
                <w:sz w:val="16"/>
                <w:szCs w:val="16"/>
              </w:rPr>
              <w:lastRenderedPageBreak/>
              <w:t>календарных дней после вступления договора в силу</w:t>
            </w:r>
          </w:p>
        </w:tc>
      </w:tr>
      <w:tr w:rsidR="00F71528" w:rsidRPr="00AC25BD" w:rsidTr="007A4696">
        <w:trPr>
          <w:jc w:val="center"/>
        </w:trPr>
        <w:tc>
          <w:tcPr>
            <w:tcW w:w="1242" w:type="dxa"/>
            <w:vAlign w:val="center"/>
          </w:tcPr>
          <w:p w:rsidR="00F71528" w:rsidRPr="00AC25BD" w:rsidRDefault="00F71528" w:rsidP="00CB32DB">
            <w:pPr>
              <w:jc w:val="center"/>
              <w:rPr>
                <w:rFonts w:ascii="GHEA Grapalat" w:hAnsi="GHEA Grapalat" w:cs="Arial"/>
                <w:sz w:val="18"/>
                <w:szCs w:val="18"/>
              </w:rPr>
            </w:pPr>
            <w:r w:rsidRPr="00AC25BD">
              <w:rPr>
                <w:rFonts w:ascii="GHEA Grapalat" w:hAnsi="GHEA Grapalat" w:cs="Arial"/>
                <w:sz w:val="18"/>
                <w:szCs w:val="18"/>
              </w:rPr>
              <w:lastRenderedPageBreak/>
              <w:t>23</w:t>
            </w:r>
          </w:p>
        </w:tc>
        <w:tc>
          <w:tcPr>
            <w:tcW w:w="2715" w:type="dxa"/>
            <w:vAlign w:val="center"/>
          </w:tcPr>
          <w:p w:rsidR="00F71528" w:rsidRPr="00AC25BD" w:rsidRDefault="00F71528" w:rsidP="00CB32DB">
            <w:pPr>
              <w:jc w:val="center"/>
              <w:rPr>
                <w:rFonts w:ascii="GHEA Grapalat" w:hAnsi="GHEA Grapalat" w:cs="Arial"/>
                <w:sz w:val="18"/>
                <w:szCs w:val="18"/>
              </w:rPr>
            </w:pPr>
            <w:r w:rsidRPr="00AC25BD">
              <w:rPr>
                <w:rFonts w:ascii="GHEA Grapalat" w:hAnsi="GHEA Grapalat" w:cs="Arial"/>
                <w:sz w:val="18"/>
                <w:szCs w:val="18"/>
              </w:rPr>
              <w:t>30197220/</w:t>
            </w:r>
            <w:r w:rsidR="001C3454">
              <w:rPr>
                <w:rFonts w:ascii="GHEA Grapalat" w:hAnsi="GHEA Grapalat" w:cs="Arial"/>
                <w:sz w:val="18"/>
                <w:szCs w:val="18"/>
              </w:rPr>
              <w:t>2</w:t>
            </w:r>
          </w:p>
        </w:tc>
        <w:tc>
          <w:tcPr>
            <w:tcW w:w="1559" w:type="dxa"/>
            <w:vAlign w:val="center"/>
          </w:tcPr>
          <w:p w:rsidR="00F71528" w:rsidRPr="00AC25BD" w:rsidRDefault="00F71528" w:rsidP="00CB32DB">
            <w:pPr>
              <w:jc w:val="center"/>
              <w:rPr>
                <w:rFonts w:ascii="GHEA Grapalat" w:hAnsi="GHEA Grapalat" w:cs="Arial"/>
                <w:sz w:val="18"/>
                <w:szCs w:val="18"/>
              </w:rPr>
            </w:pPr>
            <w:r w:rsidRPr="00AC25BD">
              <w:rPr>
                <w:rFonts w:ascii="GHEA Grapalat" w:hAnsi="GHEA Grapalat" w:cs="Arial"/>
                <w:sz w:val="18"/>
                <w:szCs w:val="18"/>
              </w:rPr>
              <w:t>скрепки</w:t>
            </w:r>
          </w:p>
        </w:tc>
        <w:tc>
          <w:tcPr>
            <w:tcW w:w="1925" w:type="dxa"/>
          </w:tcPr>
          <w:p w:rsidR="00F71528" w:rsidRPr="00AC25BD" w:rsidRDefault="00F71528" w:rsidP="00CB32DB">
            <w:pPr>
              <w:widowControl w:val="0"/>
              <w:jc w:val="center"/>
              <w:rPr>
                <w:rFonts w:ascii="GHEA Grapalat" w:hAnsi="GHEA Grapalat"/>
                <w:sz w:val="16"/>
                <w:szCs w:val="16"/>
              </w:rPr>
            </w:pPr>
          </w:p>
        </w:tc>
        <w:tc>
          <w:tcPr>
            <w:tcW w:w="1467" w:type="dxa"/>
            <w:vAlign w:val="center"/>
          </w:tcPr>
          <w:p w:rsidR="00F71528" w:rsidRPr="00AC25BD" w:rsidRDefault="00F71528" w:rsidP="00CB32DB">
            <w:pPr>
              <w:jc w:val="center"/>
              <w:rPr>
                <w:rFonts w:ascii="GHEA Grapalat" w:hAnsi="GHEA Grapalat"/>
                <w:sz w:val="18"/>
                <w:szCs w:val="18"/>
              </w:rPr>
            </w:pPr>
            <w:r w:rsidRPr="00AC25BD">
              <w:rPr>
                <w:rFonts w:ascii="GHEA Grapalat" w:hAnsi="GHEA Grapalat"/>
                <w:sz w:val="18"/>
                <w:szCs w:val="18"/>
              </w:rPr>
              <w:t>Небольшие офисные крепления с металлическим или полимерным покрытием (25-33) мм. Держатель бумаги с полной прочностью, способность удерживать вместе.</w:t>
            </w:r>
          </w:p>
        </w:tc>
        <w:tc>
          <w:tcPr>
            <w:tcW w:w="1085" w:type="dxa"/>
          </w:tcPr>
          <w:p w:rsidR="00F71528" w:rsidRPr="00AC25BD" w:rsidRDefault="00F71528" w:rsidP="0084454E">
            <w:pPr>
              <w:jc w:val="center"/>
              <w:rPr>
                <w:rFonts w:ascii="GHEA Grapalat" w:hAnsi="GHEA Grapalat" w:cs="Arial"/>
                <w:sz w:val="18"/>
                <w:szCs w:val="18"/>
              </w:rPr>
            </w:pPr>
            <w:r w:rsidRPr="00AC25BD">
              <w:rPr>
                <w:rFonts w:ascii="GHEA Grapalat" w:hAnsi="GHEA Grapalat" w:cs="Arial"/>
                <w:sz w:val="18"/>
                <w:szCs w:val="18"/>
              </w:rPr>
              <w:t>шт</w:t>
            </w:r>
          </w:p>
        </w:tc>
        <w:tc>
          <w:tcPr>
            <w:tcW w:w="1559" w:type="dxa"/>
          </w:tcPr>
          <w:p w:rsidR="00F71528" w:rsidRPr="00AC25BD" w:rsidRDefault="00F71528" w:rsidP="00CB32DB">
            <w:pPr>
              <w:widowControl w:val="0"/>
              <w:jc w:val="center"/>
              <w:rPr>
                <w:rFonts w:ascii="GHEA Grapalat" w:hAnsi="GHEA Grapalat"/>
                <w:sz w:val="16"/>
                <w:szCs w:val="16"/>
              </w:rPr>
            </w:pPr>
          </w:p>
        </w:tc>
        <w:tc>
          <w:tcPr>
            <w:tcW w:w="992" w:type="dxa"/>
          </w:tcPr>
          <w:p w:rsidR="00F71528" w:rsidRPr="00AC25BD" w:rsidRDefault="00F71528" w:rsidP="00CB32DB">
            <w:pPr>
              <w:widowControl w:val="0"/>
              <w:jc w:val="center"/>
              <w:rPr>
                <w:rFonts w:ascii="GHEA Grapalat" w:hAnsi="GHEA Grapalat"/>
                <w:sz w:val="16"/>
                <w:szCs w:val="16"/>
              </w:rPr>
            </w:pPr>
          </w:p>
        </w:tc>
        <w:tc>
          <w:tcPr>
            <w:tcW w:w="992" w:type="dxa"/>
            <w:gridSpan w:val="3"/>
          </w:tcPr>
          <w:p w:rsidR="00F71528" w:rsidRPr="00AC25BD" w:rsidRDefault="00F71528" w:rsidP="00CB32DB">
            <w:pPr>
              <w:widowControl w:val="0"/>
              <w:jc w:val="center"/>
              <w:rPr>
                <w:rFonts w:ascii="GHEA Grapalat" w:hAnsi="GHEA Grapalat"/>
                <w:sz w:val="16"/>
                <w:szCs w:val="16"/>
              </w:rPr>
            </w:pPr>
          </w:p>
        </w:tc>
        <w:tc>
          <w:tcPr>
            <w:tcW w:w="709" w:type="dxa"/>
            <w:vAlign w:val="center"/>
          </w:tcPr>
          <w:p w:rsidR="00F71528" w:rsidRPr="00AC25BD" w:rsidRDefault="00F71528" w:rsidP="00CB32DB">
            <w:pPr>
              <w:jc w:val="center"/>
              <w:rPr>
                <w:rFonts w:ascii="GHEA Grapalat" w:hAnsi="GHEA Grapalat" w:cs="Arial"/>
                <w:sz w:val="18"/>
                <w:szCs w:val="18"/>
                <w:lang w:val="hy-AM"/>
              </w:rPr>
            </w:pPr>
            <w:r w:rsidRPr="00AC25BD">
              <w:rPr>
                <w:rFonts w:ascii="GHEA Grapalat" w:hAnsi="GHEA Grapalat" w:cs="Arial"/>
                <w:sz w:val="18"/>
                <w:szCs w:val="18"/>
                <w:lang w:val="hy-AM"/>
              </w:rPr>
              <w:t>40</w:t>
            </w:r>
          </w:p>
        </w:tc>
        <w:tc>
          <w:tcPr>
            <w:tcW w:w="1158" w:type="dxa"/>
          </w:tcPr>
          <w:p w:rsidR="00F71528" w:rsidRPr="00AC25BD" w:rsidRDefault="00F71528" w:rsidP="00CB32DB">
            <w:pPr>
              <w:widowControl w:val="0"/>
              <w:jc w:val="center"/>
              <w:rPr>
                <w:rFonts w:ascii="GHEA Grapalat" w:hAnsi="GHEA Grapalat"/>
                <w:sz w:val="16"/>
                <w:szCs w:val="16"/>
              </w:rPr>
            </w:pPr>
          </w:p>
        </w:tc>
        <w:tc>
          <w:tcPr>
            <w:tcW w:w="947" w:type="dxa"/>
          </w:tcPr>
          <w:p w:rsidR="00F71528" w:rsidRPr="00AC25BD" w:rsidRDefault="005A34B0" w:rsidP="00CB32DB">
            <w:pPr>
              <w:widowControl w:val="0"/>
              <w:jc w:val="center"/>
              <w:rPr>
                <w:rFonts w:ascii="GHEA Grapalat" w:hAnsi="GHEA Grapalat"/>
                <w:sz w:val="16"/>
                <w:szCs w:val="16"/>
              </w:rPr>
            </w:pPr>
            <w:r w:rsidRPr="00AC25BD">
              <w:rPr>
                <w:rFonts w:ascii="GHEA Grapalat" w:hAnsi="GHEA Grapalat"/>
                <w:sz w:val="16"/>
                <w:szCs w:val="16"/>
              </w:rPr>
              <w:t>В течение 30 календарных дней после вступления договора в силу</w:t>
            </w:r>
          </w:p>
        </w:tc>
      </w:tr>
      <w:tr w:rsidR="00F71528" w:rsidRPr="00AC25BD" w:rsidTr="004636C4">
        <w:trPr>
          <w:jc w:val="center"/>
        </w:trPr>
        <w:tc>
          <w:tcPr>
            <w:tcW w:w="1242" w:type="dxa"/>
            <w:vAlign w:val="center"/>
          </w:tcPr>
          <w:p w:rsidR="00F71528" w:rsidRPr="00AC25BD" w:rsidRDefault="00F71528" w:rsidP="00CB32DB">
            <w:pPr>
              <w:jc w:val="center"/>
              <w:rPr>
                <w:rFonts w:ascii="GHEA Grapalat" w:hAnsi="GHEA Grapalat" w:cs="Arial"/>
                <w:sz w:val="18"/>
                <w:szCs w:val="18"/>
              </w:rPr>
            </w:pPr>
            <w:r w:rsidRPr="00AC25BD">
              <w:rPr>
                <w:rFonts w:ascii="GHEA Grapalat" w:hAnsi="GHEA Grapalat" w:cs="Arial"/>
                <w:sz w:val="18"/>
                <w:szCs w:val="18"/>
              </w:rPr>
              <w:t>24</w:t>
            </w:r>
          </w:p>
        </w:tc>
        <w:tc>
          <w:tcPr>
            <w:tcW w:w="2715" w:type="dxa"/>
            <w:vAlign w:val="center"/>
          </w:tcPr>
          <w:p w:rsidR="00F71528" w:rsidRPr="00AC25BD" w:rsidRDefault="00F71528" w:rsidP="00CB32DB">
            <w:pPr>
              <w:jc w:val="center"/>
              <w:rPr>
                <w:rFonts w:ascii="GHEA Grapalat" w:hAnsi="GHEA Grapalat" w:cs="Arial"/>
                <w:sz w:val="18"/>
                <w:szCs w:val="18"/>
              </w:rPr>
            </w:pPr>
            <w:r w:rsidRPr="00AC25BD">
              <w:rPr>
                <w:rFonts w:ascii="GHEA Grapalat" w:hAnsi="GHEA Grapalat" w:cs="Arial"/>
                <w:sz w:val="18"/>
                <w:szCs w:val="18"/>
              </w:rPr>
              <w:t>30197230/1</w:t>
            </w:r>
          </w:p>
        </w:tc>
        <w:tc>
          <w:tcPr>
            <w:tcW w:w="1559" w:type="dxa"/>
            <w:vAlign w:val="center"/>
          </w:tcPr>
          <w:p w:rsidR="00F71528" w:rsidRPr="00AC25BD" w:rsidRDefault="00F71528" w:rsidP="00CB32DB">
            <w:pPr>
              <w:jc w:val="center"/>
              <w:rPr>
                <w:rFonts w:ascii="GHEA Grapalat" w:hAnsi="GHEA Grapalat" w:cs="Arial"/>
                <w:sz w:val="18"/>
                <w:szCs w:val="18"/>
              </w:rPr>
            </w:pPr>
            <w:r w:rsidRPr="00AC25BD">
              <w:rPr>
                <w:rFonts w:ascii="GHEA Grapalat" w:hAnsi="GHEA Grapalat" w:cs="Arial"/>
                <w:sz w:val="18"/>
                <w:szCs w:val="18"/>
              </w:rPr>
              <w:t>папка</w:t>
            </w:r>
          </w:p>
        </w:tc>
        <w:tc>
          <w:tcPr>
            <w:tcW w:w="1925" w:type="dxa"/>
          </w:tcPr>
          <w:p w:rsidR="00F71528" w:rsidRPr="00AC25BD" w:rsidRDefault="00F71528" w:rsidP="00CB32DB">
            <w:pPr>
              <w:widowControl w:val="0"/>
              <w:jc w:val="center"/>
              <w:rPr>
                <w:rFonts w:ascii="GHEA Grapalat" w:hAnsi="GHEA Grapalat"/>
                <w:sz w:val="16"/>
                <w:szCs w:val="16"/>
              </w:rPr>
            </w:pPr>
          </w:p>
        </w:tc>
        <w:tc>
          <w:tcPr>
            <w:tcW w:w="1467" w:type="dxa"/>
            <w:vAlign w:val="center"/>
          </w:tcPr>
          <w:p w:rsidR="00F71528" w:rsidRPr="00AC25BD" w:rsidRDefault="00F71528" w:rsidP="00CB32DB">
            <w:pPr>
              <w:jc w:val="center"/>
              <w:rPr>
                <w:rFonts w:ascii="GHEA Grapalat" w:hAnsi="GHEA Grapalat"/>
                <w:sz w:val="18"/>
                <w:szCs w:val="18"/>
              </w:rPr>
            </w:pPr>
            <w:r w:rsidRPr="00AC25BD">
              <w:rPr>
                <w:rFonts w:ascii="GHEA Grapalat" w:hAnsi="GHEA Grapalat"/>
                <w:sz w:val="18"/>
                <w:szCs w:val="18"/>
              </w:rPr>
              <w:t>Папка, размер А4, цветная, пластиковая</w:t>
            </w:r>
          </w:p>
        </w:tc>
        <w:tc>
          <w:tcPr>
            <w:tcW w:w="1085" w:type="dxa"/>
          </w:tcPr>
          <w:p w:rsidR="00F71528" w:rsidRPr="00AC25BD" w:rsidRDefault="00F71528" w:rsidP="0084454E">
            <w:pPr>
              <w:jc w:val="center"/>
              <w:rPr>
                <w:rFonts w:ascii="GHEA Grapalat" w:hAnsi="GHEA Grapalat" w:cs="Arial"/>
                <w:sz w:val="18"/>
                <w:szCs w:val="18"/>
              </w:rPr>
            </w:pPr>
            <w:r w:rsidRPr="00AC25BD">
              <w:rPr>
                <w:rFonts w:ascii="GHEA Grapalat" w:hAnsi="GHEA Grapalat" w:cs="Arial"/>
                <w:sz w:val="18"/>
                <w:szCs w:val="18"/>
              </w:rPr>
              <w:t>шт</w:t>
            </w:r>
          </w:p>
        </w:tc>
        <w:tc>
          <w:tcPr>
            <w:tcW w:w="1559" w:type="dxa"/>
          </w:tcPr>
          <w:p w:rsidR="00F71528" w:rsidRPr="00AC25BD" w:rsidRDefault="00F71528" w:rsidP="00CB32DB">
            <w:pPr>
              <w:widowControl w:val="0"/>
              <w:jc w:val="center"/>
              <w:rPr>
                <w:rFonts w:ascii="GHEA Grapalat" w:hAnsi="GHEA Grapalat"/>
                <w:sz w:val="16"/>
                <w:szCs w:val="16"/>
              </w:rPr>
            </w:pPr>
          </w:p>
        </w:tc>
        <w:tc>
          <w:tcPr>
            <w:tcW w:w="992" w:type="dxa"/>
          </w:tcPr>
          <w:p w:rsidR="00F71528" w:rsidRPr="00AC25BD" w:rsidRDefault="00F71528" w:rsidP="00CB32DB">
            <w:pPr>
              <w:widowControl w:val="0"/>
              <w:jc w:val="center"/>
              <w:rPr>
                <w:rFonts w:ascii="GHEA Grapalat" w:hAnsi="GHEA Grapalat"/>
                <w:sz w:val="16"/>
                <w:szCs w:val="16"/>
              </w:rPr>
            </w:pPr>
          </w:p>
        </w:tc>
        <w:tc>
          <w:tcPr>
            <w:tcW w:w="992" w:type="dxa"/>
            <w:gridSpan w:val="3"/>
          </w:tcPr>
          <w:p w:rsidR="00F71528" w:rsidRPr="00AC25BD" w:rsidRDefault="00F71528" w:rsidP="00CB32DB">
            <w:pPr>
              <w:widowControl w:val="0"/>
              <w:jc w:val="center"/>
              <w:rPr>
                <w:rFonts w:ascii="GHEA Grapalat" w:hAnsi="GHEA Grapalat"/>
                <w:sz w:val="16"/>
                <w:szCs w:val="16"/>
              </w:rPr>
            </w:pPr>
          </w:p>
        </w:tc>
        <w:tc>
          <w:tcPr>
            <w:tcW w:w="709" w:type="dxa"/>
            <w:vAlign w:val="center"/>
          </w:tcPr>
          <w:p w:rsidR="00F71528" w:rsidRPr="00AC25BD" w:rsidRDefault="00F71528" w:rsidP="00CB32DB">
            <w:pPr>
              <w:jc w:val="center"/>
              <w:rPr>
                <w:rFonts w:ascii="GHEA Grapalat" w:hAnsi="GHEA Grapalat" w:cs="Arial"/>
                <w:sz w:val="18"/>
                <w:szCs w:val="18"/>
                <w:lang w:val="hy-AM"/>
              </w:rPr>
            </w:pPr>
            <w:r w:rsidRPr="00AC25BD">
              <w:rPr>
                <w:rFonts w:ascii="GHEA Grapalat" w:hAnsi="GHEA Grapalat" w:cs="Arial"/>
                <w:sz w:val="18"/>
                <w:szCs w:val="18"/>
                <w:lang w:val="hy-AM"/>
              </w:rPr>
              <w:t>70</w:t>
            </w:r>
          </w:p>
        </w:tc>
        <w:tc>
          <w:tcPr>
            <w:tcW w:w="1158" w:type="dxa"/>
          </w:tcPr>
          <w:p w:rsidR="00F71528" w:rsidRPr="00AC25BD" w:rsidRDefault="00F71528" w:rsidP="00CB32DB">
            <w:pPr>
              <w:widowControl w:val="0"/>
              <w:jc w:val="center"/>
              <w:rPr>
                <w:rFonts w:ascii="GHEA Grapalat" w:hAnsi="GHEA Grapalat"/>
                <w:sz w:val="16"/>
                <w:szCs w:val="16"/>
              </w:rPr>
            </w:pPr>
          </w:p>
        </w:tc>
        <w:tc>
          <w:tcPr>
            <w:tcW w:w="947" w:type="dxa"/>
          </w:tcPr>
          <w:p w:rsidR="00F71528" w:rsidRPr="00AC25BD" w:rsidRDefault="005A34B0" w:rsidP="00CB32DB">
            <w:pPr>
              <w:widowControl w:val="0"/>
              <w:jc w:val="center"/>
              <w:rPr>
                <w:rFonts w:ascii="GHEA Grapalat" w:hAnsi="GHEA Grapalat"/>
                <w:sz w:val="16"/>
                <w:szCs w:val="16"/>
              </w:rPr>
            </w:pPr>
            <w:r w:rsidRPr="00AC25BD">
              <w:rPr>
                <w:rFonts w:ascii="GHEA Grapalat" w:hAnsi="GHEA Grapalat"/>
                <w:sz w:val="16"/>
                <w:szCs w:val="16"/>
              </w:rPr>
              <w:t>В течение 30 календарных дней после вступления договора в силу</w:t>
            </w:r>
          </w:p>
        </w:tc>
      </w:tr>
      <w:tr w:rsidR="00F71528" w:rsidRPr="00AC25BD" w:rsidTr="001D5EFD">
        <w:trPr>
          <w:jc w:val="center"/>
        </w:trPr>
        <w:tc>
          <w:tcPr>
            <w:tcW w:w="1242" w:type="dxa"/>
            <w:vAlign w:val="center"/>
          </w:tcPr>
          <w:p w:rsidR="00F71528" w:rsidRPr="00AC25BD" w:rsidRDefault="00F71528" w:rsidP="00CB32DB">
            <w:pPr>
              <w:jc w:val="center"/>
              <w:rPr>
                <w:rFonts w:ascii="GHEA Grapalat" w:hAnsi="GHEA Grapalat" w:cs="Arial"/>
                <w:sz w:val="18"/>
                <w:szCs w:val="18"/>
              </w:rPr>
            </w:pPr>
            <w:r w:rsidRPr="00AC25BD">
              <w:rPr>
                <w:rFonts w:ascii="GHEA Grapalat" w:hAnsi="GHEA Grapalat" w:cs="Arial"/>
                <w:sz w:val="18"/>
                <w:szCs w:val="18"/>
              </w:rPr>
              <w:t>25</w:t>
            </w:r>
          </w:p>
        </w:tc>
        <w:tc>
          <w:tcPr>
            <w:tcW w:w="2715" w:type="dxa"/>
            <w:vAlign w:val="center"/>
          </w:tcPr>
          <w:p w:rsidR="00F71528" w:rsidRPr="00AC25BD" w:rsidRDefault="00F71528" w:rsidP="00CB32DB">
            <w:pPr>
              <w:jc w:val="center"/>
              <w:rPr>
                <w:rFonts w:ascii="GHEA Grapalat" w:hAnsi="GHEA Grapalat" w:cs="Arial"/>
                <w:sz w:val="18"/>
                <w:szCs w:val="18"/>
              </w:rPr>
            </w:pPr>
            <w:r w:rsidRPr="00AC25BD">
              <w:rPr>
                <w:rFonts w:ascii="GHEA Grapalat" w:hAnsi="GHEA Grapalat" w:cs="Arial"/>
                <w:sz w:val="18"/>
                <w:szCs w:val="18"/>
              </w:rPr>
              <w:t>30197231/1</w:t>
            </w:r>
          </w:p>
        </w:tc>
        <w:tc>
          <w:tcPr>
            <w:tcW w:w="1559" w:type="dxa"/>
            <w:vAlign w:val="center"/>
          </w:tcPr>
          <w:p w:rsidR="00F71528" w:rsidRPr="00AC25BD" w:rsidRDefault="00F71528" w:rsidP="00CB32DB">
            <w:pPr>
              <w:jc w:val="center"/>
              <w:rPr>
                <w:rFonts w:ascii="GHEA Grapalat" w:hAnsi="GHEA Grapalat" w:cs="Arial"/>
                <w:sz w:val="18"/>
                <w:szCs w:val="18"/>
              </w:rPr>
            </w:pPr>
            <w:r w:rsidRPr="00AC25BD">
              <w:rPr>
                <w:rFonts w:ascii="GHEA Grapalat" w:hAnsi="GHEA Grapalat" w:cs="Arial"/>
                <w:sz w:val="18"/>
                <w:szCs w:val="18"/>
              </w:rPr>
              <w:t>папка, полимерные пленки, файл</w:t>
            </w:r>
          </w:p>
        </w:tc>
        <w:tc>
          <w:tcPr>
            <w:tcW w:w="1925" w:type="dxa"/>
          </w:tcPr>
          <w:p w:rsidR="00F71528" w:rsidRPr="00AC25BD" w:rsidRDefault="00F71528" w:rsidP="00CB32DB">
            <w:pPr>
              <w:widowControl w:val="0"/>
              <w:jc w:val="center"/>
              <w:rPr>
                <w:rFonts w:ascii="GHEA Grapalat" w:hAnsi="GHEA Grapalat"/>
                <w:sz w:val="16"/>
                <w:szCs w:val="16"/>
              </w:rPr>
            </w:pPr>
          </w:p>
        </w:tc>
        <w:tc>
          <w:tcPr>
            <w:tcW w:w="1467" w:type="dxa"/>
            <w:vAlign w:val="center"/>
          </w:tcPr>
          <w:p w:rsidR="00F71528" w:rsidRPr="00AC25BD" w:rsidRDefault="00F71528" w:rsidP="00CB32DB">
            <w:pPr>
              <w:jc w:val="center"/>
              <w:rPr>
                <w:rFonts w:ascii="GHEA Grapalat" w:hAnsi="GHEA Grapalat" w:cs="Arial"/>
                <w:sz w:val="18"/>
                <w:szCs w:val="18"/>
              </w:rPr>
            </w:pPr>
            <w:r w:rsidRPr="00AC25BD">
              <w:rPr>
                <w:rFonts w:ascii="GHEA Grapalat" w:hAnsi="GHEA Grapalat"/>
                <w:sz w:val="18"/>
                <w:szCs w:val="18"/>
              </w:rPr>
              <w:t xml:space="preserve">Прозрачная полимерная пленка, способная скреплять скобы, размером не </w:t>
            </w:r>
            <w:r w:rsidRPr="00AC25BD">
              <w:rPr>
                <w:rFonts w:ascii="GHEA Grapalat" w:hAnsi="GHEA Grapalat"/>
                <w:sz w:val="18"/>
                <w:szCs w:val="18"/>
              </w:rPr>
              <w:lastRenderedPageBreak/>
              <w:t>менее 50 микрон для бумаги формата А4 (210х297 мм).</w:t>
            </w:r>
          </w:p>
        </w:tc>
        <w:tc>
          <w:tcPr>
            <w:tcW w:w="1085" w:type="dxa"/>
          </w:tcPr>
          <w:p w:rsidR="00F71528" w:rsidRPr="00AC25BD" w:rsidRDefault="00F71528" w:rsidP="0084454E">
            <w:pPr>
              <w:jc w:val="center"/>
              <w:rPr>
                <w:rFonts w:ascii="GHEA Grapalat" w:hAnsi="GHEA Grapalat" w:cs="Arial"/>
                <w:sz w:val="18"/>
                <w:szCs w:val="18"/>
              </w:rPr>
            </w:pPr>
            <w:r w:rsidRPr="00AC25BD">
              <w:rPr>
                <w:rFonts w:ascii="GHEA Grapalat" w:hAnsi="GHEA Grapalat" w:cs="Arial"/>
                <w:sz w:val="18"/>
                <w:szCs w:val="18"/>
              </w:rPr>
              <w:lastRenderedPageBreak/>
              <w:t>шт</w:t>
            </w:r>
          </w:p>
        </w:tc>
        <w:tc>
          <w:tcPr>
            <w:tcW w:w="1559" w:type="dxa"/>
          </w:tcPr>
          <w:p w:rsidR="00F71528" w:rsidRPr="00AC25BD" w:rsidRDefault="00F71528" w:rsidP="00CB32DB">
            <w:pPr>
              <w:widowControl w:val="0"/>
              <w:jc w:val="center"/>
              <w:rPr>
                <w:rFonts w:ascii="GHEA Grapalat" w:hAnsi="GHEA Grapalat"/>
                <w:sz w:val="16"/>
                <w:szCs w:val="16"/>
              </w:rPr>
            </w:pPr>
          </w:p>
        </w:tc>
        <w:tc>
          <w:tcPr>
            <w:tcW w:w="992" w:type="dxa"/>
          </w:tcPr>
          <w:p w:rsidR="00F71528" w:rsidRPr="00AC25BD" w:rsidRDefault="00F71528" w:rsidP="00CB32DB">
            <w:pPr>
              <w:widowControl w:val="0"/>
              <w:jc w:val="center"/>
              <w:rPr>
                <w:rFonts w:ascii="GHEA Grapalat" w:hAnsi="GHEA Grapalat"/>
                <w:sz w:val="16"/>
                <w:szCs w:val="16"/>
              </w:rPr>
            </w:pPr>
          </w:p>
        </w:tc>
        <w:tc>
          <w:tcPr>
            <w:tcW w:w="992" w:type="dxa"/>
            <w:gridSpan w:val="3"/>
          </w:tcPr>
          <w:p w:rsidR="00F71528" w:rsidRPr="00AC25BD" w:rsidRDefault="00F71528" w:rsidP="00CB32DB">
            <w:pPr>
              <w:widowControl w:val="0"/>
              <w:jc w:val="center"/>
              <w:rPr>
                <w:rFonts w:ascii="GHEA Grapalat" w:hAnsi="GHEA Grapalat"/>
                <w:sz w:val="16"/>
                <w:szCs w:val="16"/>
              </w:rPr>
            </w:pPr>
          </w:p>
        </w:tc>
        <w:tc>
          <w:tcPr>
            <w:tcW w:w="709" w:type="dxa"/>
            <w:vAlign w:val="center"/>
          </w:tcPr>
          <w:p w:rsidR="00F71528" w:rsidRPr="00AC25BD" w:rsidRDefault="00F71528" w:rsidP="00CB32DB">
            <w:pPr>
              <w:jc w:val="center"/>
              <w:rPr>
                <w:rFonts w:ascii="GHEA Grapalat" w:hAnsi="GHEA Grapalat" w:cs="Arial"/>
                <w:sz w:val="18"/>
                <w:szCs w:val="18"/>
                <w:lang w:val="hy-AM"/>
              </w:rPr>
            </w:pPr>
            <w:r w:rsidRPr="00AC25BD">
              <w:rPr>
                <w:rFonts w:ascii="GHEA Grapalat" w:hAnsi="GHEA Grapalat" w:cs="Arial"/>
                <w:sz w:val="18"/>
                <w:szCs w:val="18"/>
                <w:lang w:val="hy-AM"/>
              </w:rPr>
              <w:t>3000</w:t>
            </w:r>
          </w:p>
        </w:tc>
        <w:tc>
          <w:tcPr>
            <w:tcW w:w="1158" w:type="dxa"/>
          </w:tcPr>
          <w:p w:rsidR="00F71528" w:rsidRPr="00AC25BD" w:rsidRDefault="00F71528" w:rsidP="00CB32DB">
            <w:pPr>
              <w:widowControl w:val="0"/>
              <w:jc w:val="center"/>
              <w:rPr>
                <w:rFonts w:ascii="GHEA Grapalat" w:hAnsi="GHEA Grapalat"/>
                <w:sz w:val="16"/>
                <w:szCs w:val="16"/>
              </w:rPr>
            </w:pPr>
          </w:p>
        </w:tc>
        <w:tc>
          <w:tcPr>
            <w:tcW w:w="947" w:type="dxa"/>
          </w:tcPr>
          <w:p w:rsidR="00F71528" w:rsidRPr="00AC25BD" w:rsidRDefault="005A34B0" w:rsidP="00CB32DB">
            <w:pPr>
              <w:widowControl w:val="0"/>
              <w:jc w:val="center"/>
              <w:rPr>
                <w:rFonts w:ascii="GHEA Grapalat" w:hAnsi="GHEA Grapalat"/>
                <w:sz w:val="16"/>
                <w:szCs w:val="16"/>
              </w:rPr>
            </w:pPr>
            <w:r w:rsidRPr="00AC25BD">
              <w:rPr>
                <w:rFonts w:ascii="GHEA Grapalat" w:hAnsi="GHEA Grapalat"/>
                <w:sz w:val="16"/>
                <w:szCs w:val="16"/>
              </w:rPr>
              <w:t xml:space="preserve">В течение 30 календарных дней после вступления договора </w:t>
            </w:r>
            <w:r w:rsidRPr="00AC25BD">
              <w:rPr>
                <w:rFonts w:ascii="GHEA Grapalat" w:hAnsi="GHEA Grapalat"/>
                <w:sz w:val="16"/>
                <w:szCs w:val="16"/>
              </w:rPr>
              <w:lastRenderedPageBreak/>
              <w:t>в силу</w:t>
            </w:r>
          </w:p>
        </w:tc>
      </w:tr>
      <w:tr w:rsidR="00F71528" w:rsidRPr="00AC25BD" w:rsidTr="00011A99">
        <w:trPr>
          <w:jc w:val="center"/>
        </w:trPr>
        <w:tc>
          <w:tcPr>
            <w:tcW w:w="1242" w:type="dxa"/>
            <w:vAlign w:val="center"/>
          </w:tcPr>
          <w:p w:rsidR="00F71528" w:rsidRPr="00AC25BD" w:rsidRDefault="00F71528" w:rsidP="00CB32DB">
            <w:pPr>
              <w:jc w:val="center"/>
              <w:rPr>
                <w:rFonts w:ascii="GHEA Grapalat" w:hAnsi="GHEA Grapalat" w:cs="Arial"/>
                <w:sz w:val="18"/>
                <w:szCs w:val="18"/>
              </w:rPr>
            </w:pPr>
            <w:r w:rsidRPr="00AC25BD">
              <w:rPr>
                <w:rFonts w:ascii="GHEA Grapalat" w:hAnsi="GHEA Grapalat" w:cs="Arial"/>
                <w:sz w:val="18"/>
                <w:szCs w:val="18"/>
              </w:rPr>
              <w:lastRenderedPageBreak/>
              <w:t>26</w:t>
            </w:r>
          </w:p>
        </w:tc>
        <w:tc>
          <w:tcPr>
            <w:tcW w:w="2715" w:type="dxa"/>
            <w:vAlign w:val="center"/>
          </w:tcPr>
          <w:p w:rsidR="00F71528" w:rsidRPr="00AC25BD" w:rsidRDefault="00F71528" w:rsidP="00CB32DB">
            <w:pPr>
              <w:jc w:val="center"/>
              <w:rPr>
                <w:rFonts w:ascii="GHEA Grapalat" w:hAnsi="GHEA Grapalat" w:cs="Arial"/>
                <w:sz w:val="18"/>
                <w:szCs w:val="18"/>
              </w:rPr>
            </w:pPr>
            <w:r w:rsidRPr="00AC25BD">
              <w:rPr>
                <w:rFonts w:ascii="GHEA Grapalat" w:hAnsi="GHEA Grapalat" w:cs="Arial"/>
                <w:sz w:val="18"/>
                <w:szCs w:val="18"/>
              </w:rPr>
              <w:t>30197232/1</w:t>
            </w:r>
          </w:p>
        </w:tc>
        <w:tc>
          <w:tcPr>
            <w:tcW w:w="1559" w:type="dxa"/>
            <w:vAlign w:val="center"/>
          </w:tcPr>
          <w:p w:rsidR="00F71528" w:rsidRPr="00AC25BD" w:rsidRDefault="00F71528" w:rsidP="00CB32DB">
            <w:pPr>
              <w:jc w:val="center"/>
              <w:rPr>
                <w:rFonts w:ascii="GHEA Grapalat" w:hAnsi="GHEA Grapalat" w:cs="Arial"/>
                <w:sz w:val="18"/>
                <w:szCs w:val="18"/>
              </w:rPr>
            </w:pPr>
            <w:r w:rsidRPr="00AC25BD">
              <w:rPr>
                <w:rFonts w:ascii="GHEA Grapalat" w:hAnsi="GHEA Grapalat" w:cs="Arial"/>
                <w:sz w:val="18"/>
                <w:szCs w:val="18"/>
              </w:rPr>
              <w:t>папка, скоростная бумага</w:t>
            </w:r>
          </w:p>
        </w:tc>
        <w:tc>
          <w:tcPr>
            <w:tcW w:w="1925" w:type="dxa"/>
          </w:tcPr>
          <w:p w:rsidR="00F71528" w:rsidRPr="00AC25BD" w:rsidRDefault="00F71528" w:rsidP="00CB32DB">
            <w:pPr>
              <w:widowControl w:val="0"/>
              <w:jc w:val="center"/>
              <w:rPr>
                <w:rFonts w:ascii="GHEA Grapalat" w:hAnsi="GHEA Grapalat"/>
                <w:sz w:val="16"/>
                <w:szCs w:val="16"/>
              </w:rPr>
            </w:pPr>
          </w:p>
        </w:tc>
        <w:tc>
          <w:tcPr>
            <w:tcW w:w="1467" w:type="dxa"/>
            <w:vAlign w:val="center"/>
          </w:tcPr>
          <w:p w:rsidR="00F71528" w:rsidRPr="00AC25BD" w:rsidRDefault="00F71528" w:rsidP="00CB32DB">
            <w:pPr>
              <w:jc w:val="center"/>
              <w:rPr>
                <w:rFonts w:ascii="GHEA Grapalat" w:hAnsi="GHEA Grapalat" w:cs="Arial"/>
                <w:sz w:val="18"/>
                <w:szCs w:val="18"/>
              </w:rPr>
            </w:pPr>
            <w:r w:rsidRPr="00AC25BD">
              <w:rPr>
                <w:rFonts w:ascii="GHEA Grapalat" w:hAnsi="GHEA Grapalat"/>
                <w:sz w:val="18"/>
                <w:szCs w:val="18"/>
              </w:rPr>
              <w:t>Быстро выровненный картон, с металлическими застежками, для бумаги формата A4 (210x297) мм.</w:t>
            </w:r>
          </w:p>
        </w:tc>
        <w:tc>
          <w:tcPr>
            <w:tcW w:w="1085" w:type="dxa"/>
          </w:tcPr>
          <w:p w:rsidR="00F71528" w:rsidRPr="00AC25BD" w:rsidRDefault="00F71528" w:rsidP="0084454E">
            <w:pPr>
              <w:jc w:val="center"/>
              <w:rPr>
                <w:rFonts w:ascii="GHEA Grapalat" w:hAnsi="GHEA Grapalat" w:cs="Arial"/>
                <w:sz w:val="18"/>
                <w:szCs w:val="18"/>
              </w:rPr>
            </w:pPr>
            <w:r w:rsidRPr="00AC25BD">
              <w:rPr>
                <w:rFonts w:ascii="GHEA Grapalat" w:hAnsi="GHEA Grapalat" w:cs="Arial"/>
                <w:sz w:val="18"/>
                <w:szCs w:val="18"/>
              </w:rPr>
              <w:t>шт</w:t>
            </w:r>
          </w:p>
        </w:tc>
        <w:tc>
          <w:tcPr>
            <w:tcW w:w="1559" w:type="dxa"/>
          </w:tcPr>
          <w:p w:rsidR="00F71528" w:rsidRPr="00AC25BD" w:rsidRDefault="00F71528" w:rsidP="00CB32DB">
            <w:pPr>
              <w:widowControl w:val="0"/>
              <w:jc w:val="center"/>
              <w:rPr>
                <w:rFonts w:ascii="GHEA Grapalat" w:hAnsi="GHEA Grapalat"/>
                <w:sz w:val="16"/>
                <w:szCs w:val="16"/>
              </w:rPr>
            </w:pPr>
          </w:p>
        </w:tc>
        <w:tc>
          <w:tcPr>
            <w:tcW w:w="992" w:type="dxa"/>
          </w:tcPr>
          <w:p w:rsidR="00F71528" w:rsidRPr="00AC25BD" w:rsidRDefault="00F71528" w:rsidP="00CB32DB">
            <w:pPr>
              <w:widowControl w:val="0"/>
              <w:jc w:val="center"/>
              <w:rPr>
                <w:rFonts w:ascii="GHEA Grapalat" w:hAnsi="GHEA Grapalat"/>
                <w:sz w:val="16"/>
                <w:szCs w:val="16"/>
              </w:rPr>
            </w:pPr>
          </w:p>
        </w:tc>
        <w:tc>
          <w:tcPr>
            <w:tcW w:w="992" w:type="dxa"/>
            <w:gridSpan w:val="3"/>
          </w:tcPr>
          <w:p w:rsidR="00F71528" w:rsidRPr="00AC25BD" w:rsidRDefault="00F71528" w:rsidP="00CB32DB">
            <w:pPr>
              <w:widowControl w:val="0"/>
              <w:jc w:val="center"/>
              <w:rPr>
                <w:rFonts w:ascii="GHEA Grapalat" w:hAnsi="GHEA Grapalat"/>
                <w:sz w:val="16"/>
                <w:szCs w:val="16"/>
              </w:rPr>
            </w:pPr>
          </w:p>
        </w:tc>
        <w:tc>
          <w:tcPr>
            <w:tcW w:w="709" w:type="dxa"/>
            <w:vAlign w:val="center"/>
          </w:tcPr>
          <w:p w:rsidR="00F71528" w:rsidRPr="00AC25BD" w:rsidRDefault="00F71528" w:rsidP="00CB32DB">
            <w:pPr>
              <w:jc w:val="center"/>
              <w:rPr>
                <w:rFonts w:ascii="GHEA Grapalat" w:hAnsi="GHEA Grapalat" w:cs="Arial"/>
                <w:sz w:val="18"/>
                <w:szCs w:val="18"/>
                <w:lang w:val="hy-AM"/>
              </w:rPr>
            </w:pPr>
            <w:r w:rsidRPr="00AC25BD">
              <w:rPr>
                <w:rFonts w:ascii="GHEA Grapalat" w:hAnsi="GHEA Grapalat" w:cs="Arial"/>
                <w:sz w:val="18"/>
                <w:szCs w:val="18"/>
                <w:lang w:val="hy-AM"/>
              </w:rPr>
              <w:t>50</w:t>
            </w:r>
          </w:p>
        </w:tc>
        <w:tc>
          <w:tcPr>
            <w:tcW w:w="1158" w:type="dxa"/>
          </w:tcPr>
          <w:p w:rsidR="00F71528" w:rsidRPr="00AC25BD" w:rsidRDefault="00F71528" w:rsidP="00CB32DB">
            <w:pPr>
              <w:widowControl w:val="0"/>
              <w:jc w:val="center"/>
              <w:rPr>
                <w:rFonts w:ascii="GHEA Grapalat" w:hAnsi="GHEA Grapalat"/>
                <w:sz w:val="16"/>
                <w:szCs w:val="16"/>
              </w:rPr>
            </w:pPr>
          </w:p>
        </w:tc>
        <w:tc>
          <w:tcPr>
            <w:tcW w:w="947" w:type="dxa"/>
          </w:tcPr>
          <w:p w:rsidR="00F71528" w:rsidRPr="00AC25BD" w:rsidRDefault="005A34B0" w:rsidP="00CB32DB">
            <w:pPr>
              <w:widowControl w:val="0"/>
              <w:jc w:val="center"/>
              <w:rPr>
                <w:rFonts w:ascii="GHEA Grapalat" w:hAnsi="GHEA Grapalat"/>
                <w:sz w:val="16"/>
                <w:szCs w:val="16"/>
              </w:rPr>
            </w:pPr>
            <w:r w:rsidRPr="00AC25BD">
              <w:rPr>
                <w:rFonts w:ascii="GHEA Grapalat" w:hAnsi="GHEA Grapalat"/>
                <w:sz w:val="16"/>
                <w:szCs w:val="16"/>
              </w:rPr>
              <w:t>В течение 30 календарных дней после вступления договора в силу</w:t>
            </w:r>
          </w:p>
        </w:tc>
      </w:tr>
      <w:tr w:rsidR="00F71528" w:rsidRPr="00AC25BD" w:rsidTr="007933C4">
        <w:trPr>
          <w:jc w:val="center"/>
        </w:trPr>
        <w:tc>
          <w:tcPr>
            <w:tcW w:w="1242" w:type="dxa"/>
            <w:vAlign w:val="center"/>
          </w:tcPr>
          <w:p w:rsidR="00F71528" w:rsidRPr="00AC25BD" w:rsidRDefault="00F71528" w:rsidP="00CB32DB">
            <w:pPr>
              <w:jc w:val="center"/>
              <w:rPr>
                <w:rFonts w:ascii="GHEA Grapalat" w:hAnsi="GHEA Grapalat" w:cs="Arial"/>
                <w:sz w:val="18"/>
                <w:szCs w:val="18"/>
              </w:rPr>
            </w:pPr>
            <w:r w:rsidRPr="00AC25BD">
              <w:rPr>
                <w:rFonts w:ascii="GHEA Grapalat" w:hAnsi="GHEA Grapalat" w:cs="Arial"/>
                <w:sz w:val="18"/>
                <w:szCs w:val="18"/>
              </w:rPr>
              <w:t>27</w:t>
            </w:r>
          </w:p>
        </w:tc>
        <w:tc>
          <w:tcPr>
            <w:tcW w:w="2715" w:type="dxa"/>
            <w:vAlign w:val="center"/>
          </w:tcPr>
          <w:p w:rsidR="00F71528" w:rsidRPr="00AC25BD" w:rsidRDefault="00F71528" w:rsidP="00CB32DB">
            <w:pPr>
              <w:jc w:val="center"/>
              <w:rPr>
                <w:rFonts w:ascii="GHEA Grapalat" w:hAnsi="GHEA Grapalat" w:cs="Arial"/>
                <w:sz w:val="18"/>
                <w:szCs w:val="18"/>
              </w:rPr>
            </w:pPr>
            <w:r w:rsidRPr="00AC25BD">
              <w:rPr>
                <w:rFonts w:ascii="GHEA Grapalat" w:hAnsi="GHEA Grapalat" w:cs="Arial"/>
                <w:sz w:val="18"/>
                <w:szCs w:val="18"/>
                <w:lang w:val="hy-AM"/>
              </w:rPr>
              <w:t>30197233/1</w:t>
            </w:r>
          </w:p>
        </w:tc>
        <w:tc>
          <w:tcPr>
            <w:tcW w:w="1559" w:type="dxa"/>
            <w:vAlign w:val="center"/>
          </w:tcPr>
          <w:p w:rsidR="00F71528" w:rsidRPr="00AC25BD" w:rsidRDefault="00F71528" w:rsidP="00CB32DB">
            <w:pPr>
              <w:jc w:val="center"/>
              <w:rPr>
                <w:rFonts w:ascii="GHEA Grapalat" w:hAnsi="GHEA Grapalat" w:cs="Arial"/>
                <w:sz w:val="18"/>
                <w:szCs w:val="18"/>
              </w:rPr>
            </w:pPr>
            <w:r w:rsidRPr="00AC25BD">
              <w:rPr>
                <w:rFonts w:ascii="GHEA Grapalat" w:hAnsi="GHEA Grapalat" w:cs="Arial"/>
                <w:sz w:val="18"/>
                <w:szCs w:val="18"/>
              </w:rPr>
              <w:t>папка, бумага с нитками</w:t>
            </w:r>
          </w:p>
        </w:tc>
        <w:tc>
          <w:tcPr>
            <w:tcW w:w="1925" w:type="dxa"/>
          </w:tcPr>
          <w:p w:rsidR="00F71528" w:rsidRPr="00AC25BD" w:rsidRDefault="00F71528" w:rsidP="00CB32DB">
            <w:pPr>
              <w:widowControl w:val="0"/>
              <w:jc w:val="center"/>
              <w:rPr>
                <w:rFonts w:ascii="GHEA Grapalat" w:hAnsi="GHEA Grapalat"/>
                <w:sz w:val="16"/>
                <w:szCs w:val="16"/>
              </w:rPr>
            </w:pPr>
          </w:p>
        </w:tc>
        <w:tc>
          <w:tcPr>
            <w:tcW w:w="1467" w:type="dxa"/>
            <w:vAlign w:val="center"/>
          </w:tcPr>
          <w:p w:rsidR="00F71528" w:rsidRPr="00AC25BD" w:rsidRDefault="00F71528" w:rsidP="00CB32DB">
            <w:pPr>
              <w:jc w:val="center"/>
              <w:rPr>
                <w:rFonts w:ascii="GHEA Grapalat" w:hAnsi="GHEA Grapalat"/>
                <w:sz w:val="18"/>
                <w:szCs w:val="18"/>
              </w:rPr>
            </w:pPr>
            <w:r w:rsidRPr="00AC25BD">
              <w:rPr>
                <w:rFonts w:ascii="GHEA Grapalat" w:hAnsi="GHEA Grapalat"/>
                <w:sz w:val="18"/>
                <w:szCs w:val="18"/>
              </w:rPr>
              <w:t>Для длительного хранения с картонной обложкой, тип B, плотностью картона с резьбой A4: 1,15 г / см3, толщиной 0,3-1,5 мм.</w:t>
            </w:r>
          </w:p>
        </w:tc>
        <w:tc>
          <w:tcPr>
            <w:tcW w:w="1085" w:type="dxa"/>
          </w:tcPr>
          <w:p w:rsidR="00F71528" w:rsidRPr="00AC25BD" w:rsidRDefault="00F71528" w:rsidP="0084454E">
            <w:pPr>
              <w:jc w:val="center"/>
              <w:rPr>
                <w:rFonts w:ascii="GHEA Grapalat" w:hAnsi="GHEA Grapalat" w:cs="Arial"/>
                <w:sz w:val="18"/>
                <w:szCs w:val="18"/>
              </w:rPr>
            </w:pPr>
            <w:r w:rsidRPr="00AC25BD">
              <w:rPr>
                <w:rFonts w:ascii="GHEA Grapalat" w:hAnsi="GHEA Grapalat" w:cs="Arial"/>
                <w:sz w:val="18"/>
                <w:szCs w:val="18"/>
              </w:rPr>
              <w:t>шт</w:t>
            </w:r>
          </w:p>
        </w:tc>
        <w:tc>
          <w:tcPr>
            <w:tcW w:w="1559" w:type="dxa"/>
          </w:tcPr>
          <w:p w:rsidR="00F71528" w:rsidRPr="00AC25BD" w:rsidRDefault="00F71528" w:rsidP="00CB32DB">
            <w:pPr>
              <w:widowControl w:val="0"/>
              <w:jc w:val="center"/>
              <w:rPr>
                <w:rFonts w:ascii="GHEA Grapalat" w:hAnsi="GHEA Grapalat"/>
                <w:sz w:val="16"/>
                <w:szCs w:val="16"/>
              </w:rPr>
            </w:pPr>
          </w:p>
        </w:tc>
        <w:tc>
          <w:tcPr>
            <w:tcW w:w="992" w:type="dxa"/>
          </w:tcPr>
          <w:p w:rsidR="00F71528" w:rsidRPr="00AC25BD" w:rsidRDefault="00F71528" w:rsidP="00CB32DB">
            <w:pPr>
              <w:widowControl w:val="0"/>
              <w:jc w:val="center"/>
              <w:rPr>
                <w:rFonts w:ascii="GHEA Grapalat" w:hAnsi="GHEA Grapalat"/>
                <w:sz w:val="16"/>
                <w:szCs w:val="16"/>
              </w:rPr>
            </w:pPr>
          </w:p>
        </w:tc>
        <w:tc>
          <w:tcPr>
            <w:tcW w:w="992" w:type="dxa"/>
            <w:gridSpan w:val="3"/>
          </w:tcPr>
          <w:p w:rsidR="00F71528" w:rsidRPr="00AC25BD" w:rsidRDefault="00F71528" w:rsidP="00CB32DB">
            <w:pPr>
              <w:widowControl w:val="0"/>
              <w:jc w:val="center"/>
              <w:rPr>
                <w:rFonts w:ascii="GHEA Grapalat" w:hAnsi="GHEA Grapalat"/>
                <w:sz w:val="16"/>
                <w:szCs w:val="16"/>
              </w:rPr>
            </w:pPr>
          </w:p>
        </w:tc>
        <w:tc>
          <w:tcPr>
            <w:tcW w:w="709" w:type="dxa"/>
            <w:vAlign w:val="center"/>
          </w:tcPr>
          <w:p w:rsidR="00F71528" w:rsidRPr="00AC25BD" w:rsidRDefault="00F71528" w:rsidP="00CB32DB">
            <w:pPr>
              <w:jc w:val="center"/>
              <w:rPr>
                <w:rFonts w:ascii="GHEA Grapalat" w:hAnsi="GHEA Grapalat" w:cs="Arial"/>
                <w:sz w:val="18"/>
                <w:szCs w:val="18"/>
                <w:lang w:val="hy-AM"/>
              </w:rPr>
            </w:pPr>
            <w:r w:rsidRPr="00AC25BD">
              <w:rPr>
                <w:rFonts w:ascii="GHEA Grapalat" w:hAnsi="GHEA Grapalat" w:cs="Arial"/>
                <w:sz w:val="18"/>
                <w:szCs w:val="18"/>
                <w:lang w:val="hy-AM"/>
              </w:rPr>
              <w:t>50</w:t>
            </w:r>
          </w:p>
        </w:tc>
        <w:tc>
          <w:tcPr>
            <w:tcW w:w="1158" w:type="dxa"/>
          </w:tcPr>
          <w:p w:rsidR="00F71528" w:rsidRPr="00AC25BD" w:rsidRDefault="00F71528" w:rsidP="00CB32DB">
            <w:pPr>
              <w:widowControl w:val="0"/>
              <w:jc w:val="center"/>
              <w:rPr>
                <w:rFonts w:ascii="GHEA Grapalat" w:hAnsi="GHEA Grapalat"/>
                <w:sz w:val="16"/>
                <w:szCs w:val="16"/>
              </w:rPr>
            </w:pPr>
          </w:p>
        </w:tc>
        <w:tc>
          <w:tcPr>
            <w:tcW w:w="947" w:type="dxa"/>
          </w:tcPr>
          <w:p w:rsidR="00F71528" w:rsidRPr="00AC25BD" w:rsidRDefault="005A34B0" w:rsidP="00CB32DB">
            <w:pPr>
              <w:widowControl w:val="0"/>
              <w:jc w:val="center"/>
              <w:rPr>
                <w:rFonts w:ascii="GHEA Grapalat" w:hAnsi="GHEA Grapalat"/>
                <w:sz w:val="16"/>
                <w:szCs w:val="16"/>
              </w:rPr>
            </w:pPr>
            <w:r w:rsidRPr="00AC25BD">
              <w:rPr>
                <w:rFonts w:ascii="GHEA Grapalat" w:hAnsi="GHEA Grapalat"/>
                <w:sz w:val="16"/>
                <w:szCs w:val="16"/>
              </w:rPr>
              <w:t>В течение 30 календарных дней после вступления договора в силу</w:t>
            </w:r>
          </w:p>
        </w:tc>
      </w:tr>
      <w:tr w:rsidR="00F71528" w:rsidRPr="00AC25BD" w:rsidTr="00CE6B31">
        <w:trPr>
          <w:jc w:val="center"/>
        </w:trPr>
        <w:tc>
          <w:tcPr>
            <w:tcW w:w="1242" w:type="dxa"/>
            <w:vAlign w:val="center"/>
          </w:tcPr>
          <w:p w:rsidR="00F71528" w:rsidRPr="00AC25BD" w:rsidRDefault="00F71528" w:rsidP="00CB32DB">
            <w:pPr>
              <w:jc w:val="center"/>
              <w:rPr>
                <w:rFonts w:ascii="GHEA Grapalat" w:hAnsi="GHEA Grapalat" w:cs="Arial"/>
                <w:sz w:val="18"/>
                <w:szCs w:val="18"/>
              </w:rPr>
            </w:pPr>
            <w:r w:rsidRPr="00AC25BD">
              <w:rPr>
                <w:rFonts w:ascii="GHEA Grapalat" w:hAnsi="GHEA Grapalat" w:cs="Arial"/>
                <w:sz w:val="18"/>
                <w:szCs w:val="18"/>
              </w:rPr>
              <w:t>28</w:t>
            </w:r>
          </w:p>
        </w:tc>
        <w:tc>
          <w:tcPr>
            <w:tcW w:w="2715" w:type="dxa"/>
            <w:vAlign w:val="center"/>
          </w:tcPr>
          <w:p w:rsidR="00F71528" w:rsidRPr="00AC25BD" w:rsidRDefault="00F71528" w:rsidP="00CB32DB">
            <w:pPr>
              <w:jc w:val="center"/>
              <w:rPr>
                <w:rFonts w:ascii="GHEA Grapalat" w:hAnsi="GHEA Grapalat" w:cs="Arial"/>
                <w:sz w:val="18"/>
                <w:szCs w:val="18"/>
              </w:rPr>
            </w:pPr>
            <w:r w:rsidRPr="00AC25BD">
              <w:rPr>
                <w:rFonts w:ascii="GHEA Grapalat" w:hAnsi="GHEA Grapalat" w:cs="Arial"/>
                <w:sz w:val="18"/>
                <w:szCs w:val="18"/>
              </w:rPr>
              <w:t>30197234/1</w:t>
            </w:r>
          </w:p>
        </w:tc>
        <w:tc>
          <w:tcPr>
            <w:tcW w:w="1559" w:type="dxa"/>
            <w:vAlign w:val="center"/>
          </w:tcPr>
          <w:p w:rsidR="00F71528" w:rsidRPr="00AC25BD" w:rsidRDefault="00F71528" w:rsidP="00CB32DB">
            <w:pPr>
              <w:jc w:val="center"/>
              <w:rPr>
                <w:rFonts w:ascii="GHEA Grapalat" w:hAnsi="GHEA Grapalat" w:cs="Arial"/>
                <w:sz w:val="18"/>
                <w:szCs w:val="18"/>
              </w:rPr>
            </w:pPr>
            <w:r w:rsidRPr="00AC25BD">
              <w:rPr>
                <w:rFonts w:ascii="GHEA Grapalat" w:hAnsi="GHEA Grapalat" w:cs="Arial"/>
                <w:sz w:val="18"/>
                <w:szCs w:val="18"/>
              </w:rPr>
              <w:t>папка с твердой обложкой</w:t>
            </w:r>
          </w:p>
        </w:tc>
        <w:tc>
          <w:tcPr>
            <w:tcW w:w="1925" w:type="dxa"/>
          </w:tcPr>
          <w:p w:rsidR="00F71528" w:rsidRPr="00AC25BD" w:rsidRDefault="00F71528" w:rsidP="00CB32DB">
            <w:pPr>
              <w:widowControl w:val="0"/>
              <w:jc w:val="center"/>
              <w:rPr>
                <w:rFonts w:ascii="GHEA Grapalat" w:hAnsi="GHEA Grapalat"/>
                <w:sz w:val="16"/>
                <w:szCs w:val="16"/>
              </w:rPr>
            </w:pPr>
          </w:p>
        </w:tc>
        <w:tc>
          <w:tcPr>
            <w:tcW w:w="1467" w:type="dxa"/>
            <w:vAlign w:val="center"/>
          </w:tcPr>
          <w:p w:rsidR="00F71528" w:rsidRPr="00AC25BD" w:rsidRDefault="00F71528" w:rsidP="00CB32DB">
            <w:pPr>
              <w:jc w:val="center"/>
              <w:rPr>
                <w:rFonts w:ascii="GHEA Grapalat" w:hAnsi="GHEA Grapalat" w:cs="Arial"/>
                <w:sz w:val="18"/>
                <w:szCs w:val="18"/>
              </w:rPr>
            </w:pPr>
            <w:r w:rsidRPr="00AC25BD">
              <w:rPr>
                <w:rFonts w:ascii="GHEA Grapalat" w:hAnsi="GHEA Grapalat"/>
                <w:sz w:val="18"/>
                <w:szCs w:val="18"/>
              </w:rPr>
              <w:t>Папка с твердой картонной крышкой, подходящая по размеру, с металлической застежкой, / 8см / А4.</w:t>
            </w:r>
          </w:p>
        </w:tc>
        <w:tc>
          <w:tcPr>
            <w:tcW w:w="1085" w:type="dxa"/>
          </w:tcPr>
          <w:p w:rsidR="00F71528" w:rsidRPr="00AC25BD" w:rsidRDefault="00F71528" w:rsidP="0084454E">
            <w:pPr>
              <w:jc w:val="center"/>
              <w:rPr>
                <w:rFonts w:ascii="GHEA Grapalat" w:hAnsi="GHEA Grapalat" w:cs="Arial"/>
                <w:sz w:val="18"/>
                <w:szCs w:val="18"/>
              </w:rPr>
            </w:pPr>
            <w:r w:rsidRPr="00AC25BD">
              <w:rPr>
                <w:rFonts w:ascii="GHEA Grapalat" w:hAnsi="GHEA Grapalat" w:cs="Arial"/>
                <w:sz w:val="18"/>
                <w:szCs w:val="18"/>
              </w:rPr>
              <w:t>шт</w:t>
            </w:r>
          </w:p>
        </w:tc>
        <w:tc>
          <w:tcPr>
            <w:tcW w:w="1559" w:type="dxa"/>
          </w:tcPr>
          <w:p w:rsidR="00F71528" w:rsidRPr="00AC25BD" w:rsidRDefault="00F71528" w:rsidP="00CB32DB">
            <w:pPr>
              <w:widowControl w:val="0"/>
              <w:jc w:val="center"/>
              <w:rPr>
                <w:rFonts w:ascii="GHEA Grapalat" w:hAnsi="GHEA Grapalat"/>
                <w:sz w:val="16"/>
                <w:szCs w:val="16"/>
              </w:rPr>
            </w:pPr>
          </w:p>
        </w:tc>
        <w:tc>
          <w:tcPr>
            <w:tcW w:w="992" w:type="dxa"/>
          </w:tcPr>
          <w:p w:rsidR="00F71528" w:rsidRPr="00AC25BD" w:rsidRDefault="00F71528" w:rsidP="00CB32DB">
            <w:pPr>
              <w:widowControl w:val="0"/>
              <w:jc w:val="center"/>
              <w:rPr>
                <w:rFonts w:ascii="GHEA Grapalat" w:hAnsi="GHEA Grapalat"/>
                <w:sz w:val="16"/>
                <w:szCs w:val="16"/>
              </w:rPr>
            </w:pPr>
          </w:p>
        </w:tc>
        <w:tc>
          <w:tcPr>
            <w:tcW w:w="992" w:type="dxa"/>
            <w:gridSpan w:val="3"/>
          </w:tcPr>
          <w:p w:rsidR="00F71528" w:rsidRPr="00AC25BD" w:rsidRDefault="00F71528" w:rsidP="00CB32DB">
            <w:pPr>
              <w:widowControl w:val="0"/>
              <w:jc w:val="center"/>
              <w:rPr>
                <w:rFonts w:ascii="GHEA Grapalat" w:hAnsi="GHEA Grapalat"/>
                <w:sz w:val="16"/>
                <w:szCs w:val="16"/>
              </w:rPr>
            </w:pPr>
          </w:p>
        </w:tc>
        <w:tc>
          <w:tcPr>
            <w:tcW w:w="709" w:type="dxa"/>
            <w:vAlign w:val="center"/>
          </w:tcPr>
          <w:p w:rsidR="00F71528" w:rsidRPr="00AC25BD" w:rsidRDefault="00F71528" w:rsidP="00CB32DB">
            <w:pPr>
              <w:jc w:val="center"/>
              <w:rPr>
                <w:rFonts w:ascii="GHEA Grapalat" w:hAnsi="GHEA Grapalat" w:cs="Arial"/>
                <w:sz w:val="18"/>
                <w:szCs w:val="18"/>
                <w:lang w:val="hy-AM"/>
              </w:rPr>
            </w:pPr>
            <w:r w:rsidRPr="00AC25BD">
              <w:rPr>
                <w:rFonts w:ascii="GHEA Grapalat" w:hAnsi="GHEA Grapalat" w:cs="Arial"/>
                <w:sz w:val="18"/>
                <w:szCs w:val="18"/>
                <w:lang w:val="hy-AM"/>
              </w:rPr>
              <w:t>40</w:t>
            </w:r>
          </w:p>
        </w:tc>
        <w:tc>
          <w:tcPr>
            <w:tcW w:w="1158" w:type="dxa"/>
          </w:tcPr>
          <w:p w:rsidR="00F71528" w:rsidRPr="00AC25BD" w:rsidRDefault="00F71528" w:rsidP="00CB32DB">
            <w:pPr>
              <w:widowControl w:val="0"/>
              <w:jc w:val="center"/>
              <w:rPr>
                <w:rFonts w:ascii="GHEA Grapalat" w:hAnsi="GHEA Grapalat"/>
                <w:sz w:val="16"/>
                <w:szCs w:val="16"/>
              </w:rPr>
            </w:pPr>
          </w:p>
        </w:tc>
        <w:tc>
          <w:tcPr>
            <w:tcW w:w="947" w:type="dxa"/>
          </w:tcPr>
          <w:p w:rsidR="00F71528" w:rsidRPr="00AC25BD" w:rsidRDefault="005A34B0" w:rsidP="00CB32DB">
            <w:pPr>
              <w:widowControl w:val="0"/>
              <w:jc w:val="center"/>
              <w:rPr>
                <w:rFonts w:ascii="GHEA Grapalat" w:hAnsi="GHEA Grapalat"/>
                <w:sz w:val="16"/>
                <w:szCs w:val="16"/>
              </w:rPr>
            </w:pPr>
            <w:r w:rsidRPr="00AC25BD">
              <w:rPr>
                <w:rFonts w:ascii="GHEA Grapalat" w:hAnsi="GHEA Grapalat"/>
                <w:sz w:val="16"/>
                <w:szCs w:val="16"/>
              </w:rPr>
              <w:t>В течение 30 календарных дней после вступления договора в силу</w:t>
            </w:r>
          </w:p>
        </w:tc>
      </w:tr>
      <w:tr w:rsidR="00F71528" w:rsidRPr="00AC25BD" w:rsidTr="00E40B31">
        <w:trPr>
          <w:jc w:val="center"/>
        </w:trPr>
        <w:tc>
          <w:tcPr>
            <w:tcW w:w="1242" w:type="dxa"/>
            <w:vAlign w:val="center"/>
          </w:tcPr>
          <w:p w:rsidR="00F71528" w:rsidRPr="00AC25BD" w:rsidRDefault="00F71528" w:rsidP="00CB32DB">
            <w:pPr>
              <w:jc w:val="center"/>
              <w:rPr>
                <w:rFonts w:ascii="GHEA Grapalat" w:hAnsi="GHEA Grapalat" w:cs="Arial"/>
                <w:sz w:val="18"/>
                <w:szCs w:val="18"/>
              </w:rPr>
            </w:pPr>
            <w:r w:rsidRPr="00AC25BD">
              <w:rPr>
                <w:rFonts w:ascii="GHEA Grapalat" w:hAnsi="GHEA Grapalat" w:cs="Arial"/>
                <w:sz w:val="18"/>
                <w:szCs w:val="18"/>
              </w:rPr>
              <w:t>29</w:t>
            </w:r>
          </w:p>
        </w:tc>
        <w:tc>
          <w:tcPr>
            <w:tcW w:w="2715" w:type="dxa"/>
            <w:vAlign w:val="center"/>
          </w:tcPr>
          <w:p w:rsidR="00F71528" w:rsidRPr="00AC25BD" w:rsidRDefault="00F71528" w:rsidP="00CB32DB">
            <w:pPr>
              <w:jc w:val="center"/>
              <w:rPr>
                <w:rFonts w:ascii="GHEA Grapalat" w:hAnsi="GHEA Grapalat" w:cs="Arial"/>
                <w:sz w:val="18"/>
                <w:szCs w:val="18"/>
              </w:rPr>
            </w:pPr>
            <w:r w:rsidRPr="00AC25BD">
              <w:rPr>
                <w:rFonts w:ascii="GHEA Grapalat" w:hAnsi="GHEA Grapalat" w:cs="Arial"/>
                <w:sz w:val="18"/>
                <w:szCs w:val="18"/>
              </w:rPr>
              <w:t>30197234/2</w:t>
            </w:r>
          </w:p>
        </w:tc>
        <w:tc>
          <w:tcPr>
            <w:tcW w:w="1559" w:type="dxa"/>
            <w:vAlign w:val="center"/>
          </w:tcPr>
          <w:p w:rsidR="00F71528" w:rsidRPr="00AC25BD" w:rsidRDefault="00F71528" w:rsidP="00CB32DB">
            <w:pPr>
              <w:jc w:val="center"/>
              <w:rPr>
                <w:rFonts w:ascii="GHEA Grapalat" w:hAnsi="GHEA Grapalat" w:cs="Arial"/>
                <w:sz w:val="18"/>
                <w:szCs w:val="18"/>
              </w:rPr>
            </w:pPr>
            <w:r w:rsidRPr="00AC25BD">
              <w:rPr>
                <w:rFonts w:ascii="GHEA Grapalat" w:hAnsi="GHEA Grapalat" w:cs="Arial"/>
                <w:sz w:val="18"/>
                <w:szCs w:val="18"/>
              </w:rPr>
              <w:t>папка с твердой обложкой</w:t>
            </w:r>
          </w:p>
        </w:tc>
        <w:tc>
          <w:tcPr>
            <w:tcW w:w="1925" w:type="dxa"/>
          </w:tcPr>
          <w:p w:rsidR="00F71528" w:rsidRPr="00AC25BD" w:rsidRDefault="00F71528" w:rsidP="00CB32DB">
            <w:pPr>
              <w:widowControl w:val="0"/>
              <w:jc w:val="center"/>
              <w:rPr>
                <w:rFonts w:ascii="GHEA Grapalat" w:hAnsi="GHEA Grapalat"/>
                <w:sz w:val="16"/>
                <w:szCs w:val="16"/>
              </w:rPr>
            </w:pPr>
          </w:p>
        </w:tc>
        <w:tc>
          <w:tcPr>
            <w:tcW w:w="1467" w:type="dxa"/>
            <w:vAlign w:val="center"/>
          </w:tcPr>
          <w:p w:rsidR="00F71528" w:rsidRPr="00AC25BD" w:rsidRDefault="00F71528" w:rsidP="00CB32DB">
            <w:pPr>
              <w:jc w:val="center"/>
              <w:rPr>
                <w:rFonts w:ascii="GHEA Grapalat" w:hAnsi="GHEA Grapalat" w:cs="Arial"/>
                <w:sz w:val="18"/>
                <w:szCs w:val="18"/>
              </w:rPr>
            </w:pPr>
            <w:r w:rsidRPr="00AC25BD">
              <w:rPr>
                <w:rFonts w:ascii="GHEA Grapalat" w:hAnsi="GHEA Grapalat"/>
                <w:sz w:val="18"/>
                <w:szCs w:val="18"/>
              </w:rPr>
              <w:t xml:space="preserve">Папка с твердой картонной </w:t>
            </w:r>
            <w:r w:rsidRPr="00AC25BD">
              <w:rPr>
                <w:rFonts w:ascii="GHEA Grapalat" w:hAnsi="GHEA Grapalat"/>
                <w:sz w:val="18"/>
                <w:szCs w:val="18"/>
              </w:rPr>
              <w:lastRenderedPageBreak/>
              <w:t>крышкой, подходящая по размеру, с металлической застежкой, / 4см / А4.</w:t>
            </w:r>
          </w:p>
        </w:tc>
        <w:tc>
          <w:tcPr>
            <w:tcW w:w="1085" w:type="dxa"/>
          </w:tcPr>
          <w:p w:rsidR="00F71528" w:rsidRPr="00AC25BD" w:rsidRDefault="00F71528" w:rsidP="0084454E">
            <w:pPr>
              <w:jc w:val="center"/>
              <w:rPr>
                <w:rFonts w:ascii="GHEA Grapalat" w:hAnsi="GHEA Grapalat" w:cs="Arial"/>
                <w:sz w:val="18"/>
                <w:szCs w:val="18"/>
              </w:rPr>
            </w:pPr>
            <w:r w:rsidRPr="00AC25BD">
              <w:rPr>
                <w:rFonts w:ascii="GHEA Grapalat" w:hAnsi="GHEA Grapalat" w:cs="Arial"/>
                <w:sz w:val="18"/>
                <w:szCs w:val="18"/>
              </w:rPr>
              <w:lastRenderedPageBreak/>
              <w:t>шт</w:t>
            </w:r>
          </w:p>
        </w:tc>
        <w:tc>
          <w:tcPr>
            <w:tcW w:w="1559" w:type="dxa"/>
          </w:tcPr>
          <w:p w:rsidR="00F71528" w:rsidRPr="00AC25BD" w:rsidRDefault="00F71528" w:rsidP="00CB32DB">
            <w:pPr>
              <w:widowControl w:val="0"/>
              <w:jc w:val="center"/>
              <w:rPr>
                <w:rFonts w:ascii="GHEA Grapalat" w:hAnsi="GHEA Grapalat"/>
                <w:sz w:val="16"/>
                <w:szCs w:val="16"/>
              </w:rPr>
            </w:pPr>
          </w:p>
        </w:tc>
        <w:tc>
          <w:tcPr>
            <w:tcW w:w="992" w:type="dxa"/>
          </w:tcPr>
          <w:p w:rsidR="00F71528" w:rsidRPr="00AC25BD" w:rsidRDefault="00F71528" w:rsidP="00CB32DB">
            <w:pPr>
              <w:widowControl w:val="0"/>
              <w:jc w:val="center"/>
              <w:rPr>
                <w:rFonts w:ascii="GHEA Grapalat" w:hAnsi="GHEA Grapalat"/>
                <w:sz w:val="16"/>
                <w:szCs w:val="16"/>
              </w:rPr>
            </w:pPr>
          </w:p>
        </w:tc>
        <w:tc>
          <w:tcPr>
            <w:tcW w:w="992" w:type="dxa"/>
            <w:gridSpan w:val="3"/>
          </w:tcPr>
          <w:p w:rsidR="00F71528" w:rsidRPr="00AC25BD" w:rsidRDefault="00F71528" w:rsidP="00CB32DB">
            <w:pPr>
              <w:widowControl w:val="0"/>
              <w:jc w:val="center"/>
              <w:rPr>
                <w:rFonts w:ascii="GHEA Grapalat" w:hAnsi="GHEA Grapalat"/>
                <w:sz w:val="16"/>
                <w:szCs w:val="16"/>
              </w:rPr>
            </w:pPr>
          </w:p>
        </w:tc>
        <w:tc>
          <w:tcPr>
            <w:tcW w:w="709" w:type="dxa"/>
            <w:vAlign w:val="center"/>
          </w:tcPr>
          <w:p w:rsidR="00F71528" w:rsidRPr="00AC25BD" w:rsidRDefault="00F71528" w:rsidP="00CB32DB">
            <w:pPr>
              <w:jc w:val="center"/>
              <w:rPr>
                <w:rFonts w:ascii="GHEA Grapalat" w:hAnsi="GHEA Grapalat" w:cs="Arial"/>
                <w:sz w:val="18"/>
                <w:szCs w:val="18"/>
                <w:lang w:val="hy-AM"/>
              </w:rPr>
            </w:pPr>
            <w:r w:rsidRPr="00AC25BD">
              <w:rPr>
                <w:rFonts w:ascii="GHEA Grapalat" w:hAnsi="GHEA Grapalat" w:cs="Arial"/>
                <w:sz w:val="18"/>
                <w:szCs w:val="18"/>
                <w:lang w:val="hy-AM"/>
              </w:rPr>
              <w:t>30</w:t>
            </w:r>
          </w:p>
        </w:tc>
        <w:tc>
          <w:tcPr>
            <w:tcW w:w="1158" w:type="dxa"/>
          </w:tcPr>
          <w:p w:rsidR="00F71528" w:rsidRPr="00AC25BD" w:rsidRDefault="00F71528" w:rsidP="00CB32DB">
            <w:pPr>
              <w:widowControl w:val="0"/>
              <w:jc w:val="center"/>
              <w:rPr>
                <w:rFonts w:ascii="GHEA Grapalat" w:hAnsi="GHEA Grapalat"/>
                <w:sz w:val="16"/>
                <w:szCs w:val="16"/>
              </w:rPr>
            </w:pPr>
          </w:p>
        </w:tc>
        <w:tc>
          <w:tcPr>
            <w:tcW w:w="947" w:type="dxa"/>
          </w:tcPr>
          <w:p w:rsidR="00F71528" w:rsidRPr="00AC25BD" w:rsidRDefault="005A34B0" w:rsidP="00CB32DB">
            <w:pPr>
              <w:widowControl w:val="0"/>
              <w:jc w:val="center"/>
              <w:rPr>
                <w:rFonts w:ascii="GHEA Grapalat" w:hAnsi="GHEA Grapalat"/>
                <w:sz w:val="16"/>
                <w:szCs w:val="16"/>
              </w:rPr>
            </w:pPr>
            <w:r w:rsidRPr="00AC25BD">
              <w:rPr>
                <w:rFonts w:ascii="GHEA Grapalat" w:hAnsi="GHEA Grapalat"/>
                <w:sz w:val="16"/>
                <w:szCs w:val="16"/>
              </w:rPr>
              <w:t>В течение 30 календар</w:t>
            </w:r>
            <w:r w:rsidRPr="00AC25BD">
              <w:rPr>
                <w:rFonts w:ascii="GHEA Grapalat" w:hAnsi="GHEA Grapalat"/>
                <w:sz w:val="16"/>
                <w:szCs w:val="16"/>
              </w:rPr>
              <w:lastRenderedPageBreak/>
              <w:t>ных дней после вступления договора в силу</w:t>
            </w:r>
          </w:p>
        </w:tc>
      </w:tr>
      <w:tr w:rsidR="00F71528" w:rsidRPr="00AC25BD" w:rsidTr="006948EC">
        <w:trPr>
          <w:jc w:val="center"/>
        </w:trPr>
        <w:tc>
          <w:tcPr>
            <w:tcW w:w="1242" w:type="dxa"/>
            <w:vAlign w:val="center"/>
          </w:tcPr>
          <w:p w:rsidR="00F71528" w:rsidRPr="00AC25BD" w:rsidRDefault="00F71528" w:rsidP="00CB32DB">
            <w:pPr>
              <w:jc w:val="center"/>
              <w:rPr>
                <w:rFonts w:ascii="GHEA Grapalat" w:hAnsi="GHEA Grapalat" w:cs="Arial"/>
                <w:sz w:val="18"/>
                <w:szCs w:val="18"/>
              </w:rPr>
            </w:pPr>
            <w:r w:rsidRPr="00AC25BD">
              <w:rPr>
                <w:rFonts w:ascii="GHEA Grapalat" w:hAnsi="GHEA Grapalat" w:cs="Arial"/>
                <w:sz w:val="18"/>
                <w:szCs w:val="18"/>
              </w:rPr>
              <w:lastRenderedPageBreak/>
              <w:t>30</w:t>
            </w:r>
          </w:p>
        </w:tc>
        <w:tc>
          <w:tcPr>
            <w:tcW w:w="2715" w:type="dxa"/>
            <w:vAlign w:val="center"/>
          </w:tcPr>
          <w:p w:rsidR="00F71528" w:rsidRPr="00911F3C" w:rsidRDefault="00F71528" w:rsidP="00CB32DB">
            <w:pPr>
              <w:jc w:val="center"/>
              <w:rPr>
                <w:rFonts w:ascii="GHEA Grapalat" w:hAnsi="GHEA Grapalat" w:cs="Arial"/>
                <w:sz w:val="18"/>
                <w:szCs w:val="18"/>
                <w:lang w:val="hy-AM"/>
              </w:rPr>
            </w:pPr>
            <w:r w:rsidRPr="00AC25BD">
              <w:rPr>
                <w:rFonts w:ascii="GHEA Grapalat" w:hAnsi="GHEA Grapalat" w:cs="Arial"/>
                <w:sz w:val="18"/>
                <w:szCs w:val="18"/>
              </w:rPr>
              <w:t>30197322/</w:t>
            </w:r>
            <w:r w:rsidR="00911F3C">
              <w:rPr>
                <w:rFonts w:ascii="GHEA Grapalat" w:hAnsi="GHEA Grapalat" w:cs="Arial"/>
                <w:sz w:val="18"/>
                <w:szCs w:val="18"/>
                <w:lang w:val="hy-AM"/>
              </w:rPr>
              <w:t>1</w:t>
            </w:r>
          </w:p>
        </w:tc>
        <w:tc>
          <w:tcPr>
            <w:tcW w:w="1559" w:type="dxa"/>
            <w:vAlign w:val="center"/>
          </w:tcPr>
          <w:p w:rsidR="00F71528" w:rsidRPr="00AC25BD" w:rsidRDefault="00F71528" w:rsidP="00CB32DB">
            <w:pPr>
              <w:jc w:val="center"/>
              <w:rPr>
                <w:rFonts w:ascii="GHEA Grapalat" w:hAnsi="GHEA Grapalat" w:cs="Arial"/>
                <w:sz w:val="18"/>
                <w:szCs w:val="18"/>
              </w:rPr>
            </w:pPr>
            <w:r w:rsidRPr="00AC25BD">
              <w:rPr>
                <w:rFonts w:ascii="GHEA Grapalat" w:hAnsi="GHEA Grapalat" w:cs="Arial"/>
                <w:sz w:val="18"/>
                <w:szCs w:val="18"/>
              </w:rPr>
              <w:t>степлер, на 20-50 листов</w:t>
            </w:r>
          </w:p>
        </w:tc>
        <w:tc>
          <w:tcPr>
            <w:tcW w:w="1925" w:type="dxa"/>
          </w:tcPr>
          <w:p w:rsidR="00F71528" w:rsidRPr="00AC25BD" w:rsidRDefault="00F71528" w:rsidP="00CB32DB">
            <w:pPr>
              <w:widowControl w:val="0"/>
              <w:jc w:val="center"/>
              <w:rPr>
                <w:rFonts w:ascii="GHEA Grapalat" w:hAnsi="GHEA Grapalat"/>
                <w:sz w:val="16"/>
                <w:szCs w:val="16"/>
              </w:rPr>
            </w:pPr>
          </w:p>
        </w:tc>
        <w:tc>
          <w:tcPr>
            <w:tcW w:w="1467" w:type="dxa"/>
            <w:vAlign w:val="center"/>
          </w:tcPr>
          <w:p w:rsidR="00F71528" w:rsidRPr="00AC25BD" w:rsidRDefault="00F71528" w:rsidP="00CB32DB">
            <w:pPr>
              <w:jc w:val="center"/>
              <w:rPr>
                <w:rFonts w:ascii="GHEA Grapalat" w:hAnsi="GHEA Grapalat" w:cs="Arial"/>
                <w:sz w:val="18"/>
                <w:szCs w:val="18"/>
              </w:rPr>
            </w:pPr>
            <w:r w:rsidRPr="00AC25BD">
              <w:rPr>
                <w:rFonts w:ascii="GHEA Grapalat" w:hAnsi="GHEA Grapalat"/>
                <w:sz w:val="18"/>
                <w:szCs w:val="18"/>
              </w:rPr>
              <w:t>Офисный степлер, с 30-50 листами проволоки для крепления.</w:t>
            </w:r>
          </w:p>
        </w:tc>
        <w:tc>
          <w:tcPr>
            <w:tcW w:w="1085" w:type="dxa"/>
          </w:tcPr>
          <w:p w:rsidR="00F71528" w:rsidRPr="00AC25BD" w:rsidRDefault="00F71528" w:rsidP="0084454E">
            <w:pPr>
              <w:jc w:val="center"/>
              <w:rPr>
                <w:rFonts w:ascii="GHEA Grapalat" w:hAnsi="GHEA Grapalat" w:cs="Arial"/>
                <w:sz w:val="18"/>
                <w:szCs w:val="18"/>
              </w:rPr>
            </w:pPr>
            <w:r w:rsidRPr="00AC25BD">
              <w:rPr>
                <w:rFonts w:ascii="GHEA Grapalat" w:hAnsi="GHEA Grapalat" w:cs="Arial"/>
                <w:sz w:val="18"/>
                <w:szCs w:val="18"/>
              </w:rPr>
              <w:t>шт</w:t>
            </w:r>
          </w:p>
        </w:tc>
        <w:tc>
          <w:tcPr>
            <w:tcW w:w="1559" w:type="dxa"/>
          </w:tcPr>
          <w:p w:rsidR="00F71528" w:rsidRPr="00AC25BD" w:rsidRDefault="00F71528" w:rsidP="00CB32DB">
            <w:pPr>
              <w:widowControl w:val="0"/>
              <w:jc w:val="center"/>
              <w:rPr>
                <w:rFonts w:ascii="GHEA Grapalat" w:hAnsi="GHEA Grapalat"/>
                <w:sz w:val="16"/>
                <w:szCs w:val="16"/>
              </w:rPr>
            </w:pPr>
          </w:p>
        </w:tc>
        <w:tc>
          <w:tcPr>
            <w:tcW w:w="992" w:type="dxa"/>
          </w:tcPr>
          <w:p w:rsidR="00F71528" w:rsidRPr="00AC25BD" w:rsidRDefault="00F71528" w:rsidP="00CB32DB">
            <w:pPr>
              <w:widowControl w:val="0"/>
              <w:jc w:val="center"/>
              <w:rPr>
                <w:rFonts w:ascii="GHEA Grapalat" w:hAnsi="GHEA Grapalat"/>
                <w:sz w:val="16"/>
                <w:szCs w:val="16"/>
              </w:rPr>
            </w:pPr>
          </w:p>
        </w:tc>
        <w:tc>
          <w:tcPr>
            <w:tcW w:w="992" w:type="dxa"/>
            <w:gridSpan w:val="3"/>
          </w:tcPr>
          <w:p w:rsidR="00F71528" w:rsidRPr="00AC25BD" w:rsidRDefault="00F71528" w:rsidP="00CB32DB">
            <w:pPr>
              <w:widowControl w:val="0"/>
              <w:jc w:val="center"/>
              <w:rPr>
                <w:rFonts w:ascii="GHEA Grapalat" w:hAnsi="GHEA Grapalat"/>
                <w:sz w:val="16"/>
                <w:szCs w:val="16"/>
              </w:rPr>
            </w:pPr>
          </w:p>
        </w:tc>
        <w:tc>
          <w:tcPr>
            <w:tcW w:w="709" w:type="dxa"/>
            <w:vAlign w:val="center"/>
          </w:tcPr>
          <w:p w:rsidR="00F71528" w:rsidRPr="00AC25BD" w:rsidRDefault="00F71528" w:rsidP="00CB32DB">
            <w:pPr>
              <w:jc w:val="center"/>
              <w:rPr>
                <w:rFonts w:ascii="GHEA Grapalat" w:hAnsi="GHEA Grapalat" w:cs="Arial"/>
                <w:sz w:val="18"/>
                <w:szCs w:val="18"/>
                <w:lang w:val="hy-AM"/>
              </w:rPr>
            </w:pPr>
            <w:r w:rsidRPr="00AC25BD">
              <w:rPr>
                <w:rFonts w:ascii="GHEA Grapalat" w:hAnsi="GHEA Grapalat" w:cs="Arial"/>
                <w:sz w:val="18"/>
                <w:szCs w:val="18"/>
                <w:lang w:val="hy-AM"/>
              </w:rPr>
              <w:t>5</w:t>
            </w:r>
          </w:p>
        </w:tc>
        <w:tc>
          <w:tcPr>
            <w:tcW w:w="1158" w:type="dxa"/>
          </w:tcPr>
          <w:p w:rsidR="00F71528" w:rsidRPr="00AC25BD" w:rsidRDefault="00F71528" w:rsidP="00CB32DB">
            <w:pPr>
              <w:widowControl w:val="0"/>
              <w:jc w:val="center"/>
              <w:rPr>
                <w:rFonts w:ascii="GHEA Grapalat" w:hAnsi="GHEA Grapalat"/>
                <w:sz w:val="16"/>
                <w:szCs w:val="16"/>
              </w:rPr>
            </w:pPr>
          </w:p>
        </w:tc>
        <w:tc>
          <w:tcPr>
            <w:tcW w:w="947" w:type="dxa"/>
          </w:tcPr>
          <w:p w:rsidR="00F71528" w:rsidRPr="00AC25BD" w:rsidRDefault="005A34B0" w:rsidP="00CB32DB">
            <w:pPr>
              <w:widowControl w:val="0"/>
              <w:jc w:val="center"/>
              <w:rPr>
                <w:rFonts w:ascii="GHEA Grapalat" w:hAnsi="GHEA Grapalat"/>
                <w:sz w:val="16"/>
                <w:szCs w:val="16"/>
              </w:rPr>
            </w:pPr>
            <w:r w:rsidRPr="00AC25BD">
              <w:rPr>
                <w:rFonts w:ascii="GHEA Grapalat" w:hAnsi="GHEA Grapalat"/>
                <w:sz w:val="16"/>
                <w:szCs w:val="16"/>
              </w:rPr>
              <w:t>В течение 30 календарных дней после вступления договора в силу</w:t>
            </w:r>
          </w:p>
        </w:tc>
      </w:tr>
      <w:tr w:rsidR="00F71528" w:rsidRPr="00AC25BD" w:rsidTr="00674786">
        <w:trPr>
          <w:jc w:val="center"/>
        </w:trPr>
        <w:tc>
          <w:tcPr>
            <w:tcW w:w="1242" w:type="dxa"/>
            <w:vAlign w:val="center"/>
          </w:tcPr>
          <w:p w:rsidR="00F71528" w:rsidRPr="00AC25BD" w:rsidRDefault="00F71528" w:rsidP="00CB32DB">
            <w:pPr>
              <w:jc w:val="center"/>
              <w:rPr>
                <w:rFonts w:ascii="GHEA Grapalat" w:hAnsi="GHEA Grapalat" w:cs="Arial"/>
                <w:sz w:val="18"/>
                <w:szCs w:val="18"/>
              </w:rPr>
            </w:pPr>
            <w:r w:rsidRPr="00AC25BD">
              <w:rPr>
                <w:rFonts w:ascii="GHEA Grapalat" w:hAnsi="GHEA Grapalat" w:cs="Arial"/>
                <w:sz w:val="18"/>
                <w:szCs w:val="18"/>
              </w:rPr>
              <w:t>31</w:t>
            </w:r>
          </w:p>
        </w:tc>
        <w:tc>
          <w:tcPr>
            <w:tcW w:w="2715" w:type="dxa"/>
            <w:vAlign w:val="center"/>
          </w:tcPr>
          <w:p w:rsidR="00F71528" w:rsidRPr="00AC25BD" w:rsidRDefault="00F71528" w:rsidP="00CB32DB">
            <w:pPr>
              <w:jc w:val="center"/>
              <w:rPr>
                <w:rFonts w:ascii="GHEA Grapalat" w:hAnsi="GHEA Grapalat" w:cs="Arial"/>
                <w:sz w:val="18"/>
                <w:szCs w:val="18"/>
              </w:rPr>
            </w:pPr>
            <w:r w:rsidRPr="00AC25BD">
              <w:rPr>
                <w:rFonts w:ascii="GHEA Grapalat" w:hAnsi="GHEA Grapalat" w:cs="Arial"/>
                <w:sz w:val="18"/>
                <w:szCs w:val="18"/>
              </w:rPr>
              <w:t>30197323/</w:t>
            </w:r>
            <w:r w:rsidR="00911F3C">
              <w:rPr>
                <w:rFonts w:ascii="GHEA Grapalat" w:hAnsi="GHEA Grapalat" w:cs="Arial"/>
                <w:sz w:val="18"/>
                <w:szCs w:val="18"/>
              </w:rPr>
              <w:t>2</w:t>
            </w:r>
          </w:p>
        </w:tc>
        <w:tc>
          <w:tcPr>
            <w:tcW w:w="1559" w:type="dxa"/>
            <w:vAlign w:val="center"/>
          </w:tcPr>
          <w:p w:rsidR="00F71528" w:rsidRPr="00AC25BD" w:rsidRDefault="00F71528" w:rsidP="00CB32DB">
            <w:pPr>
              <w:jc w:val="center"/>
              <w:rPr>
                <w:rFonts w:ascii="GHEA Grapalat" w:hAnsi="GHEA Grapalat" w:cs="Arial"/>
                <w:sz w:val="18"/>
                <w:szCs w:val="18"/>
              </w:rPr>
            </w:pPr>
            <w:r w:rsidRPr="00AC25BD">
              <w:rPr>
                <w:rFonts w:ascii="GHEA Grapalat" w:hAnsi="GHEA Grapalat" w:cs="Arial"/>
                <w:sz w:val="18"/>
                <w:szCs w:val="18"/>
              </w:rPr>
              <w:t>степлер на более 50 листов</w:t>
            </w:r>
          </w:p>
        </w:tc>
        <w:tc>
          <w:tcPr>
            <w:tcW w:w="1925" w:type="dxa"/>
          </w:tcPr>
          <w:p w:rsidR="00F71528" w:rsidRPr="00AC25BD" w:rsidRDefault="00F71528" w:rsidP="00CB32DB">
            <w:pPr>
              <w:widowControl w:val="0"/>
              <w:jc w:val="center"/>
              <w:rPr>
                <w:rFonts w:ascii="GHEA Grapalat" w:hAnsi="GHEA Grapalat"/>
                <w:sz w:val="16"/>
                <w:szCs w:val="16"/>
              </w:rPr>
            </w:pPr>
          </w:p>
        </w:tc>
        <w:tc>
          <w:tcPr>
            <w:tcW w:w="1467" w:type="dxa"/>
            <w:vAlign w:val="center"/>
          </w:tcPr>
          <w:p w:rsidR="00F71528" w:rsidRPr="00AC25BD" w:rsidRDefault="00F71528" w:rsidP="00CB32DB">
            <w:pPr>
              <w:jc w:val="center"/>
              <w:rPr>
                <w:rFonts w:ascii="GHEA Grapalat" w:hAnsi="GHEA Grapalat" w:cs="Arial"/>
                <w:sz w:val="18"/>
                <w:szCs w:val="18"/>
              </w:rPr>
            </w:pPr>
            <w:r w:rsidRPr="00AC25BD">
              <w:rPr>
                <w:rFonts w:ascii="GHEA Grapalat" w:hAnsi="GHEA Grapalat"/>
                <w:sz w:val="18"/>
                <w:szCs w:val="18"/>
              </w:rPr>
              <w:t xml:space="preserve">Степлер офисный на металлической основе, линейка, размер сердцевины 23 / 6-23 / 24, на 240 </w:t>
            </w:r>
            <w:r w:rsidR="000A0408" w:rsidRPr="00AC25BD">
              <w:rPr>
                <w:rFonts w:ascii="GHEA Grapalat" w:hAnsi="GHEA Grapalat"/>
                <w:sz w:val="18"/>
                <w:szCs w:val="18"/>
              </w:rPr>
              <w:t xml:space="preserve">или более </w:t>
            </w:r>
            <w:r w:rsidRPr="00AC25BD">
              <w:rPr>
                <w:rFonts w:ascii="GHEA Grapalat" w:hAnsi="GHEA Grapalat"/>
                <w:sz w:val="18"/>
                <w:szCs w:val="18"/>
              </w:rPr>
              <w:t xml:space="preserve">листов </w:t>
            </w:r>
          </w:p>
        </w:tc>
        <w:tc>
          <w:tcPr>
            <w:tcW w:w="1085" w:type="dxa"/>
          </w:tcPr>
          <w:p w:rsidR="00F71528" w:rsidRPr="00AC25BD" w:rsidRDefault="00F71528" w:rsidP="0084454E">
            <w:pPr>
              <w:jc w:val="center"/>
              <w:rPr>
                <w:rFonts w:ascii="GHEA Grapalat" w:hAnsi="GHEA Grapalat" w:cs="Arial"/>
                <w:sz w:val="18"/>
                <w:szCs w:val="18"/>
              </w:rPr>
            </w:pPr>
            <w:r w:rsidRPr="00AC25BD">
              <w:rPr>
                <w:rFonts w:ascii="GHEA Grapalat" w:hAnsi="GHEA Grapalat" w:cs="Arial"/>
                <w:sz w:val="18"/>
                <w:szCs w:val="18"/>
              </w:rPr>
              <w:t>шт</w:t>
            </w:r>
          </w:p>
        </w:tc>
        <w:tc>
          <w:tcPr>
            <w:tcW w:w="1559" w:type="dxa"/>
          </w:tcPr>
          <w:p w:rsidR="00F71528" w:rsidRPr="00AC25BD" w:rsidRDefault="00F71528" w:rsidP="00CB32DB">
            <w:pPr>
              <w:widowControl w:val="0"/>
              <w:jc w:val="center"/>
              <w:rPr>
                <w:rFonts w:ascii="GHEA Grapalat" w:hAnsi="GHEA Grapalat"/>
                <w:sz w:val="16"/>
                <w:szCs w:val="16"/>
              </w:rPr>
            </w:pPr>
          </w:p>
        </w:tc>
        <w:tc>
          <w:tcPr>
            <w:tcW w:w="992" w:type="dxa"/>
          </w:tcPr>
          <w:p w:rsidR="00F71528" w:rsidRPr="00AC25BD" w:rsidRDefault="00F71528" w:rsidP="00CB32DB">
            <w:pPr>
              <w:widowControl w:val="0"/>
              <w:jc w:val="center"/>
              <w:rPr>
                <w:rFonts w:ascii="GHEA Grapalat" w:hAnsi="GHEA Grapalat"/>
                <w:sz w:val="16"/>
                <w:szCs w:val="16"/>
              </w:rPr>
            </w:pPr>
          </w:p>
        </w:tc>
        <w:tc>
          <w:tcPr>
            <w:tcW w:w="992" w:type="dxa"/>
            <w:gridSpan w:val="3"/>
          </w:tcPr>
          <w:p w:rsidR="00F71528" w:rsidRPr="00AC25BD" w:rsidRDefault="00F71528" w:rsidP="00CB32DB">
            <w:pPr>
              <w:widowControl w:val="0"/>
              <w:jc w:val="center"/>
              <w:rPr>
                <w:rFonts w:ascii="GHEA Grapalat" w:hAnsi="GHEA Grapalat"/>
                <w:sz w:val="16"/>
                <w:szCs w:val="16"/>
              </w:rPr>
            </w:pPr>
          </w:p>
        </w:tc>
        <w:tc>
          <w:tcPr>
            <w:tcW w:w="709" w:type="dxa"/>
            <w:vAlign w:val="center"/>
          </w:tcPr>
          <w:p w:rsidR="00F71528" w:rsidRPr="00AC25BD" w:rsidRDefault="00F71528" w:rsidP="00CB32DB">
            <w:pPr>
              <w:jc w:val="center"/>
              <w:rPr>
                <w:rFonts w:ascii="GHEA Grapalat" w:hAnsi="GHEA Grapalat" w:cs="Arial"/>
                <w:sz w:val="18"/>
                <w:szCs w:val="18"/>
                <w:lang w:val="hy-AM"/>
              </w:rPr>
            </w:pPr>
            <w:r w:rsidRPr="00AC25BD">
              <w:rPr>
                <w:rFonts w:ascii="GHEA Grapalat" w:hAnsi="GHEA Grapalat" w:cs="Arial"/>
                <w:sz w:val="18"/>
                <w:szCs w:val="18"/>
                <w:lang w:val="hy-AM"/>
              </w:rPr>
              <w:t>1</w:t>
            </w:r>
          </w:p>
        </w:tc>
        <w:tc>
          <w:tcPr>
            <w:tcW w:w="1158" w:type="dxa"/>
          </w:tcPr>
          <w:p w:rsidR="00F71528" w:rsidRPr="00AC25BD" w:rsidRDefault="00F71528" w:rsidP="00CB32DB">
            <w:pPr>
              <w:widowControl w:val="0"/>
              <w:jc w:val="center"/>
              <w:rPr>
                <w:rFonts w:ascii="GHEA Grapalat" w:hAnsi="GHEA Grapalat"/>
                <w:sz w:val="16"/>
                <w:szCs w:val="16"/>
              </w:rPr>
            </w:pPr>
          </w:p>
        </w:tc>
        <w:tc>
          <w:tcPr>
            <w:tcW w:w="947" w:type="dxa"/>
          </w:tcPr>
          <w:p w:rsidR="00F71528" w:rsidRPr="00AC25BD" w:rsidRDefault="005A34B0" w:rsidP="00CB32DB">
            <w:pPr>
              <w:widowControl w:val="0"/>
              <w:jc w:val="center"/>
              <w:rPr>
                <w:rFonts w:ascii="GHEA Grapalat" w:hAnsi="GHEA Grapalat"/>
                <w:sz w:val="16"/>
                <w:szCs w:val="16"/>
              </w:rPr>
            </w:pPr>
            <w:r w:rsidRPr="00AC25BD">
              <w:rPr>
                <w:rFonts w:ascii="GHEA Grapalat" w:hAnsi="GHEA Grapalat"/>
                <w:sz w:val="16"/>
                <w:szCs w:val="16"/>
              </w:rPr>
              <w:t>В течение 30 календарных дней после вступления договора в силу</w:t>
            </w:r>
          </w:p>
        </w:tc>
      </w:tr>
      <w:tr w:rsidR="00F71528" w:rsidRPr="00AC25BD" w:rsidTr="00FA661A">
        <w:trPr>
          <w:jc w:val="center"/>
        </w:trPr>
        <w:tc>
          <w:tcPr>
            <w:tcW w:w="1242" w:type="dxa"/>
            <w:vAlign w:val="center"/>
          </w:tcPr>
          <w:p w:rsidR="00F71528" w:rsidRPr="00AC25BD" w:rsidRDefault="00F71528" w:rsidP="00CB32DB">
            <w:pPr>
              <w:jc w:val="center"/>
              <w:rPr>
                <w:rFonts w:ascii="GHEA Grapalat" w:hAnsi="GHEA Grapalat" w:cs="Arial"/>
                <w:sz w:val="18"/>
                <w:szCs w:val="18"/>
              </w:rPr>
            </w:pPr>
            <w:r w:rsidRPr="00AC25BD">
              <w:rPr>
                <w:rFonts w:ascii="GHEA Grapalat" w:hAnsi="GHEA Grapalat" w:cs="Arial"/>
                <w:sz w:val="18"/>
                <w:szCs w:val="18"/>
              </w:rPr>
              <w:t>32</w:t>
            </w:r>
          </w:p>
        </w:tc>
        <w:tc>
          <w:tcPr>
            <w:tcW w:w="2715" w:type="dxa"/>
            <w:vAlign w:val="center"/>
          </w:tcPr>
          <w:p w:rsidR="00F71528" w:rsidRPr="00AC25BD" w:rsidRDefault="00F71528" w:rsidP="00CB32DB">
            <w:pPr>
              <w:jc w:val="center"/>
              <w:rPr>
                <w:rFonts w:ascii="GHEA Grapalat" w:hAnsi="GHEA Grapalat" w:cs="Arial"/>
                <w:sz w:val="18"/>
                <w:szCs w:val="18"/>
              </w:rPr>
            </w:pPr>
            <w:r w:rsidRPr="00AC25BD">
              <w:rPr>
                <w:rFonts w:ascii="GHEA Grapalat" w:hAnsi="GHEA Grapalat" w:cs="Arial"/>
                <w:sz w:val="18"/>
                <w:szCs w:val="18"/>
              </w:rPr>
              <w:t>30197331/1</w:t>
            </w:r>
          </w:p>
        </w:tc>
        <w:tc>
          <w:tcPr>
            <w:tcW w:w="1559" w:type="dxa"/>
            <w:vAlign w:val="center"/>
          </w:tcPr>
          <w:p w:rsidR="00F71528" w:rsidRPr="00AC25BD" w:rsidRDefault="00F71528" w:rsidP="00CB32DB">
            <w:pPr>
              <w:jc w:val="center"/>
              <w:rPr>
                <w:rFonts w:ascii="GHEA Grapalat" w:hAnsi="GHEA Grapalat" w:cs="Arial"/>
                <w:sz w:val="18"/>
                <w:szCs w:val="18"/>
              </w:rPr>
            </w:pPr>
            <w:r w:rsidRPr="00AC25BD">
              <w:rPr>
                <w:rFonts w:ascii="GHEA Grapalat" w:hAnsi="GHEA Grapalat" w:cs="Arial"/>
                <w:sz w:val="18"/>
                <w:szCs w:val="18"/>
              </w:rPr>
              <w:t>большой перфоратор</w:t>
            </w:r>
          </w:p>
        </w:tc>
        <w:tc>
          <w:tcPr>
            <w:tcW w:w="1925" w:type="dxa"/>
          </w:tcPr>
          <w:p w:rsidR="00F71528" w:rsidRPr="00AC25BD" w:rsidRDefault="00F71528" w:rsidP="00CB32DB">
            <w:pPr>
              <w:widowControl w:val="0"/>
              <w:jc w:val="center"/>
              <w:rPr>
                <w:rFonts w:ascii="GHEA Grapalat" w:hAnsi="GHEA Grapalat"/>
                <w:sz w:val="16"/>
                <w:szCs w:val="16"/>
              </w:rPr>
            </w:pPr>
          </w:p>
        </w:tc>
        <w:tc>
          <w:tcPr>
            <w:tcW w:w="1467" w:type="dxa"/>
            <w:vAlign w:val="center"/>
          </w:tcPr>
          <w:p w:rsidR="00F71528" w:rsidRPr="00AC25BD" w:rsidRDefault="00F71528" w:rsidP="00CB32DB">
            <w:pPr>
              <w:jc w:val="center"/>
              <w:rPr>
                <w:rFonts w:ascii="GHEA Grapalat" w:hAnsi="GHEA Grapalat" w:cs="Arial"/>
                <w:sz w:val="18"/>
                <w:szCs w:val="18"/>
                <w:lang w:val="es-ES"/>
              </w:rPr>
            </w:pPr>
            <w:r w:rsidRPr="00AC25BD">
              <w:rPr>
                <w:rFonts w:ascii="GHEA Grapalat" w:hAnsi="GHEA Grapalat" w:cs="Arial"/>
                <w:sz w:val="18"/>
                <w:szCs w:val="18"/>
              </w:rPr>
              <w:t>Офисный перфоратор минимум на 12-20 листов, включая два отверстия для перфорации, с линейкой, с бумажными карманами.</w:t>
            </w:r>
          </w:p>
        </w:tc>
        <w:tc>
          <w:tcPr>
            <w:tcW w:w="1085" w:type="dxa"/>
          </w:tcPr>
          <w:p w:rsidR="00F71528" w:rsidRPr="00AC25BD" w:rsidRDefault="00F71528" w:rsidP="0084454E">
            <w:pPr>
              <w:jc w:val="center"/>
              <w:rPr>
                <w:rFonts w:ascii="GHEA Grapalat" w:hAnsi="GHEA Grapalat" w:cs="Arial"/>
                <w:sz w:val="18"/>
                <w:szCs w:val="18"/>
              </w:rPr>
            </w:pPr>
            <w:r w:rsidRPr="00AC25BD">
              <w:rPr>
                <w:rFonts w:ascii="GHEA Grapalat" w:hAnsi="GHEA Grapalat" w:cs="Arial"/>
                <w:sz w:val="18"/>
                <w:szCs w:val="18"/>
              </w:rPr>
              <w:t>шт</w:t>
            </w:r>
          </w:p>
        </w:tc>
        <w:tc>
          <w:tcPr>
            <w:tcW w:w="1559" w:type="dxa"/>
          </w:tcPr>
          <w:p w:rsidR="00F71528" w:rsidRPr="00AC25BD" w:rsidRDefault="00F71528" w:rsidP="00CB32DB">
            <w:pPr>
              <w:widowControl w:val="0"/>
              <w:jc w:val="center"/>
              <w:rPr>
                <w:rFonts w:ascii="GHEA Grapalat" w:hAnsi="GHEA Grapalat"/>
                <w:sz w:val="16"/>
                <w:szCs w:val="16"/>
              </w:rPr>
            </w:pPr>
          </w:p>
        </w:tc>
        <w:tc>
          <w:tcPr>
            <w:tcW w:w="992" w:type="dxa"/>
          </w:tcPr>
          <w:p w:rsidR="00F71528" w:rsidRPr="00AC25BD" w:rsidRDefault="00F71528" w:rsidP="00CB32DB">
            <w:pPr>
              <w:widowControl w:val="0"/>
              <w:jc w:val="center"/>
              <w:rPr>
                <w:rFonts w:ascii="GHEA Grapalat" w:hAnsi="GHEA Grapalat"/>
                <w:sz w:val="16"/>
                <w:szCs w:val="16"/>
              </w:rPr>
            </w:pPr>
          </w:p>
        </w:tc>
        <w:tc>
          <w:tcPr>
            <w:tcW w:w="992" w:type="dxa"/>
            <w:gridSpan w:val="3"/>
          </w:tcPr>
          <w:p w:rsidR="00F71528" w:rsidRPr="00AC25BD" w:rsidRDefault="00F71528" w:rsidP="00CB32DB">
            <w:pPr>
              <w:widowControl w:val="0"/>
              <w:jc w:val="center"/>
              <w:rPr>
                <w:rFonts w:ascii="GHEA Grapalat" w:hAnsi="GHEA Grapalat"/>
                <w:sz w:val="16"/>
                <w:szCs w:val="16"/>
              </w:rPr>
            </w:pPr>
          </w:p>
        </w:tc>
        <w:tc>
          <w:tcPr>
            <w:tcW w:w="709" w:type="dxa"/>
            <w:vAlign w:val="center"/>
          </w:tcPr>
          <w:p w:rsidR="00F71528" w:rsidRPr="00AC25BD" w:rsidRDefault="00F71528" w:rsidP="00CB32DB">
            <w:pPr>
              <w:jc w:val="center"/>
              <w:rPr>
                <w:rFonts w:ascii="GHEA Grapalat" w:hAnsi="GHEA Grapalat" w:cs="Arial"/>
                <w:sz w:val="18"/>
                <w:szCs w:val="18"/>
                <w:lang w:val="hy-AM"/>
              </w:rPr>
            </w:pPr>
            <w:r w:rsidRPr="00AC25BD">
              <w:rPr>
                <w:rFonts w:ascii="GHEA Grapalat" w:hAnsi="GHEA Grapalat" w:cs="Arial"/>
                <w:sz w:val="18"/>
                <w:szCs w:val="18"/>
                <w:lang w:val="hy-AM"/>
              </w:rPr>
              <w:t>2</w:t>
            </w:r>
          </w:p>
        </w:tc>
        <w:tc>
          <w:tcPr>
            <w:tcW w:w="1158" w:type="dxa"/>
          </w:tcPr>
          <w:p w:rsidR="00F71528" w:rsidRPr="00AC25BD" w:rsidRDefault="00F71528" w:rsidP="00CB32DB">
            <w:pPr>
              <w:widowControl w:val="0"/>
              <w:jc w:val="center"/>
              <w:rPr>
                <w:rFonts w:ascii="GHEA Grapalat" w:hAnsi="GHEA Grapalat"/>
                <w:sz w:val="16"/>
                <w:szCs w:val="16"/>
              </w:rPr>
            </w:pPr>
          </w:p>
        </w:tc>
        <w:tc>
          <w:tcPr>
            <w:tcW w:w="947" w:type="dxa"/>
          </w:tcPr>
          <w:p w:rsidR="00F71528" w:rsidRPr="00AC25BD" w:rsidRDefault="005A34B0" w:rsidP="00CB32DB">
            <w:pPr>
              <w:widowControl w:val="0"/>
              <w:jc w:val="center"/>
              <w:rPr>
                <w:rFonts w:ascii="GHEA Grapalat" w:hAnsi="GHEA Grapalat"/>
                <w:sz w:val="16"/>
                <w:szCs w:val="16"/>
              </w:rPr>
            </w:pPr>
            <w:r w:rsidRPr="00AC25BD">
              <w:rPr>
                <w:rFonts w:ascii="GHEA Grapalat" w:hAnsi="GHEA Grapalat"/>
                <w:sz w:val="16"/>
                <w:szCs w:val="16"/>
              </w:rPr>
              <w:t>В течение 30 календарных дней после вступления договора в силу</w:t>
            </w:r>
          </w:p>
        </w:tc>
      </w:tr>
      <w:tr w:rsidR="00F71528" w:rsidRPr="00AC25BD" w:rsidTr="002302E0">
        <w:trPr>
          <w:jc w:val="center"/>
        </w:trPr>
        <w:tc>
          <w:tcPr>
            <w:tcW w:w="1242" w:type="dxa"/>
            <w:vAlign w:val="center"/>
          </w:tcPr>
          <w:p w:rsidR="00F71528" w:rsidRPr="00AC25BD" w:rsidRDefault="00F71528" w:rsidP="00CB32DB">
            <w:pPr>
              <w:jc w:val="center"/>
              <w:rPr>
                <w:rFonts w:ascii="GHEA Grapalat" w:hAnsi="GHEA Grapalat" w:cs="Arial"/>
                <w:sz w:val="18"/>
                <w:szCs w:val="18"/>
              </w:rPr>
            </w:pPr>
            <w:r w:rsidRPr="00AC25BD">
              <w:rPr>
                <w:rFonts w:ascii="GHEA Grapalat" w:hAnsi="GHEA Grapalat" w:cs="Arial"/>
                <w:sz w:val="18"/>
                <w:szCs w:val="18"/>
              </w:rPr>
              <w:t>33</w:t>
            </w:r>
          </w:p>
        </w:tc>
        <w:tc>
          <w:tcPr>
            <w:tcW w:w="2715" w:type="dxa"/>
            <w:vAlign w:val="center"/>
          </w:tcPr>
          <w:p w:rsidR="00F71528" w:rsidRPr="00AC25BD" w:rsidRDefault="00F71528" w:rsidP="00CB32DB">
            <w:pPr>
              <w:jc w:val="center"/>
              <w:rPr>
                <w:rFonts w:ascii="GHEA Grapalat" w:hAnsi="GHEA Grapalat" w:cs="Arial"/>
                <w:sz w:val="18"/>
                <w:szCs w:val="18"/>
              </w:rPr>
            </w:pPr>
            <w:r w:rsidRPr="00AC25BD">
              <w:rPr>
                <w:rFonts w:ascii="GHEA Grapalat" w:hAnsi="GHEA Grapalat" w:cs="Arial"/>
                <w:sz w:val="18"/>
                <w:szCs w:val="18"/>
              </w:rPr>
              <w:t>30197340/1</w:t>
            </w:r>
          </w:p>
        </w:tc>
        <w:tc>
          <w:tcPr>
            <w:tcW w:w="1559" w:type="dxa"/>
            <w:vAlign w:val="center"/>
          </w:tcPr>
          <w:p w:rsidR="00F71528" w:rsidRPr="00AC25BD" w:rsidRDefault="00F71528" w:rsidP="00CB32DB">
            <w:pPr>
              <w:jc w:val="center"/>
              <w:rPr>
                <w:rFonts w:ascii="GHEA Grapalat" w:hAnsi="GHEA Grapalat" w:cs="Arial"/>
                <w:sz w:val="18"/>
                <w:szCs w:val="18"/>
              </w:rPr>
            </w:pPr>
            <w:r w:rsidRPr="00AC25BD">
              <w:rPr>
                <w:rFonts w:ascii="GHEA Grapalat" w:hAnsi="GHEA Grapalat" w:cs="Arial"/>
                <w:sz w:val="18"/>
                <w:szCs w:val="18"/>
              </w:rPr>
              <w:t>съемник</w:t>
            </w:r>
          </w:p>
        </w:tc>
        <w:tc>
          <w:tcPr>
            <w:tcW w:w="1925" w:type="dxa"/>
          </w:tcPr>
          <w:p w:rsidR="00F71528" w:rsidRPr="00AC25BD" w:rsidRDefault="00F71528" w:rsidP="00CB32DB">
            <w:pPr>
              <w:widowControl w:val="0"/>
              <w:jc w:val="center"/>
              <w:rPr>
                <w:rFonts w:ascii="GHEA Grapalat" w:hAnsi="GHEA Grapalat"/>
                <w:sz w:val="16"/>
                <w:szCs w:val="16"/>
              </w:rPr>
            </w:pPr>
          </w:p>
        </w:tc>
        <w:tc>
          <w:tcPr>
            <w:tcW w:w="1467" w:type="dxa"/>
            <w:vAlign w:val="center"/>
          </w:tcPr>
          <w:p w:rsidR="00F71528" w:rsidRPr="00AC25BD" w:rsidRDefault="00F71528" w:rsidP="00CB32DB">
            <w:pPr>
              <w:jc w:val="center"/>
              <w:rPr>
                <w:rFonts w:ascii="GHEA Grapalat" w:hAnsi="GHEA Grapalat" w:cs="Arial"/>
                <w:sz w:val="18"/>
                <w:szCs w:val="18"/>
              </w:rPr>
            </w:pPr>
            <w:r w:rsidRPr="00AC25BD">
              <w:rPr>
                <w:rFonts w:ascii="GHEA Grapalat" w:hAnsi="GHEA Grapalat" w:cs="Arial"/>
                <w:sz w:val="18"/>
                <w:szCs w:val="18"/>
              </w:rPr>
              <w:t xml:space="preserve">Средство для удаления игл </w:t>
            </w:r>
            <w:r w:rsidRPr="00AC25BD">
              <w:rPr>
                <w:rFonts w:ascii="GHEA Grapalat" w:hAnsi="GHEA Grapalat" w:cs="Arial"/>
                <w:sz w:val="18"/>
                <w:szCs w:val="18"/>
              </w:rPr>
              <w:lastRenderedPageBreak/>
              <w:t>10, 24/6, 26/6</w:t>
            </w:r>
          </w:p>
        </w:tc>
        <w:tc>
          <w:tcPr>
            <w:tcW w:w="1085" w:type="dxa"/>
          </w:tcPr>
          <w:p w:rsidR="00F71528" w:rsidRPr="00AC25BD" w:rsidRDefault="00F71528" w:rsidP="0084454E">
            <w:pPr>
              <w:jc w:val="center"/>
              <w:rPr>
                <w:rFonts w:ascii="GHEA Grapalat" w:hAnsi="GHEA Grapalat" w:cs="Arial"/>
                <w:sz w:val="18"/>
                <w:szCs w:val="18"/>
              </w:rPr>
            </w:pPr>
            <w:r w:rsidRPr="00AC25BD">
              <w:rPr>
                <w:rFonts w:ascii="GHEA Grapalat" w:hAnsi="GHEA Grapalat" w:cs="Arial"/>
                <w:sz w:val="18"/>
                <w:szCs w:val="18"/>
              </w:rPr>
              <w:lastRenderedPageBreak/>
              <w:t>шт</w:t>
            </w:r>
          </w:p>
        </w:tc>
        <w:tc>
          <w:tcPr>
            <w:tcW w:w="1559" w:type="dxa"/>
          </w:tcPr>
          <w:p w:rsidR="00F71528" w:rsidRPr="00AC25BD" w:rsidRDefault="00F71528" w:rsidP="00CB32DB">
            <w:pPr>
              <w:widowControl w:val="0"/>
              <w:jc w:val="center"/>
              <w:rPr>
                <w:rFonts w:ascii="GHEA Grapalat" w:hAnsi="GHEA Grapalat"/>
                <w:sz w:val="16"/>
                <w:szCs w:val="16"/>
              </w:rPr>
            </w:pPr>
          </w:p>
        </w:tc>
        <w:tc>
          <w:tcPr>
            <w:tcW w:w="992" w:type="dxa"/>
          </w:tcPr>
          <w:p w:rsidR="00F71528" w:rsidRPr="00AC25BD" w:rsidRDefault="00F71528" w:rsidP="00CB32DB">
            <w:pPr>
              <w:widowControl w:val="0"/>
              <w:jc w:val="center"/>
              <w:rPr>
                <w:rFonts w:ascii="GHEA Grapalat" w:hAnsi="GHEA Grapalat"/>
                <w:sz w:val="16"/>
                <w:szCs w:val="16"/>
              </w:rPr>
            </w:pPr>
          </w:p>
        </w:tc>
        <w:tc>
          <w:tcPr>
            <w:tcW w:w="992" w:type="dxa"/>
            <w:gridSpan w:val="3"/>
          </w:tcPr>
          <w:p w:rsidR="00F71528" w:rsidRPr="00AC25BD" w:rsidRDefault="00F71528" w:rsidP="00CB32DB">
            <w:pPr>
              <w:widowControl w:val="0"/>
              <w:jc w:val="center"/>
              <w:rPr>
                <w:rFonts w:ascii="GHEA Grapalat" w:hAnsi="GHEA Grapalat"/>
                <w:sz w:val="16"/>
                <w:szCs w:val="16"/>
              </w:rPr>
            </w:pPr>
          </w:p>
        </w:tc>
        <w:tc>
          <w:tcPr>
            <w:tcW w:w="709" w:type="dxa"/>
            <w:vAlign w:val="center"/>
          </w:tcPr>
          <w:p w:rsidR="00F71528" w:rsidRPr="00AC25BD" w:rsidRDefault="00F71528" w:rsidP="00CB32DB">
            <w:pPr>
              <w:jc w:val="center"/>
              <w:rPr>
                <w:rFonts w:ascii="GHEA Grapalat" w:hAnsi="GHEA Grapalat" w:cs="Arial"/>
                <w:sz w:val="18"/>
                <w:szCs w:val="18"/>
              </w:rPr>
            </w:pPr>
            <w:r w:rsidRPr="00AC25BD">
              <w:rPr>
                <w:rFonts w:ascii="GHEA Grapalat" w:hAnsi="GHEA Grapalat" w:cs="Arial"/>
                <w:sz w:val="18"/>
                <w:szCs w:val="18"/>
              </w:rPr>
              <w:t>5</w:t>
            </w:r>
          </w:p>
        </w:tc>
        <w:tc>
          <w:tcPr>
            <w:tcW w:w="1158" w:type="dxa"/>
          </w:tcPr>
          <w:p w:rsidR="00F71528" w:rsidRPr="00AC25BD" w:rsidRDefault="00F71528" w:rsidP="00CB32DB">
            <w:pPr>
              <w:widowControl w:val="0"/>
              <w:jc w:val="center"/>
              <w:rPr>
                <w:rFonts w:ascii="GHEA Grapalat" w:hAnsi="GHEA Grapalat"/>
                <w:sz w:val="16"/>
                <w:szCs w:val="16"/>
              </w:rPr>
            </w:pPr>
          </w:p>
        </w:tc>
        <w:tc>
          <w:tcPr>
            <w:tcW w:w="947" w:type="dxa"/>
          </w:tcPr>
          <w:p w:rsidR="00F71528" w:rsidRPr="00AC25BD" w:rsidRDefault="005A34B0" w:rsidP="00CB32DB">
            <w:pPr>
              <w:widowControl w:val="0"/>
              <w:jc w:val="center"/>
              <w:rPr>
                <w:rFonts w:ascii="GHEA Grapalat" w:hAnsi="GHEA Grapalat"/>
                <w:sz w:val="16"/>
                <w:szCs w:val="16"/>
              </w:rPr>
            </w:pPr>
            <w:r w:rsidRPr="00AC25BD">
              <w:rPr>
                <w:rFonts w:ascii="GHEA Grapalat" w:hAnsi="GHEA Grapalat"/>
                <w:sz w:val="16"/>
                <w:szCs w:val="16"/>
              </w:rPr>
              <w:t xml:space="preserve">В течение 30 </w:t>
            </w:r>
            <w:r w:rsidRPr="00AC25BD">
              <w:rPr>
                <w:rFonts w:ascii="GHEA Grapalat" w:hAnsi="GHEA Grapalat"/>
                <w:sz w:val="16"/>
                <w:szCs w:val="16"/>
              </w:rPr>
              <w:lastRenderedPageBreak/>
              <w:t>календарных дней после вступления договора в силу</w:t>
            </w:r>
          </w:p>
        </w:tc>
      </w:tr>
      <w:tr w:rsidR="00F71528" w:rsidRPr="00AC25BD" w:rsidTr="00464428">
        <w:trPr>
          <w:jc w:val="center"/>
        </w:trPr>
        <w:tc>
          <w:tcPr>
            <w:tcW w:w="1242" w:type="dxa"/>
            <w:vAlign w:val="center"/>
          </w:tcPr>
          <w:p w:rsidR="00F71528" w:rsidRPr="00AC25BD" w:rsidRDefault="00F71528" w:rsidP="00CB32DB">
            <w:pPr>
              <w:jc w:val="center"/>
              <w:rPr>
                <w:rFonts w:ascii="GHEA Grapalat" w:hAnsi="GHEA Grapalat" w:cs="Arial"/>
                <w:sz w:val="18"/>
                <w:szCs w:val="18"/>
              </w:rPr>
            </w:pPr>
            <w:r w:rsidRPr="00AC25BD">
              <w:rPr>
                <w:rFonts w:ascii="GHEA Grapalat" w:hAnsi="GHEA Grapalat" w:cs="Arial"/>
                <w:sz w:val="18"/>
                <w:szCs w:val="18"/>
              </w:rPr>
              <w:lastRenderedPageBreak/>
              <w:t>34</w:t>
            </w:r>
          </w:p>
        </w:tc>
        <w:tc>
          <w:tcPr>
            <w:tcW w:w="2715" w:type="dxa"/>
            <w:vAlign w:val="center"/>
          </w:tcPr>
          <w:p w:rsidR="00F71528" w:rsidRPr="00AC25BD" w:rsidRDefault="00F71528" w:rsidP="00CB32DB">
            <w:pPr>
              <w:jc w:val="center"/>
              <w:rPr>
                <w:rFonts w:ascii="GHEA Grapalat" w:hAnsi="GHEA Grapalat" w:cs="Arial"/>
                <w:sz w:val="18"/>
                <w:szCs w:val="18"/>
              </w:rPr>
            </w:pPr>
            <w:r w:rsidRPr="00AC25BD">
              <w:rPr>
                <w:rFonts w:ascii="GHEA Grapalat" w:hAnsi="GHEA Grapalat" w:cs="Arial"/>
                <w:sz w:val="18"/>
                <w:szCs w:val="18"/>
              </w:rPr>
              <w:t>30197635/1</w:t>
            </w:r>
          </w:p>
        </w:tc>
        <w:tc>
          <w:tcPr>
            <w:tcW w:w="1559" w:type="dxa"/>
            <w:vAlign w:val="center"/>
          </w:tcPr>
          <w:p w:rsidR="00F71528" w:rsidRPr="00AC25BD" w:rsidRDefault="00F71528" w:rsidP="00CB32DB">
            <w:pPr>
              <w:jc w:val="center"/>
              <w:rPr>
                <w:rFonts w:ascii="GHEA Grapalat" w:hAnsi="GHEA Grapalat" w:cs="Arial"/>
                <w:sz w:val="18"/>
                <w:szCs w:val="18"/>
              </w:rPr>
            </w:pPr>
            <w:r w:rsidRPr="00AC25BD">
              <w:rPr>
                <w:rFonts w:ascii="GHEA Grapalat" w:hAnsi="GHEA Grapalat" w:cs="Arial"/>
                <w:sz w:val="18"/>
                <w:szCs w:val="18"/>
              </w:rPr>
              <w:t>бумага засоренная, формата А4</w:t>
            </w:r>
          </w:p>
        </w:tc>
        <w:tc>
          <w:tcPr>
            <w:tcW w:w="1925" w:type="dxa"/>
          </w:tcPr>
          <w:p w:rsidR="00F71528" w:rsidRPr="00AC25BD" w:rsidRDefault="00F71528" w:rsidP="00CB32DB">
            <w:pPr>
              <w:widowControl w:val="0"/>
              <w:jc w:val="center"/>
              <w:rPr>
                <w:rFonts w:ascii="GHEA Grapalat" w:hAnsi="GHEA Grapalat"/>
                <w:sz w:val="16"/>
                <w:szCs w:val="16"/>
              </w:rPr>
            </w:pPr>
          </w:p>
        </w:tc>
        <w:tc>
          <w:tcPr>
            <w:tcW w:w="1467" w:type="dxa"/>
            <w:vAlign w:val="center"/>
          </w:tcPr>
          <w:p w:rsidR="00F71528" w:rsidRPr="00AC25BD" w:rsidRDefault="00F71528" w:rsidP="00CB32DB">
            <w:pPr>
              <w:jc w:val="center"/>
              <w:rPr>
                <w:rFonts w:ascii="GHEA Grapalat" w:hAnsi="GHEA Grapalat"/>
                <w:sz w:val="18"/>
                <w:szCs w:val="18"/>
              </w:rPr>
            </w:pPr>
            <w:r w:rsidRPr="00AC25BD">
              <w:rPr>
                <w:rFonts w:ascii="GHEA Grapalat" w:hAnsi="GHEA Grapalat"/>
                <w:sz w:val="18"/>
                <w:szCs w:val="18"/>
              </w:rPr>
              <w:t>Бумага А4,</w:t>
            </w:r>
            <w:r w:rsidRPr="00AC25BD">
              <w:rPr>
                <w:rFonts w:ascii="GHEA Grapalat" w:hAnsi="GHEA Grapalat"/>
                <w:sz w:val="18"/>
                <w:szCs w:val="18"/>
              </w:rPr>
              <w:br/>
              <w:t>Антипригарная бумага для офисных принтеров. Плотность: 75 - 82,5 г / м2. Отбеленный без применения хлора.</w:t>
            </w:r>
          </w:p>
        </w:tc>
        <w:tc>
          <w:tcPr>
            <w:tcW w:w="1085" w:type="dxa"/>
            <w:vAlign w:val="center"/>
          </w:tcPr>
          <w:p w:rsidR="00F71528" w:rsidRPr="00AC25BD" w:rsidRDefault="00F71528" w:rsidP="00CB32DB">
            <w:pPr>
              <w:jc w:val="center"/>
              <w:rPr>
                <w:rFonts w:ascii="GHEA Grapalat" w:hAnsi="GHEA Grapalat" w:cs="Arial"/>
                <w:sz w:val="18"/>
                <w:szCs w:val="18"/>
              </w:rPr>
            </w:pPr>
            <w:r w:rsidRPr="00AC25BD">
              <w:rPr>
                <w:rFonts w:ascii="GHEA Grapalat" w:hAnsi="GHEA Grapalat" w:cs="Arial"/>
                <w:sz w:val="18"/>
                <w:szCs w:val="18"/>
              </w:rPr>
              <w:t>кг</w:t>
            </w:r>
          </w:p>
        </w:tc>
        <w:tc>
          <w:tcPr>
            <w:tcW w:w="1559" w:type="dxa"/>
          </w:tcPr>
          <w:p w:rsidR="00F71528" w:rsidRPr="00AC25BD" w:rsidRDefault="00F71528" w:rsidP="00CB32DB">
            <w:pPr>
              <w:widowControl w:val="0"/>
              <w:jc w:val="center"/>
              <w:rPr>
                <w:rFonts w:ascii="GHEA Grapalat" w:hAnsi="GHEA Grapalat"/>
                <w:sz w:val="16"/>
                <w:szCs w:val="16"/>
              </w:rPr>
            </w:pPr>
          </w:p>
        </w:tc>
        <w:tc>
          <w:tcPr>
            <w:tcW w:w="992" w:type="dxa"/>
          </w:tcPr>
          <w:p w:rsidR="00F71528" w:rsidRPr="00AC25BD" w:rsidRDefault="00F71528" w:rsidP="00CB32DB">
            <w:pPr>
              <w:widowControl w:val="0"/>
              <w:jc w:val="center"/>
              <w:rPr>
                <w:rFonts w:ascii="GHEA Grapalat" w:hAnsi="GHEA Grapalat"/>
                <w:sz w:val="16"/>
                <w:szCs w:val="16"/>
              </w:rPr>
            </w:pPr>
          </w:p>
        </w:tc>
        <w:tc>
          <w:tcPr>
            <w:tcW w:w="992" w:type="dxa"/>
            <w:gridSpan w:val="3"/>
          </w:tcPr>
          <w:p w:rsidR="00F71528" w:rsidRPr="00AC25BD" w:rsidRDefault="00F71528" w:rsidP="00CB32DB">
            <w:pPr>
              <w:widowControl w:val="0"/>
              <w:jc w:val="center"/>
              <w:rPr>
                <w:rFonts w:ascii="GHEA Grapalat" w:hAnsi="GHEA Grapalat"/>
                <w:sz w:val="16"/>
                <w:szCs w:val="16"/>
              </w:rPr>
            </w:pPr>
          </w:p>
        </w:tc>
        <w:tc>
          <w:tcPr>
            <w:tcW w:w="709" w:type="dxa"/>
            <w:vAlign w:val="center"/>
          </w:tcPr>
          <w:p w:rsidR="00F71528" w:rsidRPr="00AC25BD" w:rsidRDefault="00F71528" w:rsidP="00CB32DB">
            <w:pPr>
              <w:jc w:val="center"/>
              <w:rPr>
                <w:rFonts w:ascii="GHEA Grapalat" w:hAnsi="GHEA Grapalat" w:cs="Arial"/>
                <w:sz w:val="18"/>
                <w:szCs w:val="18"/>
              </w:rPr>
            </w:pPr>
            <w:r w:rsidRPr="00AC25BD">
              <w:rPr>
                <w:rFonts w:ascii="GHEA Grapalat" w:hAnsi="GHEA Grapalat" w:cs="Arial"/>
                <w:sz w:val="18"/>
                <w:szCs w:val="18"/>
              </w:rPr>
              <w:t>600</w:t>
            </w:r>
          </w:p>
        </w:tc>
        <w:tc>
          <w:tcPr>
            <w:tcW w:w="1158" w:type="dxa"/>
          </w:tcPr>
          <w:p w:rsidR="00F71528" w:rsidRPr="00AC25BD" w:rsidRDefault="00F71528" w:rsidP="00CB32DB">
            <w:pPr>
              <w:widowControl w:val="0"/>
              <w:jc w:val="center"/>
              <w:rPr>
                <w:rFonts w:ascii="GHEA Grapalat" w:hAnsi="GHEA Grapalat"/>
                <w:sz w:val="16"/>
                <w:szCs w:val="16"/>
              </w:rPr>
            </w:pPr>
          </w:p>
        </w:tc>
        <w:tc>
          <w:tcPr>
            <w:tcW w:w="947" w:type="dxa"/>
          </w:tcPr>
          <w:p w:rsidR="00F71528" w:rsidRPr="00AC25BD" w:rsidRDefault="005A34B0" w:rsidP="00CB32DB">
            <w:pPr>
              <w:widowControl w:val="0"/>
              <w:jc w:val="center"/>
              <w:rPr>
                <w:rFonts w:ascii="GHEA Grapalat" w:hAnsi="GHEA Grapalat"/>
                <w:sz w:val="16"/>
                <w:szCs w:val="16"/>
              </w:rPr>
            </w:pPr>
            <w:r w:rsidRPr="00AC25BD">
              <w:rPr>
                <w:rFonts w:ascii="GHEA Grapalat" w:hAnsi="GHEA Grapalat"/>
                <w:sz w:val="16"/>
                <w:szCs w:val="16"/>
              </w:rPr>
              <w:t xml:space="preserve"> </w:t>
            </w:r>
            <w:r w:rsidRPr="00AC25BD">
              <w:rPr>
                <w:rFonts w:ascii="GHEA Grapalat" w:hAnsi="GHEA Grapalat"/>
                <w:sz w:val="16"/>
                <w:szCs w:val="16"/>
                <w:lang w:val="en-US"/>
              </w:rPr>
              <w:t>I</w:t>
            </w:r>
            <w:r w:rsidRPr="00AC25BD">
              <w:rPr>
                <w:rFonts w:ascii="GHEA Grapalat" w:hAnsi="GHEA Grapalat"/>
                <w:sz w:val="16"/>
                <w:szCs w:val="16"/>
              </w:rPr>
              <w:t xml:space="preserve"> - </w:t>
            </w:r>
            <w:r w:rsidRPr="00AC25BD">
              <w:rPr>
                <w:rFonts w:ascii="GHEA Grapalat" w:hAnsi="GHEA Grapalat"/>
                <w:sz w:val="16"/>
                <w:szCs w:val="16"/>
                <w:lang w:val="en-US"/>
              </w:rPr>
              <w:t>IV</w:t>
            </w:r>
            <w:r w:rsidRPr="00AC25BD">
              <w:rPr>
                <w:rFonts w:ascii="GHEA Grapalat" w:hAnsi="GHEA Grapalat"/>
                <w:sz w:val="16"/>
                <w:szCs w:val="16"/>
              </w:rPr>
              <w:t xml:space="preserve"> квартал (до 20.12.2021г.)</w:t>
            </w:r>
          </w:p>
        </w:tc>
      </w:tr>
      <w:tr w:rsidR="00F71528" w:rsidRPr="00AC25BD" w:rsidTr="00251932">
        <w:trPr>
          <w:jc w:val="center"/>
        </w:trPr>
        <w:tc>
          <w:tcPr>
            <w:tcW w:w="1242" w:type="dxa"/>
            <w:vAlign w:val="center"/>
          </w:tcPr>
          <w:p w:rsidR="00F71528" w:rsidRPr="00AC25BD" w:rsidRDefault="00F71528" w:rsidP="00CB32DB">
            <w:pPr>
              <w:jc w:val="center"/>
              <w:rPr>
                <w:rFonts w:ascii="GHEA Grapalat" w:hAnsi="GHEA Grapalat" w:cs="Arial"/>
                <w:sz w:val="18"/>
                <w:szCs w:val="18"/>
              </w:rPr>
            </w:pPr>
            <w:r w:rsidRPr="00AC25BD">
              <w:rPr>
                <w:rFonts w:ascii="GHEA Grapalat" w:hAnsi="GHEA Grapalat" w:cs="Arial"/>
                <w:sz w:val="18"/>
                <w:szCs w:val="18"/>
              </w:rPr>
              <w:t>35</w:t>
            </w:r>
          </w:p>
        </w:tc>
        <w:tc>
          <w:tcPr>
            <w:tcW w:w="2715" w:type="dxa"/>
            <w:vAlign w:val="center"/>
          </w:tcPr>
          <w:p w:rsidR="00F71528" w:rsidRPr="00AC25BD" w:rsidRDefault="00F71528" w:rsidP="00CB32DB">
            <w:pPr>
              <w:jc w:val="center"/>
              <w:rPr>
                <w:rFonts w:ascii="GHEA Grapalat" w:hAnsi="GHEA Grapalat" w:cs="Arial"/>
                <w:sz w:val="18"/>
                <w:szCs w:val="18"/>
              </w:rPr>
            </w:pPr>
            <w:r w:rsidRPr="00AC25BD">
              <w:rPr>
                <w:rFonts w:ascii="GHEA Grapalat" w:hAnsi="GHEA Grapalat" w:cs="Arial"/>
                <w:sz w:val="18"/>
                <w:szCs w:val="18"/>
              </w:rPr>
              <w:t>30197635/2</w:t>
            </w:r>
          </w:p>
        </w:tc>
        <w:tc>
          <w:tcPr>
            <w:tcW w:w="1559" w:type="dxa"/>
            <w:vAlign w:val="center"/>
          </w:tcPr>
          <w:p w:rsidR="00F71528" w:rsidRPr="00AC25BD" w:rsidRDefault="00F71528" w:rsidP="00CB32DB">
            <w:pPr>
              <w:jc w:val="center"/>
              <w:rPr>
                <w:rFonts w:ascii="GHEA Grapalat" w:hAnsi="GHEA Grapalat" w:cs="Arial"/>
                <w:sz w:val="18"/>
                <w:szCs w:val="18"/>
              </w:rPr>
            </w:pPr>
            <w:r w:rsidRPr="00AC25BD">
              <w:rPr>
                <w:rFonts w:ascii="GHEA Grapalat" w:hAnsi="GHEA Grapalat" w:cs="Arial"/>
                <w:sz w:val="18"/>
                <w:szCs w:val="18"/>
              </w:rPr>
              <w:t>бумага засоренная, формата А4</w:t>
            </w:r>
          </w:p>
        </w:tc>
        <w:tc>
          <w:tcPr>
            <w:tcW w:w="1925" w:type="dxa"/>
          </w:tcPr>
          <w:p w:rsidR="00F71528" w:rsidRPr="00AC25BD" w:rsidRDefault="00F71528" w:rsidP="00CB32DB">
            <w:pPr>
              <w:widowControl w:val="0"/>
              <w:jc w:val="center"/>
              <w:rPr>
                <w:rFonts w:ascii="GHEA Grapalat" w:hAnsi="GHEA Grapalat"/>
                <w:sz w:val="16"/>
                <w:szCs w:val="16"/>
              </w:rPr>
            </w:pPr>
          </w:p>
        </w:tc>
        <w:tc>
          <w:tcPr>
            <w:tcW w:w="1467" w:type="dxa"/>
            <w:vAlign w:val="center"/>
          </w:tcPr>
          <w:p w:rsidR="00F71528" w:rsidRPr="00AC25BD" w:rsidRDefault="00F71528" w:rsidP="00CB32DB">
            <w:pPr>
              <w:jc w:val="center"/>
              <w:rPr>
                <w:rFonts w:ascii="GHEA Grapalat" w:hAnsi="GHEA Grapalat" w:cs="Sylfaen"/>
                <w:sz w:val="18"/>
                <w:szCs w:val="18"/>
              </w:rPr>
            </w:pPr>
            <w:r w:rsidRPr="00AC25BD">
              <w:rPr>
                <w:rFonts w:ascii="GHEA Grapalat" w:hAnsi="GHEA Grapalat" w:cs="Sylfaen"/>
                <w:sz w:val="18"/>
                <w:szCs w:val="18"/>
              </w:rPr>
              <w:t>A4, мелованная бумага, используемая для печати. Для представительских работ, класс A +, более белый և гладкий 80 г / м2.</w:t>
            </w:r>
          </w:p>
        </w:tc>
        <w:tc>
          <w:tcPr>
            <w:tcW w:w="1085" w:type="dxa"/>
          </w:tcPr>
          <w:p w:rsidR="00F71528" w:rsidRPr="00AC25BD" w:rsidRDefault="00F71528" w:rsidP="0084454E">
            <w:pPr>
              <w:jc w:val="center"/>
              <w:rPr>
                <w:rFonts w:ascii="GHEA Grapalat" w:hAnsi="GHEA Grapalat" w:cs="Arial"/>
                <w:sz w:val="18"/>
                <w:szCs w:val="18"/>
              </w:rPr>
            </w:pPr>
            <w:r w:rsidRPr="00AC25BD">
              <w:rPr>
                <w:rFonts w:ascii="GHEA Grapalat" w:hAnsi="GHEA Grapalat" w:cs="Arial"/>
                <w:sz w:val="18"/>
                <w:szCs w:val="18"/>
              </w:rPr>
              <w:t>кг</w:t>
            </w:r>
          </w:p>
        </w:tc>
        <w:tc>
          <w:tcPr>
            <w:tcW w:w="1559" w:type="dxa"/>
          </w:tcPr>
          <w:p w:rsidR="00F71528" w:rsidRPr="00AC25BD" w:rsidRDefault="00F71528" w:rsidP="00CB32DB">
            <w:pPr>
              <w:widowControl w:val="0"/>
              <w:jc w:val="center"/>
              <w:rPr>
                <w:rFonts w:ascii="GHEA Grapalat" w:hAnsi="GHEA Grapalat"/>
                <w:sz w:val="16"/>
                <w:szCs w:val="16"/>
              </w:rPr>
            </w:pPr>
          </w:p>
        </w:tc>
        <w:tc>
          <w:tcPr>
            <w:tcW w:w="992" w:type="dxa"/>
          </w:tcPr>
          <w:p w:rsidR="00F71528" w:rsidRPr="00AC25BD" w:rsidRDefault="00F71528" w:rsidP="00CB32DB">
            <w:pPr>
              <w:widowControl w:val="0"/>
              <w:jc w:val="center"/>
              <w:rPr>
                <w:rFonts w:ascii="GHEA Grapalat" w:hAnsi="GHEA Grapalat"/>
                <w:sz w:val="16"/>
                <w:szCs w:val="16"/>
              </w:rPr>
            </w:pPr>
          </w:p>
        </w:tc>
        <w:tc>
          <w:tcPr>
            <w:tcW w:w="992" w:type="dxa"/>
            <w:gridSpan w:val="3"/>
          </w:tcPr>
          <w:p w:rsidR="00F71528" w:rsidRPr="00AC25BD" w:rsidRDefault="00F71528" w:rsidP="00CB32DB">
            <w:pPr>
              <w:widowControl w:val="0"/>
              <w:jc w:val="center"/>
              <w:rPr>
                <w:rFonts w:ascii="GHEA Grapalat" w:hAnsi="GHEA Grapalat"/>
                <w:sz w:val="16"/>
                <w:szCs w:val="16"/>
              </w:rPr>
            </w:pPr>
          </w:p>
        </w:tc>
        <w:tc>
          <w:tcPr>
            <w:tcW w:w="709" w:type="dxa"/>
            <w:vAlign w:val="center"/>
          </w:tcPr>
          <w:p w:rsidR="00F71528" w:rsidRPr="00AC25BD" w:rsidRDefault="00F71528" w:rsidP="00CB32DB">
            <w:pPr>
              <w:jc w:val="center"/>
              <w:rPr>
                <w:rFonts w:ascii="GHEA Grapalat" w:hAnsi="GHEA Grapalat" w:cs="Arial"/>
                <w:sz w:val="18"/>
                <w:szCs w:val="18"/>
              </w:rPr>
            </w:pPr>
            <w:r w:rsidRPr="00AC25BD">
              <w:rPr>
                <w:rFonts w:ascii="GHEA Grapalat" w:hAnsi="GHEA Grapalat" w:cs="Arial"/>
                <w:sz w:val="18"/>
                <w:szCs w:val="18"/>
              </w:rPr>
              <w:t>80</w:t>
            </w:r>
          </w:p>
        </w:tc>
        <w:tc>
          <w:tcPr>
            <w:tcW w:w="1158" w:type="dxa"/>
          </w:tcPr>
          <w:p w:rsidR="00F71528" w:rsidRPr="00AC25BD" w:rsidRDefault="00F71528" w:rsidP="00CB32DB">
            <w:pPr>
              <w:widowControl w:val="0"/>
              <w:jc w:val="center"/>
              <w:rPr>
                <w:rFonts w:ascii="GHEA Grapalat" w:hAnsi="GHEA Grapalat"/>
                <w:sz w:val="16"/>
                <w:szCs w:val="16"/>
              </w:rPr>
            </w:pPr>
          </w:p>
        </w:tc>
        <w:tc>
          <w:tcPr>
            <w:tcW w:w="947" w:type="dxa"/>
          </w:tcPr>
          <w:p w:rsidR="00F71528" w:rsidRPr="00AC25BD" w:rsidRDefault="005A34B0" w:rsidP="00CB32DB">
            <w:pPr>
              <w:widowControl w:val="0"/>
              <w:jc w:val="center"/>
              <w:rPr>
                <w:rFonts w:ascii="GHEA Grapalat" w:hAnsi="GHEA Grapalat"/>
                <w:sz w:val="16"/>
                <w:szCs w:val="16"/>
              </w:rPr>
            </w:pPr>
            <w:r w:rsidRPr="00AC25BD">
              <w:rPr>
                <w:rFonts w:ascii="GHEA Grapalat" w:hAnsi="GHEA Grapalat"/>
                <w:sz w:val="16"/>
                <w:szCs w:val="16"/>
                <w:lang w:val="en-US"/>
              </w:rPr>
              <w:t>I</w:t>
            </w:r>
            <w:r w:rsidRPr="00AC25BD">
              <w:rPr>
                <w:rFonts w:ascii="GHEA Grapalat" w:hAnsi="GHEA Grapalat"/>
                <w:sz w:val="16"/>
                <w:szCs w:val="16"/>
              </w:rPr>
              <w:t xml:space="preserve"> - </w:t>
            </w:r>
            <w:r w:rsidRPr="00AC25BD">
              <w:rPr>
                <w:rFonts w:ascii="GHEA Grapalat" w:hAnsi="GHEA Grapalat"/>
                <w:sz w:val="16"/>
                <w:szCs w:val="16"/>
                <w:lang w:val="en-US"/>
              </w:rPr>
              <w:t>IV</w:t>
            </w:r>
            <w:r w:rsidRPr="00AC25BD">
              <w:rPr>
                <w:rFonts w:ascii="GHEA Grapalat" w:hAnsi="GHEA Grapalat"/>
                <w:sz w:val="16"/>
                <w:szCs w:val="16"/>
              </w:rPr>
              <w:t xml:space="preserve"> квартал (до 20.12.2021г.)</w:t>
            </w:r>
          </w:p>
        </w:tc>
      </w:tr>
      <w:tr w:rsidR="00F71528" w:rsidRPr="00AC25BD" w:rsidTr="00EC4884">
        <w:trPr>
          <w:jc w:val="center"/>
        </w:trPr>
        <w:tc>
          <w:tcPr>
            <w:tcW w:w="1242" w:type="dxa"/>
            <w:vAlign w:val="center"/>
          </w:tcPr>
          <w:p w:rsidR="00F71528" w:rsidRPr="00AC25BD" w:rsidRDefault="00F71528" w:rsidP="00F270C1">
            <w:pPr>
              <w:jc w:val="center"/>
              <w:rPr>
                <w:rFonts w:ascii="GHEA Grapalat" w:hAnsi="GHEA Grapalat" w:cs="Arial"/>
                <w:sz w:val="18"/>
                <w:szCs w:val="18"/>
              </w:rPr>
            </w:pPr>
            <w:r w:rsidRPr="00AC25BD">
              <w:rPr>
                <w:rFonts w:ascii="GHEA Grapalat" w:hAnsi="GHEA Grapalat" w:cs="Arial"/>
                <w:sz w:val="18"/>
                <w:szCs w:val="18"/>
              </w:rPr>
              <w:t>36</w:t>
            </w:r>
          </w:p>
        </w:tc>
        <w:tc>
          <w:tcPr>
            <w:tcW w:w="2715" w:type="dxa"/>
            <w:vAlign w:val="center"/>
          </w:tcPr>
          <w:p w:rsidR="00F71528" w:rsidRPr="00AC25BD" w:rsidRDefault="00F71528" w:rsidP="00F270C1">
            <w:pPr>
              <w:jc w:val="center"/>
              <w:rPr>
                <w:rFonts w:ascii="GHEA Grapalat" w:hAnsi="GHEA Grapalat" w:cs="Arial"/>
                <w:sz w:val="18"/>
                <w:szCs w:val="18"/>
              </w:rPr>
            </w:pPr>
            <w:r w:rsidRPr="00AC25BD">
              <w:rPr>
                <w:rFonts w:ascii="GHEA Grapalat" w:hAnsi="GHEA Grapalat" w:cs="Arial"/>
                <w:sz w:val="18"/>
                <w:szCs w:val="18"/>
              </w:rPr>
              <w:t>30199232/1</w:t>
            </w:r>
          </w:p>
        </w:tc>
        <w:tc>
          <w:tcPr>
            <w:tcW w:w="1559" w:type="dxa"/>
            <w:vAlign w:val="center"/>
          </w:tcPr>
          <w:p w:rsidR="00F71528" w:rsidRPr="00AC25BD" w:rsidRDefault="00F71528" w:rsidP="00F270C1">
            <w:pPr>
              <w:jc w:val="center"/>
              <w:rPr>
                <w:rFonts w:ascii="GHEA Grapalat" w:hAnsi="GHEA Grapalat" w:cs="Arial"/>
                <w:sz w:val="18"/>
                <w:szCs w:val="18"/>
              </w:rPr>
            </w:pPr>
            <w:r w:rsidRPr="00AC25BD">
              <w:rPr>
                <w:rFonts w:ascii="GHEA Grapalat" w:hAnsi="GHEA Grapalat" w:cs="Arial"/>
                <w:sz w:val="18"/>
                <w:szCs w:val="18"/>
              </w:rPr>
              <w:t>конверт для писем, формат А4</w:t>
            </w:r>
          </w:p>
        </w:tc>
        <w:tc>
          <w:tcPr>
            <w:tcW w:w="1925" w:type="dxa"/>
          </w:tcPr>
          <w:p w:rsidR="00F71528" w:rsidRPr="00AC25BD" w:rsidRDefault="00F71528" w:rsidP="00F270C1">
            <w:pPr>
              <w:widowControl w:val="0"/>
              <w:jc w:val="center"/>
              <w:rPr>
                <w:rFonts w:ascii="GHEA Grapalat" w:hAnsi="GHEA Grapalat"/>
                <w:sz w:val="16"/>
                <w:szCs w:val="16"/>
              </w:rPr>
            </w:pPr>
          </w:p>
        </w:tc>
        <w:tc>
          <w:tcPr>
            <w:tcW w:w="1467" w:type="dxa"/>
            <w:vAlign w:val="center"/>
          </w:tcPr>
          <w:p w:rsidR="00F71528" w:rsidRPr="00AC25BD" w:rsidRDefault="00F71528" w:rsidP="00F270C1">
            <w:pPr>
              <w:jc w:val="center"/>
              <w:rPr>
                <w:rFonts w:ascii="GHEA Grapalat" w:hAnsi="GHEA Grapalat" w:cs="Sylfaen"/>
                <w:sz w:val="18"/>
                <w:szCs w:val="18"/>
              </w:rPr>
            </w:pPr>
            <w:r w:rsidRPr="00AC25BD">
              <w:rPr>
                <w:rFonts w:ascii="GHEA Grapalat" w:hAnsi="GHEA Grapalat" w:cs="Sylfaen"/>
                <w:sz w:val="18"/>
                <w:szCs w:val="18"/>
              </w:rPr>
              <w:br/>
              <w:t xml:space="preserve">Конверты формата А4, непроникающие, закрывающиеся треугольной </w:t>
            </w:r>
            <w:r w:rsidRPr="00AC25BD">
              <w:rPr>
                <w:rFonts w:ascii="GHEA Grapalat" w:hAnsi="GHEA Grapalat" w:cs="Sylfaen"/>
                <w:sz w:val="18"/>
                <w:szCs w:val="18"/>
              </w:rPr>
              <w:lastRenderedPageBreak/>
              <w:t>формы, из плотной бумаги для секретных писем, самоклеящиеся.</w:t>
            </w:r>
          </w:p>
        </w:tc>
        <w:tc>
          <w:tcPr>
            <w:tcW w:w="1085" w:type="dxa"/>
          </w:tcPr>
          <w:p w:rsidR="00F71528" w:rsidRPr="00AC25BD" w:rsidRDefault="00F71528" w:rsidP="00F270C1">
            <w:pPr>
              <w:jc w:val="center"/>
              <w:rPr>
                <w:rFonts w:ascii="GHEA Grapalat" w:hAnsi="GHEA Grapalat" w:cs="Arial"/>
                <w:sz w:val="18"/>
                <w:szCs w:val="18"/>
              </w:rPr>
            </w:pPr>
            <w:r w:rsidRPr="00AC25BD">
              <w:rPr>
                <w:rFonts w:ascii="GHEA Grapalat" w:hAnsi="GHEA Grapalat" w:cs="Arial"/>
                <w:sz w:val="18"/>
                <w:szCs w:val="18"/>
              </w:rPr>
              <w:lastRenderedPageBreak/>
              <w:t>шт</w:t>
            </w:r>
          </w:p>
        </w:tc>
        <w:tc>
          <w:tcPr>
            <w:tcW w:w="1559" w:type="dxa"/>
          </w:tcPr>
          <w:p w:rsidR="00F71528" w:rsidRPr="00AC25BD" w:rsidRDefault="00F71528" w:rsidP="00F270C1">
            <w:pPr>
              <w:widowControl w:val="0"/>
              <w:jc w:val="center"/>
              <w:rPr>
                <w:rFonts w:ascii="GHEA Grapalat" w:hAnsi="GHEA Grapalat"/>
                <w:sz w:val="16"/>
                <w:szCs w:val="16"/>
              </w:rPr>
            </w:pPr>
          </w:p>
        </w:tc>
        <w:tc>
          <w:tcPr>
            <w:tcW w:w="992" w:type="dxa"/>
          </w:tcPr>
          <w:p w:rsidR="00F71528" w:rsidRPr="00AC25BD" w:rsidRDefault="00F71528" w:rsidP="00F270C1">
            <w:pPr>
              <w:widowControl w:val="0"/>
              <w:jc w:val="center"/>
              <w:rPr>
                <w:rFonts w:ascii="GHEA Grapalat" w:hAnsi="GHEA Grapalat"/>
                <w:sz w:val="16"/>
                <w:szCs w:val="16"/>
              </w:rPr>
            </w:pPr>
          </w:p>
        </w:tc>
        <w:tc>
          <w:tcPr>
            <w:tcW w:w="992" w:type="dxa"/>
            <w:gridSpan w:val="3"/>
          </w:tcPr>
          <w:p w:rsidR="00F71528" w:rsidRPr="00AC25BD" w:rsidRDefault="00F71528" w:rsidP="00F270C1">
            <w:pPr>
              <w:widowControl w:val="0"/>
              <w:jc w:val="center"/>
              <w:rPr>
                <w:rFonts w:ascii="GHEA Grapalat" w:hAnsi="GHEA Grapalat"/>
                <w:sz w:val="16"/>
                <w:szCs w:val="16"/>
              </w:rPr>
            </w:pPr>
          </w:p>
        </w:tc>
        <w:tc>
          <w:tcPr>
            <w:tcW w:w="709" w:type="dxa"/>
            <w:vAlign w:val="center"/>
          </w:tcPr>
          <w:p w:rsidR="00F71528" w:rsidRPr="00AC25BD" w:rsidRDefault="00F71528" w:rsidP="00F270C1">
            <w:pPr>
              <w:jc w:val="center"/>
              <w:rPr>
                <w:rFonts w:ascii="GHEA Grapalat" w:hAnsi="GHEA Grapalat" w:cs="Arial"/>
                <w:sz w:val="18"/>
                <w:szCs w:val="18"/>
              </w:rPr>
            </w:pPr>
            <w:r w:rsidRPr="00AC25BD">
              <w:rPr>
                <w:rFonts w:ascii="GHEA Grapalat" w:hAnsi="GHEA Grapalat" w:cs="Arial"/>
                <w:sz w:val="18"/>
                <w:szCs w:val="18"/>
              </w:rPr>
              <w:t>200</w:t>
            </w:r>
          </w:p>
        </w:tc>
        <w:tc>
          <w:tcPr>
            <w:tcW w:w="1158" w:type="dxa"/>
          </w:tcPr>
          <w:p w:rsidR="00F71528" w:rsidRPr="00AC25BD" w:rsidRDefault="00F71528" w:rsidP="00F270C1">
            <w:pPr>
              <w:widowControl w:val="0"/>
              <w:jc w:val="center"/>
              <w:rPr>
                <w:rFonts w:ascii="GHEA Grapalat" w:hAnsi="GHEA Grapalat"/>
                <w:sz w:val="16"/>
                <w:szCs w:val="16"/>
              </w:rPr>
            </w:pPr>
          </w:p>
        </w:tc>
        <w:tc>
          <w:tcPr>
            <w:tcW w:w="947" w:type="dxa"/>
          </w:tcPr>
          <w:p w:rsidR="00F71528" w:rsidRPr="00AC25BD" w:rsidRDefault="005A34B0" w:rsidP="00F270C1">
            <w:pPr>
              <w:widowControl w:val="0"/>
              <w:jc w:val="center"/>
              <w:rPr>
                <w:rFonts w:ascii="GHEA Grapalat" w:hAnsi="GHEA Grapalat"/>
                <w:sz w:val="16"/>
                <w:szCs w:val="16"/>
              </w:rPr>
            </w:pPr>
            <w:r w:rsidRPr="00AC25BD">
              <w:rPr>
                <w:rFonts w:ascii="GHEA Grapalat" w:hAnsi="GHEA Grapalat"/>
                <w:sz w:val="16"/>
                <w:szCs w:val="16"/>
              </w:rPr>
              <w:t xml:space="preserve">В течение 30 календарных дней после вступления договора </w:t>
            </w:r>
            <w:r w:rsidRPr="00AC25BD">
              <w:rPr>
                <w:rFonts w:ascii="GHEA Grapalat" w:hAnsi="GHEA Grapalat"/>
                <w:sz w:val="16"/>
                <w:szCs w:val="16"/>
              </w:rPr>
              <w:lastRenderedPageBreak/>
              <w:t>в силу</w:t>
            </w:r>
          </w:p>
        </w:tc>
      </w:tr>
      <w:tr w:rsidR="00F71528" w:rsidRPr="00AC25BD" w:rsidTr="00BF31C2">
        <w:trPr>
          <w:jc w:val="center"/>
        </w:trPr>
        <w:tc>
          <w:tcPr>
            <w:tcW w:w="1242" w:type="dxa"/>
            <w:vAlign w:val="center"/>
          </w:tcPr>
          <w:p w:rsidR="00F71528" w:rsidRPr="00AC25BD" w:rsidRDefault="00F71528" w:rsidP="00CB32DB">
            <w:pPr>
              <w:jc w:val="center"/>
              <w:rPr>
                <w:rFonts w:ascii="GHEA Grapalat" w:hAnsi="GHEA Grapalat" w:cs="Arial"/>
                <w:sz w:val="18"/>
                <w:szCs w:val="18"/>
              </w:rPr>
            </w:pPr>
            <w:r w:rsidRPr="00AC25BD">
              <w:rPr>
                <w:rFonts w:ascii="GHEA Grapalat" w:hAnsi="GHEA Grapalat" w:cs="Arial"/>
                <w:sz w:val="18"/>
                <w:szCs w:val="18"/>
              </w:rPr>
              <w:lastRenderedPageBreak/>
              <w:t>37</w:t>
            </w:r>
          </w:p>
        </w:tc>
        <w:tc>
          <w:tcPr>
            <w:tcW w:w="2715" w:type="dxa"/>
            <w:vAlign w:val="center"/>
          </w:tcPr>
          <w:p w:rsidR="00F71528" w:rsidRPr="00AC25BD" w:rsidRDefault="00F71528" w:rsidP="00CB32DB">
            <w:pPr>
              <w:jc w:val="center"/>
              <w:rPr>
                <w:rFonts w:ascii="GHEA Grapalat" w:hAnsi="GHEA Grapalat" w:cs="Arial"/>
                <w:sz w:val="18"/>
                <w:szCs w:val="18"/>
              </w:rPr>
            </w:pPr>
            <w:r w:rsidRPr="00AC25BD">
              <w:rPr>
                <w:rFonts w:ascii="GHEA Grapalat" w:hAnsi="GHEA Grapalat" w:cs="Arial"/>
                <w:sz w:val="18"/>
                <w:szCs w:val="18"/>
              </w:rPr>
              <w:t>30199420/1</w:t>
            </w:r>
          </w:p>
        </w:tc>
        <w:tc>
          <w:tcPr>
            <w:tcW w:w="1559" w:type="dxa"/>
            <w:vAlign w:val="center"/>
          </w:tcPr>
          <w:p w:rsidR="00F71528" w:rsidRPr="00AC25BD" w:rsidRDefault="00F71528" w:rsidP="00CB32DB">
            <w:pPr>
              <w:jc w:val="center"/>
              <w:rPr>
                <w:rFonts w:ascii="GHEA Grapalat" w:hAnsi="GHEA Grapalat" w:cs="Arial"/>
                <w:sz w:val="18"/>
                <w:szCs w:val="18"/>
              </w:rPr>
            </w:pPr>
            <w:r w:rsidRPr="00AC25BD">
              <w:rPr>
                <w:rFonts w:ascii="GHEA Grapalat" w:hAnsi="GHEA Grapalat" w:cs="Arial"/>
                <w:sz w:val="18"/>
                <w:szCs w:val="18"/>
              </w:rPr>
              <w:t>бумага для заметок с клеем</w:t>
            </w:r>
          </w:p>
        </w:tc>
        <w:tc>
          <w:tcPr>
            <w:tcW w:w="1925" w:type="dxa"/>
          </w:tcPr>
          <w:p w:rsidR="00F71528" w:rsidRPr="00AC25BD" w:rsidRDefault="00F71528" w:rsidP="00CB32DB">
            <w:pPr>
              <w:widowControl w:val="0"/>
              <w:jc w:val="center"/>
              <w:rPr>
                <w:rFonts w:ascii="GHEA Grapalat" w:hAnsi="GHEA Grapalat"/>
                <w:sz w:val="16"/>
                <w:szCs w:val="16"/>
              </w:rPr>
            </w:pPr>
          </w:p>
        </w:tc>
        <w:tc>
          <w:tcPr>
            <w:tcW w:w="1467" w:type="dxa"/>
            <w:vAlign w:val="center"/>
          </w:tcPr>
          <w:p w:rsidR="00F71528" w:rsidRPr="00AC25BD" w:rsidRDefault="00F71528" w:rsidP="00CB32DB">
            <w:pPr>
              <w:jc w:val="center"/>
              <w:rPr>
                <w:rFonts w:ascii="GHEA Grapalat" w:hAnsi="GHEA Grapalat" w:cs="Arial"/>
                <w:sz w:val="18"/>
                <w:szCs w:val="18"/>
              </w:rPr>
            </w:pPr>
            <w:r w:rsidRPr="00AC25BD">
              <w:rPr>
                <w:rFonts w:ascii="GHEA Grapalat" w:hAnsi="GHEA Grapalat"/>
                <w:sz w:val="18"/>
                <w:szCs w:val="18"/>
              </w:rPr>
              <w:t>Писчая бумага, клей не менее 1,25 мм, различные цвета и форматы, клей</w:t>
            </w:r>
          </w:p>
        </w:tc>
        <w:tc>
          <w:tcPr>
            <w:tcW w:w="1085" w:type="dxa"/>
          </w:tcPr>
          <w:p w:rsidR="00F71528" w:rsidRPr="00AC25BD" w:rsidRDefault="00F71528" w:rsidP="0084454E">
            <w:pPr>
              <w:jc w:val="center"/>
              <w:rPr>
                <w:rFonts w:ascii="GHEA Grapalat" w:hAnsi="GHEA Grapalat" w:cs="Arial"/>
                <w:sz w:val="18"/>
                <w:szCs w:val="18"/>
              </w:rPr>
            </w:pPr>
            <w:r w:rsidRPr="00AC25BD">
              <w:rPr>
                <w:rFonts w:ascii="GHEA Grapalat" w:hAnsi="GHEA Grapalat" w:cs="Arial"/>
                <w:sz w:val="18"/>
                <w:szCs w:val="18"/>
              </w:rPr>
              <w:t>шт</w:t>
            </w:r>
          </w:p>
        </w:tc>
        <w:tc>
          <w:tcPr>
            <w:tcW w:w="1559" w:type="dxa"/>
          </w:tcPr>
          <w:p w:rsidR="00F71528" w:rsidRPr="00AC25BD" w:rsidRDefault="00F71528" w:rsidP="00CB32DB">
            <w:pPr>
              <w:widowControl w:val="0"/>
              <w:jc w:val="center"/>
              <w:rPr>
                <w:rFonts w:ascii="GHEA Grapalat" w:hAnsi="GHEA Grapalat"/>
                <w:sz w:val="16"/>
                <w:szCs w:val="16"/>
              </w:rPr>
            </w:pPr>
          </w:p>
        </w:tc>
        <w:tc>
          <w:tcPr>
            <w:tcW w:w="992" w:type="dxa"/>
          </w:tcPr>
          <w:p w:rsidR="00F71528" w:rsidRPr="00AC25BD" w:rsidRDefault="00F71528" w:rsidP="00CB32DB">
            <w:pPr>
              <w:widowControl w:val="0"/>
              <w:jc w:val="center"/>
              <w:rPr>
                <w:rFonts w:ascii="GHEA Grapalat" w:hAnsi="GHEA Grapalat"/>
                <w:sz w:val="16"/>
                <w:szCs w:val="16"/>
              </w:rPr>
            </w:pPr>
          </w:p>
        </w:tc>
        <w:tc>
          <w:tcPr>
            <w:tcW w:w="992" w:type="dxa"/>
            <w:gridSpan w:val="3"/>
          </w:tcPr>
          <w:p w:rsidR="00F71528" w:rsidRPr="00AC25BD" w:rsidRDefault="00F71528" w:rsidP="00CB32DB">
            <w:pPr>
              <w:widowControl w:val="0"/>
              <w:jc w:val="center"/>
              <w:rPr>
                <w:rFonts w:ascii="GHEA Grapalat" w:hAnsi="GHEA Grapalat"/>
                <w:sz w:val="16"/>
                <w:szCs w:val="16"/>
              </w:rPr>
            </w:pPr>
          </w:p>
        </w:tc>
        <w:tc>
          <w:tcPr>
            <w:tcW w:w="709" w:type="dxa"/>
            <w:vAlign w:val="center"/>
          </w:tcPr>
          <w:p w:rsidR="00F71528" w:rsidRPr="00AC25BD" w:rsidRDefault="00F71528" w:rsidP="00CB32DB">
            <w:pPr>
              <w:jc w:val="center"/>
              <w:rPr>
                <w:rFonts w:ascii="GHEA Grapalat" w:hAnsi="GHEA Grapalat" w:cs="Arial"/>
                <w:sz w:val="18"/>
                <w:szCs w:val="18"/>
              </w:rPr>
            </w:pPr>
            <w:r w:rsidRPr="00AC25BD">
              <w:rPr>
                <w:rFonts w:ascii="GHEA Grapalat" w:hAnsi="GHEA Grapalat" w:cs="Arial"/>
                <w:sz w:val="18"/>
                <w:szCs w:val="18"/>
              </w:rPr>
              <w:t>100</w:t>
            </w:r>
          </w:p>
        </w:tc>
        <w:tc>
          <w:tcPr>
            <w:tcW w:w="1158" w:type="dxa"/>
          </w:tcPr>
          <w:p w:rsidR="00F71528" w:rsidRPr="00AC25BD" w:rsidRDefault="00F71528" w:rsidP="00CB32DB">
            <w:pPr>
              <w:widowControl w:val="0"/>
              <w:jc w:val="center"/>
              <w:rPr>
                <w:rFonts w:ascii="GHEA Grapalat" w:hAnsi="GHEA Grapalat"/>
                <w:sz w:val="16"/>
                <w:szCs w:val="16"/>
              </w:rPr>
            </w:pPr>
          </w:p>
        </w:tc>
        <w:tc>
          <w:tcPr>
            <w:tcW w:w="947" w:type="dxa"/>
          </w:tcPr>
          <w:p w:rsidR="00F71528" w:rsidRPr="00AC25BD" w:rsidRDefault="005A34B0" w:rsidP="00CB32DB">
            <w:pPr>
              <w:widowControl w:val="0"/>
              <w:jc w:val="center"/>
              <w:rPr>
                <w:rFonts w:ascii="GHEA Grapalat" w:hAnsi="GHEA Grapalat"/>
                <w:sz w:val="16"/>
                <w:szCs w:val="16"/>
              </w:rPr>
            </w:pPr>
            <w:r w:rsidRPr="00AC25BD">
              <w:rPr>
                <w:rFonts w:ascii="GHEA Grapalat" w:hAnsi="GHEA Grapalat"/>
                <w:sz w:val="16"/>
                <w:szCs w:val="16"/>
              </w:rPr>
              <w:t>В течение 30 календарных дней после вступления договора в силу</w:t>
            </w:r>
          </w:p>
        </w:tc>
      </w:tr>
      <w:tr w:rsidR="00F71528" w:rsidRPr="00AC25BD" w:rsidTr="00303600">
        <w:trPr>
          <w:jc w:val="center"/>
        </w:trPr>
        <w:tc>
          <w:tcPr>
            <w:tcW w:w="1242" w:type="dxa"/>
            <w:vAlign w:val="center"/>
          </w:tcPr>
          <w:p w:rsidR="00F71528" w:rsidRPr="00AC25BD" w:rsidRDefault="00F71528" w:rsidP="00CB32DB">
            <w:pPr>
              <w:jc w:val="center"/>
              <w:rPr>
                <w:rFonts w:ascii="GHEA Grapalat" w:hAnsi="GHEA Grapalat" w:cs="Arial"/>
                <w:color w:val="000000"/>
                <w:sz w:val="18"/>
                <w:szCs w:val="18"/>
              </w:rPr>
            </w:pPr>
            <w:r w:rsidRPr="00AC25BD">
              <w:rPr>
                <w:rFonts w:ascii="GHEA Grapalat" w:hAnsi="GHEA Grapalat" w:cs="Arial"/>
                <w:color w:val="000000"/>
                <w:sz w:val="18"/>
                <w:szCs w:val="18"/>
              </w:rPr>
              <w:t>38</w:t>
            </w:r>
          </w:p>
        </w:tc>
        <w:tc>
          <w:tcPr>
            <w:tcW w:w="2715" w:type="dxa"/>
            <w:vAlign w:val="center"/>
          </w:tcPr>
          <w:p w:rsidR="00F71528" w:rsidRPr="00AC25BD" w:rsidRDefault="00F71528" w:rsidP="00CB32DB">
            <w:pPr>
              <w:jc w:val="center"/>
              <w:rPr>
                <w:rFonts w:ascii="GHEA Grapalat" w:hAnsi="GHEA Grapalat" w:cs="Arial"/>
                <w:sz w:val="18"/>
                <w:szCs w:val="18"/>
              </w:rPr>
            </w:pPr>
            <w:r w:rsidRPr="00AC25BD">
              <w:rPr>
                <w:rFonts w:ascii="GHEA Grapalat" w:hAnsi="GHEA Grapalat" w:cs="Arial"/>
                <w:sz w:val="18"/>
                <w:szCs w:val="18"/>
              </w:rPr>
              <w:t>30199430/1</w:t>
            </w:r>
          </w:p>
        </w:tc>
        <w:tc>
          <w:tcPr>
            <w:tcW w:w="1559" w:type="dxa"/>
            <w:vAlign w:val="center"/>
          </w:tcPr>
          <w:p w:rsidR="00F71528" w:rsidRPr="00AC25BD" w:rsidRDefault="00F71528" w:rsidP="00CB32DB">
            <w:pPr>
              <w:jc w:val="center"/>
              <w:rPr>
                <w:rFonts w:ascii="GHEA Grapalat" w:hAnsi="GHEA Grapalat" w:cs="Arial"/>
                <w:sz w:val="18"/>
                <w:szCs w:val="18"/>
              </w:rPr>
            </w:pPr>
            <w:r w:rsidRPr="00AC25BD">
              <w:rPr>
                <w:rFonts w:ascii="GHEA Grapalat" w:hAnsi="GHEA Grapalat" w:cs="Arial"/>
                <w:sz w:val="18"/>
                <w:szCs w:val="18"/>
              </w:rPr>
              <w:t>бумажные заметки, листы</w:t>
            </w:r>
          </w:p>
        </w:tc>
        <w:tc>
          <w:tcPr>
            <w:tcW w:w="1925" w:type="dxa"/>
          </w:tcPr>
          <w:p w:rsidR="00F71528" w:rsidRPr="00AC25BD" w:rsidRDefault="00F71528" w:rsidP="00CB32DB">
            <w:pPr>
              <w:widowControl w:val="0"/>
              <w:jc w:val="center"/>
              <w:rPr>
                <w:rFonts w:ascii="GHEA Grapalat" w:hAnsi="GHEA Grapalat"/>
                <w:sz w:val="16"/>
                <w:szCs w:val="16"/>
              </w:rPr>
            </w:pPr>
          </w:p>
        </w:tc>
        <w:tc>
          <w:tcPr>
            <w:tcW w:w="1467" w:type="dxa"/>
            <w:vAlign w:val="center"/>
          </w:tcPr>
          <w:p w:rsidR="00F71528" w:rsidRPr="00AC25BD" w:rsidRDefault="00F71528" w:rsidP="00CB32DB">
            <w:pPr>
              <w:jc w:val="center"/>
              <w:rPr>
                <w:rFonts w:ascii="GHEA Grapalat" w:hAnsi="GHEA Grapalat" w:cs="Arial"/>
                <w:sz w:val="18"/>
                <w:szCs w:val="18"/>
              </w:rPr>
            </w:pPr>
            <w:r w:rsidRPr="00AC25BD">
              <w:rPr>
                <w:rFonts w:ascii="GHEA Grapalat" w:hAnsi="GHEA Grapalat" w:cs="Sylfaen"/>
                <w:sz w:val="18"/>
                <w:szCs w:val="18"/>
              </w:rPr>
              <w:t>Бумага белая, антипригарная, с оболочкой, (7,5х10) мм</w:t>
            </w:r>
          </w:p>
        </w:tc>
        <w:tc>
          <w:tcPr>
            <w:tcW w:w="1085" w:type="dxa"/>
          </w:tcPr>
          <w:p w:rsidR="00F71528" w:rsidRPr="00AC25BD" w:rsidRDefault="00F71528" w:rsidP="0084454E">
            <w:pPr>
              <w:jc w:val="center"/>
              <w:rPr>
                <w:rFonts w:ascii="GHEA Grapalat" w:hAnsi="GHEA Grapalat" w:cs="Arial"/>
                <w:sz w:val="18"/>
                <w:szCs w:val="18"/>
              </w:rPr>
            </w:pPr>
            <w:r w:rsidRPr="00AC25BD">
              <w:rPr>
                <w:rFonts w:ascii="GHEA Grapalat" w:hAnsi="GHEA Grapalat" w:cs="Arial"/>
                <w:sz w:val="18"/>
                <w:szCs w:val="18"/>
              </w:rPr>
              <w:t>шт</w:t>
            </w:r>
          </w:p>
        </w:tc>
        <w:tc>
          <w:tcPr>
            <w:tcW w:w="1559" w:type="dxa"/>
          </w:tcPr>
          <w:p w:rsidR="00F71528" w:rsidRPr="00AC25BD" w:rsidRDefault="00F71528" w:rsidP="00CB32DB">
            <w:pPr>
              <w:widowControl w:val="0"/>
              <w:jc w:val="center"/>
              <w:rPr>
                <w:rFonts w:ascii="GHEA Grapalat" w:hAnsi="GHEA Grapalat"/>
                <w:sz w:val="16"/>
                <w:szCs w:val="16"/>
              </w:rPr>
            </w:pPr>
          </w:p>
        </w:tc>
        <w:tc>
          <w:tcPr>
            <w:tcW w:w="992" w:type="dxa"/>
          </w:tcPr>
          <w:p w:rsidR="00F71528" w:rsidRPr="00AC25BD" w:rsidRDefault="00F71528" w:rsidP="00CB32DB">
            <w:pPr>
              <w:widowControl w:val="0"/>
              <w:jc w:val="center"/>
              <w:rPr>
                <w:rFonts w:ascii="GHEA Grapalat" w:hAnsi="GHEA Grapalat"/>
                <w:sz w:val="16"/>
                <w:szCs w:val="16"/>
              </w:rPr>
            </w:pPr>
          </w:p>
        </w:tc>
        <w:tc>
          <w:tcPr>
            <w:tcW w:w="992" w:type="dxa"/>
            <w:gridSpan w:val="3"/>
          </w:tcPr>
          <w:p w:rsidR="00F71528" w:rsidRPr="00AC25BD" w:rsidRDefault="00F71528" w:rsidP="00CB32DB">
            <w:pPr>
              <w:widowControl w:val="0"/>
              <w:jc w:val="center"/>
              <w:rPr>
                <w:rFonts w:ascii="GHEA Grapalat" w:hAnsi="GHEA Grapalat"/>
                <w:sz w:val="16"/>
                <w:szCs w:val="16"/>
              </w:rPr>
            </w:pPr>
          </w:p>
        </w:tc>
        <w:tc>
          <w:tcPr>
            <w:tcW w:w="709" w:type="dxa"/>
            <w:vAlign w:val="center"/>
          </w:tcPr>
          <w:p w:rsidR="00F71528" w:rsidRPr="00AC25BD" w:rsidRDefault="00F71528" w:rsidP="00CB32DB">
            <w:pPr>
              <w:jc w:val="center"/>
              <w:rPr>
                <w:rFonts w:ascii="GHEA Grapalat" w:hAnsi="GHEA Grapalat" w:cs="Arial"/>
                <w:sz w:val="18"/>
                <w:szCs w:val="18"/>
              </w:rPr>
            </w:pPr>
            <w:r w:rsidRPr="00AC25BD">
              <w:rPr>
                <w:rFonts w:ascii="GHEA Grapalat" w:hAnsi="GHEA Grapalat" w:cs="Arial"/>
                <w:sz w:val="18"/>
                <w:szCs w:val="18"/>
              </w:rPr>
              <w:t>50</w:t>
            </w:r>
          </w:p>
        </w:tc>
        <w:tc>
          <w:tcPr>
            <w:tcW w:w="1158" w:type="dxa"/>
          </w:tcPr>
          <w:p w:rsidR="00F71528" w:rsidRPr="00AC25BD" w:rsidRDefault="00F71528" w:rsidP="00CB32DB">
            <w:pPr>
              <w:widowControl w:val="0"/>
              <w:jc w:val="center"/>
              <w:rPr>
                <w:rFonts w:ascii="GHEA Grapalat" w:hAnsi="GHEA Grapalat"/>
                <w:sz w:val="16"/>
                <w:szCs w:val="16"/>
              </w:rPr>
            </w:pPr>
          </w:p>
        </w:tc>
        <w:tc>
          <w:tcPr>
            <w:tcW w:w="947" w:type="dxa"/>
          </w:tcPr>
          <w:p w:rsidR="00F71528" w:rsidRPr="00AC25BD" w:rsidRDefault="005A34B0" w:rsidP="00CB32DB">
            <w:pPr>
              <w:widowControl w:val="0"/>
              <w:jc w:val="center"/>
              <w:rPr>
                <w:rFonts w:ascii="GHEA Grapalat" w:hAnsi="GHEA Grapalat"/>
                <w:sz w:val="16"/>
                <w:szCs w:val="16"/>
              </w:rPr>
            </w:pPr>
            <w:r w:rsidRPr="00AC25BD">
              <w:rPr>
                <w:rFonts w:ascii="GHEA Grapalat" w:hAnsi="GHEA Grapalat"/>
                <w:sz w:val="16"/>
                <w:szCs w:val="16"/>
              </w:rPr>
              <w:t>В течение 30 календарных дней после вступления договора в силу</w:t>
            </w:r>
          </w:p>
        </w:tc>
      </w:tr>
      <w:tr w:rsidR="00F71528" w:rsidRPr="00AC25BD" w:rsidTr="00832E16">
        <w:trPr>
          <w:jc w:val="center"/>
        </w:trPr>
        <w:tc>
          <w:tcPr>
            <w:tcW w:w="1242" w:type="dxa"/>
            <w:vAlign w:val="center"/>
          </w:tcPr>
          <w:p w:rsidR="00F71528" w:rsidRPr="00AC25BD" w:rsidRDefault="00F71528" w:rsidP="00CB32DB">
            <w:pPr>
              <w:jc w:val="center"/>
              <w:rPr>
                <w:rFonts w:ascii="GHEA Grapalat" w:hAnsi="GHEA Grapalat" w:cs="Arial"/>
                <w:color w:val="000000"/>
                <w:sz w:val="18"/>
                <w:szCs w:val="18"/>
              </w:rPr>
            </w:pPr>
            <w:r w:rsidRPr="00AC25BD">
              <w:rPr>
                <w:rFonts w:ascii="GHEA Grapalat" w:hAnsi="GHEA Grapalat" w:cs="Arial"/>
                <w:color w:val="000000"/>
                <w:sz w:val="18"/>
                <w:szCs w:val="18"/>
              </w:rPr>
              <w:t>39</w:t>
            </w:r>
          </w:p>
        </w:tc>
        <w:tc>
          <w:tcPr>
            <w:tcW w:w="2715" w:type="dxa"/>
            <w:vAlign w:val="center"/>
          </w:tcPr>
          <w:p w:rsidR="00F71528" w:rsidRPr="00AC25BD" w:rsidRDefault="00F71528" w:rsidP="00CB32DB">
            <w:pPr>
              <w:jc w:val="center"/>
              <w:rPr>
                <w:rFonts w:ascii="GHEA Grapalat" w:hAnsi="GHEA Grapalat" w:cs="Arial"/>
                <w:sz w:val="18"/>
                <w:szCs w:val="18"/>
              </w:rPr>
            </w:pPr>
            <w:r w:rsidRPr="00AC25BD">
              <w:rPr>
                <w:rFonts w:ascii="GHEA Grapalat" w:hAnsi="GHEA Grapalat" w:cs="Arial"/>
                <w:sz w:val="18"/>
                <w:szCs w:val="18"/>
              </w:rPr>
              <w:t>30234400/1</w:t>
            </w:r>
          </w:p>
        </w:tc>
        <w:tc>
          <w:tcPr>
            <w:tcW w:w="1559" w:type="dxa"/>
            <w:vAlign w:val="bottom"/>
          </w:tcPr>
          <w:p w:rsidR="00F71528" w:rsidRPr="00AC25BD" w:rsidRDefault="00F71528" w:rsidP="00CB32DB">
            <w:pPr>
              <w:jc w:val="center"/>
              <w:rPr>
                <w:rFonts w:ascii="GHEA Grapalat" w:hAnsi="GHEA Grapalat" w:cs="Arial"/>
                <w:sz w:val="18"/>
                <w:szCs w:val="18"/>
              </w:rPr>
            </w:pPr>
            <w:r w:rsidRPr="00AC25BD">
              <w:rPr>
                <w:rFonts w:ascii="GHEA Grapalat" w:hAnsi="GHEA Grapalat" w:cs="Arial"/>
                <w:sz w:val="18"/>
                <w:szCs w:val="18"/>
              </w:rPr>
              <w:t>чистый диск, без коробки, DVD</w:t>
            </w:r>
          </w:p>
        </w:tc>
        <w:tc>
          <w:tcPr>
            <w:tcW w:w="1925" w:type="dxa"/>
          </w:tcPr>
          <w:p w:rsidR="00F71528" w:rsidRPr="00AC25BD" w:rsidRDefault="00F71528" w:rsidP="00CB32DB">
            <w:pPr>
              <w:widowControl w:val="0"/>
              <w:jc w:val="center"/>
              <w:rPr>
                <w:rFonts w:ascii="GHEA Grapalat" w:hAnsi="GHEA Grapalat"/>
                <w:sz w:val="16"/>
                <w:szCs w:val="16"/>
              </w:rPr>
            </w:pPr>
          </w:p>
        </w:tc>
        <w:tc>
          <w:tcPr>
            <w:tcW w:w="1467" w:type="dxa"/>
            <w:vAlign w:val="center"/>
          </w:tcPr>
          <w:p w:rsidR="00F71528" w:rsidRPr="00AC25BD" w:rsidRDefault="00F71528" w:rsidP="00CB32DB">
            <w:pPr>
              <w:jc w:val="center"/>
              <w:rPr>
                <w:rFonts w:ascii="GHEA Grapalat" w:hAnsi="GHEA Grapalat" w:cs="Arial"/>
                <w:color w:val="000000"/>
                <w:sz w:val="18"/>
                <w:szCs w:val="18"/>
              </w:rPr>
            </w:pPr>
            <w:r w:rsidRPr="00AC25BD">
              <w:rPr>
                <w:rFonts w:ascii="GHEA Grapalat" w:hAnsi="GHEA Grapalat" w:cs="Arial"/>
                <w:color w:val="000000"/>
                <w:sz w:val="18"/>
                <w:szCs w:val="18"/>
              </w:rPr>
              <w:t>Пустой дисковод без DVD-RV</w:t>
            </w:r>
          </w:p>
        </w:tc>
        <w:tc>
          <w:tcPr>
            <w:tcW w:w="1085" w:type="dxa"/>
          </w:tcPr>
          <w:p w:rsidR="00F71528" w:rsidRPr="00AC25BD" w:rsidRDefault="00F71528" w:rsidP="0084454E">
            <w:pPr>
              <w:jc w:val="center"/>
              <w:rPr>
                <w:rFonts w:ascii="GHEA Grapalat" w:hAnsi="GHEA Grapalat" w:cs="Arial"/>
                <w:sz w:val="18"/>
                <w:szCs w:val="18"/>
              </w:rPr>
            </w:pPr>
            <w:r w:rsidRPr="00AC25BD">
              <w:rPr>
                <w:rFonts w:ascii="GHEA Grapalat" w:hAnsi="GHEA Grapalat" w:cs="Arial"/>
                <w:sz w:val="18"/>
                <w:szCs w:val="18"/>
              </w:rPr>
              <w:t>шт</w:t>
            </w:r>
          </w:p>
        </w:tc>
        <w:tc>
          <w:tcPr>
            <w:tcW w:w="1559" w:type="dxa"/>
          </w:tcPr>
          <w:p w:rsidR="00F71528" w:rsidRPr="00AC25BD" w:rsidRDefault="00F71528" w:rsidP="00CB32DB">
            <w:pPr>
              <w:widowControl w:val="0"/>
              <w:jc w:val="center"/>
              <w:rPr>
                <w:rFonts w:ascii="GHEA Grapalat" w:hAnsi="GHEA Grapalat"/>
                <w:sz w:val="16"/>
                <w:szCs w:val="16"/>
              </w:rPr>
            </w:pPr>
          </w:p>
        </w:tc>
        <w:tc>
          <w:tcPr>
            <w:tcW w:w="992" w:type="dxa"/>
          </w:tcPr>
          <w:p w:rsidR="00F71528" w:rsidRPr="00AC25BD" w:rsidRDefault="00F71528" w:rsidP="00CB32DB">
            <w:pPr>
              <w:widowControl w:val="0"/>
              <w:jc w:val="center"/>
              <w:rPr>
                <w:rFonts w:ascii="GHEA Grapalat" w:hAnsi="GHEA Grapalat"/>
                <w:sz w:val="16"/>
                <w:szCs w:val="16"/>
              </w:rPr>
            </w:pPr>
          </w:p>
        </w:tc>
        <w:tc>
          <w:tcPr>
            <w:tcW w:w="992" w:type="dxa"/>
            <w:gridSpan w:val="3"/>
          </w:tcPr>
          <w:p w:rsidR="00F71528" w:rsidRPr="00AC25BD" w:rsidRDefault="00F71528" w:rsidP="00CB32DB">
            <w:pPr>
              <w:widowControl w:val="0"/>
              <w:jc w:val="center"/>
              <w:rPr>
                <w:rFonts w:ascii="GHEA Grapalat" w:hAnsi="GHEA Grapalat"/>
                <w:sz w:val="16"/>
                <w:szCs w:val="16"/>
              </w:rPr>
            </w:pPr>
          </w:p>
        </w:tc>
        <w:tc>
          <w:tcPr>
            <w:tcW w:w="709" w:type="dxa"/>
            <w:vAlign w:val="center"/>
          </w:tcPr>
          <w:p w:rsidR="00F71528" w:rsidRPr="00AC25BD" w:rsidRDefault="00F71528" w:rsidP="00CB32DB">
            <w:pPr>
              <w:jc w:val="center"/>
              <w:rPr>
                <w:rFonts w:ascii="GHEA Grapalat" w:hAnsi="GHEA Grapalat" w:cs="Arial"/>
                <w:color w:val="000000"/>
                <w:sz w:val="18"/>
                <w:szCs w:val="18"/>
              </w:rPr>
            </w:pPr>
            <w:r w:rsidRPr="00AC25BD">
              <w:rPr>
                <w:rFonts w:ascii="GHEA Grapalat" w:hAnsi="GHEA Grapalat" w:cs="Arial"/>
                <w:color w:val="000000"/>
                <w:sz w:val="18"/>
                <w:szCs w:val="18"/>
              </w:rPr>
              <w:t>40</w:t>
            </w:r>
          </w:p>
        </w:tc>
        <w:tc>
          <w:tcPr>
            <w:tcW w:w="1158" w:type="dxa"/>
          </w:tcPr>
          <w:p w:rsidR="00F71528" w:rsidRPr="00AC25BD" w:rsidRDefault="00F71528" w:rsidP="00CB32DB">
            <w:pPr>
              <w:widowControl w:val="0"/>
              <w:jc w:val="center"/>
              <w:rPr>
                <w:rFonts w:ascii="GHEA Grapalat" w:hAnsi="GHEA Grapalat"/>
                <w:sz w:val="16"/>
                <w:szCs w:val="16"/>
              </w:rPr>
            </w:pPr>
          </w:p>
        </w:tc>
        <w:tc>
          <w:tcPr>
            <w:tcW w:w="947" w:type="dxa"/>
          </w:tcPr>
          <w:p w:rsidR="00F71528" w:rsidRPr="00AC25BD" w:rsidRDefault="005A34B0" w:rsidP="00CB32DB">
            <w:pPr>
              <w:widowControl w:val="0"/>
              <w:jc w:val="center"/>
              <w:rPr>
                <w:rFonts w:ascii="GHEA Grapalat" w:hAnsi="GHEA Grapalat"/>
                <w:sz w:val="16"/>
                <w:szCs w:val="16"/>
              </w:rPr>
            </w:pPr>
            <w:r w:rsidRPr="00AC25BD">
              <w:rPr>
                <w:rFonts w:ascii="GHEA Grapalat" w:hAnsi="GHEA Grapalat"/>
                <w:sz w:val="16"/>
                <w:szCs w:val="16"/>
              </w:rPr>
              <w:t>В течение 30 календарных дней после вступления договора в силу</w:t>
            </w:r>
          </w:p>
        </w:tc>
      </w:tr>
      <w:tr w:rsidR="00F71528" w:rsidRPr="00AC25BD" w:rsidTr="000923C9">
        <w:trPr>
          <w:jc w:val="center"/>
        </w:trPr>
        <w:tc>
          <w:tcPr>
            <w:tcW w:w="1242" w:type="dxa"/>
            <w:vAlign w:val="center"/>
          </w:tcPr>
          <w:p w:rsidR="00F71528" w:rsidRPr="00AC25BD" w:rsidRDefault="00F71528" w:rsidP="00CB32DB">
            <w:pPr>
              <w:jc w:val="center"/>
              <w:rPr>
                <w:rFonts w:ascii="GHEA Grapalat" w:hAnsi="GHEA Grapalat" w:cs="Arial"/>
                <w:color w:val="000000"/>
                <w:sz w:val="18"/>
                <w:szCs w:val="18"/>
              </w:rPr>
            </w:pPr>
            <w:r w:rsidRPr="00AC25BD">
              <w:rPr>
                <w:rFonts w:ascii="GHEA Grapalat" w:hAnsi="GHEA Grapalat" w:cs="Arial"/>
                <w:color w:val="000000"/>
                <w:sz w:val="18"/>
                <w:szCs w:val="18"/>
              </w:rPr>
              <w:t>40</w:t>
            </w:r>
          </w:p>
        </w:tc>
        <w:tc>
          <w:tcPr>
            <w:tcW w:w="2715" w:type="dxa"/>
            <w:vAlign w:val="center"/>
          </w:tcPr>
          <w:p w:rsidR="00F71528" w:rsidRPr="00AC25BD" w:rsidRDefault="00F71528" w:rsidP="00CB32DB">
            <w:pPr>
              <w:jc w:val="center"/>
              <w:rPr>
                <w:rFonts w:ascii="GHEA Grapalat" w:hAnsi="GHEA Grapalat" w:cs="Arial"/>
                <w:sz w:val="18"/>
                <w:szCs w:val="18"/>
              </w:rPr>
            </w:pPr>
            <w:r w:rsidRPr="00AC25BD">
              <w:rPr>
                <w:rFonts w:ascii="GHEA Grapalat" w:hAnsi="GHEA Grapalat" w:cs="Arial"/>
                <w:sz w:val="18"/>
                <w:szCs w:val="18"/>
              </w:rPr>
              <w:t>30234640/1</w:t>
            </w:r>
          </w:p>
        </w:tc>
        <w:tc>
          <w:tcPr>
            <w:tcW w:w="1559" w:type="dxa"/>
            <w:vAlign w:val="bottom"/>
          </w:tcPr>
          <w:p w:rsidR="00F71528" w:rsidRPr="00AC25BD" w:rsidRDefault="00F71528" w:rsidP="00CB32DB">
            <w:pPr>
              <w:jc w:val="center"/>
              <w:rPr>
                <w:rFonts w:ascii="GHEA Grapalat" w:hAnsi="GHEA Grapalat" w:cs="Arial"/>
                <w:sz w:val="18"/>
                <w:szCs w:val="18"/>
              </w:rPr>
            </w:pPr>
            <w:r w:rsidRPr="00AC25BD">
              <w:rPr>
                <w:rFonts w:ascii="GHEA Grapalat" w:hAnsi="GHEA Grapalat" w:cs="Arial"/>
                <w:sz w:val="18"/>
                <w:szCs w:val="18"/>
              </w:rPr>
              <w:t>флэш-память, 16 ГБ</w:t>
            </w:r>
          </w:p>
        </w:tc>
        <w:tc>
          <w:tcPr>
            <w:tcW w:w="1925" w:type="dxa"/>
          </w:tcPr>
          <w:p w:rsidR="00F71528" w:rsidRPr="00AC25BD" w:rsidRDefault="00F71528" w:rsidP="00CB32DB">
            <w:pPr>
              <w:widowControl w:val="0"/>
              <w:jc w:val="center"/>
              <w:rPr>
                <w:rFonts w:ascii="GHEA Grapalat" w:hAnsi="GHEA Grapalat"/>
                <w:sz w:val="16"/>
                <w:szCs w:val="16"/>
              </w:rPr>
            </w:pPr>
          </w:p>
        </w:tc>
        <w:tc>
          <w:tcPr>
            <w:tcW w:w="1467" w:type="dxa"/>
            <w:vAlign w:val="center"/>
          </w:tcPr>
          <w:p w:rsidR="00F71528" w:rsidRPr="00AC25BD" w:rsidRDefault="00F71528" w:rsidP="00CB32DB">
            <w:pPr>
              <w:jc w:val="center"/>
              <w:rPr>
                <w:rFonts w:ascii="GHEA Grapalat" w:hAnsi="GHEA Grapalat" w:cs="Arial"/>
                <w:color w:val="000000"/>
                <w:sz w:val="18"/>
                <w:szCs w:val="18"/>
              </w:rPr>
            </w:pPr>
            <w:r w:rsidRPr="00AC25BD">
              <w:rPr>
                <w:rFonts w:ascii="GHEA Grapalat" w:hAnsi="GHEA Grapalat" w:cs="Arial"/>
                <w:color w:val="000000"/>
                <w:sz w:val="18"/>
                <w:szCs w:val="18"/>
              </w:rPr>
              <w:t xml:space="preserve">16 ГБ интерфейс USB 3.1 / 3.0 / 2.0, пластиковый </w:t>
            </w:r>
            <w:r w:rsidRPr="00AC25BD">
              <w:rPr>
                <w:rFonts w:ascii="GHEA Grapalat" w:hAnsi="GHEA Grapalat" w:cs="Arial"/>
                <w:color w:val="000000"/>
                <w:sz w:val="18"/>
                <w:szCs w:val="18"/>
              </w:rPr>
              <w:lastRenderedPageBreak/>
              <w:t>корпус, скорость чтения 100 МБ / с, совместимость с несколькими платформами, поддержка скоростей до 5 Гбит / с</w:t>
            </w:r>
          </w:p>
        </w:tc>
        <w:tc>
          <w:tcPr>
            <w:tcW w:w="1085" w:type="dxa"/>
          </w:tcPr>
          <w:p w:rsidR="00F71528" w:rsidRPr="00AC25BD" w:rsidRDefault="00F71528" w:rsidP="0084454E">
            <w:pPr>
              <w:jc w:val="center"/>
              <w:rPr>
                <w:rFonts w:ascii="GHEA Grapalat" w:hAnsi="GHEA Grapalat" w:cs="Arial"/>
                <w:sz w:val="18"/>
                <w:szCs w:val="18"/>
              </w:rPr>
            </w:pPr>
            <w:r w:rsidRPr="00AC25BD">
              <w:rPr>
                <w:rFonts w:ascii="GHEA Grapalat" w:hAnsi="GHEA Grapalat" w:cs="Arial"/>
                <w:sz w:val="18"/>
                <w:szCs w:val="18"/>
              </w:rPr>
              <w:lastRenderedPageBreak/>
              <w:t>шт</w:t>
            </w:r>
          </w:p>
        </w:tc>
        <w:tc>
          <w:tcPr>
            <w:tcW w:w="1559" w:type="dxa"/>
          </w:tcPr>
          <w:p w:rsidR="00F71528" w:rsidRPr="00AC25BD" w:rsidRDefault="00F71528" w:rsidP="00CB32DB">
            <w:pPr>
              <w:widowControl w:val="0"/>
              <w:jc w:val="center"/>
              <w:rPr>
                <w:rFonts w:ascii="GHEA Grapalat" w:hAnsi="GHEA Grapalat"/>
                <w:sz w:val="16"/>
                <w:szCs w:val="16"/>
              </w:rPr>
            </w:pPr>
          </w:p>
        </w:tc>
        <w:tc>
          <w:tcPr>
            <w:tcW w:w="992" w:type="dxa"/>
          </w:tcPr>
          <w:p w:rsidR="00F71528" w:rsidRPr="00AC25BD" w:rsidRDefault="00F71528" w:rsidP="00CB32DB">
            <w:pPr>
              <w:widowControl w:val="0"/>
              <w:jc w:val="center"/>
              <w:rPr>
                <w:rFonts w:ascii="GHEA Grapalat" w:hAnsi="GHEA Grapalat"/>
                <w:sz w:val="16"/>
                <w:szCs w:val="16"/>
              </w:rPr>
            </w:pPr>
          </w:p>
        </w:tc>
        <w:tc>
          <w:tcPr>
            <w:tcW w:w="992" w:type="dxa"/>
            <w:gridSpan w:val="3"/>
          </w:tcPr>
          <w:p w:rsidR="00F71528" w:rsidRPr="00AC25BD" w:rsidRDefault="00F71528" w:rsidP="00CB32DB">
            <w:pPr>
              <w:widowControl w:val="0"/>
              <w:jc w:val="center"/>
              <w:rPr>
                <w:rFonts w:ascii="GHEA Grapalat" w:hAnsi="GHEA Grapalat"/>
                <w:sz w:val="16"/>
                <w:szCs w:val="16"/>
              </w:rPr>
            </w:pPr>
          </w:p>
        </w:tc>
        <w:tc>
          <w:tcPr>
            <w:tcW w:w="709" w:type="dxa"/>
            <w:vAlign w:val="center"/>
          </w:tcPr>
          <w:p w:rsidR="00F71528" w:rsidRPr="00AC25BD" w:rsidRDefault="00F71528" w:rsidP="00CB32DB">
            <w:pPr>
              <w:jc w:val="center"/>
              <w:rPr>
                <w:rFonts w:ascii="GHEA Grapalat" w:hAnsi="GHEA Grapalat" w:cs="Arial"/>
                <w:color w:val="000000"/>
                <w:sz w:val="18"/>
                <w:szCs w:val="18"/>
              </w:rPr>
            </w:pPr>
            <w:r w:rsidRPr="00AC25BD">
              <w:rPr>
                <w:rFonts w:ascii="GHEA Grapalat" w:hAnsi="GHEA Grapalat" w:cs="Arial"/>
                <w:color w:val="000000"/>
                <w:sz w:val="18"/>
                <w:szCs w:val="18"/>
              </w:rPr>
              <w:t>20</w:t>
            </w:r>
          </w:p>
        </w:tc>
        <w:tc>
          <w:tcPr>
            <w:tcW w:w="1158" w:type="dxa"/>
          </w:tcPr>
          <w:p w:rsidR="00F71528" w:rsidRPr="00AC25BD" w:rsidRDefault="00F71528" w:rsidP="00CB32DB">
            <w:pPr>
              <w:widowControl w:val="0"/>
              <w:jc w:val="center"/>
              <w:rPr>
                <w:rFonts w:ascii="GHEA Grapalat" w:hAnsi="GHEA Grapalat"/>
                <w:sz w:val="16"/>
                <w:szCs w:val="16"/>
              </w:rPr>
            </w:pPr>
          </w:p>
        </w:tc>
        <w:tc>
          <w:tcPr>
            <w:tcW w:w="947" w:type="dxa"/>
          </w:tcPr>
          <w:p w:rsidR="00F71528" w:rsidRPr="00AC25BD" w:rsidRDefault="005A34B0" w:rsidP="00CB32DB">
            <w:pPr>
              <w:widowControl w:val="0"/>
              <w:jc w:val="center"/>
              <w:rPr>
                <w:rFonts w:ascii="GHEA Grapalat" w:hAnsi="GHEA Grapalat"/>
                <w:sz w:val="16"/>
                <w:szCs w:val="16"/>
              </w:rPr>
            </w:pPr>
            <w:r w:rsidRPr="00AC25BD">
              <w:rPr>
                <w:rFonts w:ascii="GHEA Grapalat" w:hAnsi="GHEA Grapalat"/>
                <w:sz w:val="16"/>
                <w:szCs w:val="16"/>
              </w:rPr>
              <w:t>В течение 30 календарных дней после вступлени</w:t>
            </w:r>
            <w:r w:rsidRPr="00AC25BD">
              <w:rPr>
                <w:rFonts w:ascii="GHEA Grapalat" w:hAnsi="GHEA Grapalat"/>
                <w:sz w:val="16"/>
                <w:szCs w:val="16"/>
              </w:rPr>
              <w:lastRenderedPageBreak/>
              <w:t>я договора в силу</w:t>
            </w:r>
          </w:p>
        </w:tc>
      </w:tr>
      <w:tr w:rsidR="00F71528" w:rsidRPr="00AC25BD" w:rsidTr="009A2B46">
        <w:trPr>
          <w:jc w:val="center"/>
        </w:trPr>
        <w:tc>
          <w:tcPr>
            <w:tcW w:w="1242" w:type="dxa"/>
            <w:vAlign w:val="center"/>
          </w:tcPr>
          <w:p w:rsidR="00F71528" w:rsidRPr="00AC25BD" w:rsidRDefault="00F71528" w:rsidP="00CB32DB">
            <w:pPr>
              <w:jc w:val="center"/>
              <w:rPr>
                <w:rFonts w:ascii="GHEA Grapalat" w:hAnsi="GHEA Grapalat" w:cs="Arial"/>
                <w:color w:val="000000"/>
                <w:sz w:val="18"/>
                <w:szCs w:val="18"/>
              </w:rPr>
            </w:pPr>
            <w:r w:rsidRPr="00AC25BD">
              <w:rPr>
                <w:rFonts w:ascii="GHEA Grapalat" w:hAnsi="GHEA Grapalat" w:cs="Arial"/>
                <w:color w:val="000000"/>
                <w:sz w:val="18"/>
                <w:szCs w:val="18"/>
              </w:rPr>
              <w:lastRenderedPageBreak/>
              <w:t>41</w:t>
            </w:r>
          </w:p>
        </w:tc>
        <w:tc>
          <w:tcPr>
            <w:tcW w:w="2715" w:type="dxa"/>
            <w:vAlign w:val="center"/>
          </w:tcPr>
          <w:p w:rsidR="00F71528" w:rsidRPr="00AC25BD" w:rsidRDefault="00F71528" w:rsidP="00CB32DB">
            <w:pPr>
              <w:jc w:val="center"/>
              <w:rPr>
                <w:rFonts w:ascii="GHEA Grapalat" w:hAnsi="GHEA Grapalat" w:cs="Arial"/>
                <w:sz w:val="18"/>
                <w:szCs w:val="18"/>
              </w:rPr>
            </w:pPr>
            <w:r w:rsidRPr="00AC25BD">
              <w:rPr>
                <w:rFonts w:ascii="GHEA Grapalat" w:hAnsi="GHEA Grapalat" w:cs="Arial"/>
                <w:sz w:val="18"/>
                <w:szCs w:val="18"/>
              </w:rPr>
              <w:t>30237411/1</w:t>
            </w:r>
          </w:p>
        </w:tc>
        <w:tc>
          <w:tcPr>
            <w:tcW w:w="1559" w:type="dxa"/>
            <w:vAlign w:val="bottom"/>
          </w:tcPr>
          <w:p w:rsidR="00F71528" w:rsidRPr="00AC25BD" w:rsidRDefault="00F71528" w:rsidP="00CB32DB">
            <w:pPr>
              <w:jc w:val="center"/>
              <w:rPr>
                <w:rFonts w:ascii="GHEA Grapalat" w:hAnsi="GHEA Grapalat" w:cs="Arial"/>
                <w:sz w:val="18"/>
                <w:szCs w:val="18"/>
              </w:rPr>
            </w:pPr>
            <w:r w:rsidRPr="00AC25BD">
              <w:rPr>
                <w:rFonts w:ascii="GHEA Grapalat" w:hAnsi="GHEA Grapalat" w:cs="Arial"/>
                <w:sz w:val="18"/>
                <w:szCs w:val="18"/>
              </w:rPr>
              <w:t>мышь, компьютер, проводная</w:t>
            </w:r>
          </w:p>
        </w:tc>
        <w:tc>
          <w:tcPr>
            <w:tcW w:w="1925" w:type="dxa"/>
          </w:tcPr>
          <w:p w:rsidR="00F71528" w:rsidRPr="00AC25BD" w:rsidRDefault="00F71528" w:rsidP="00CB32DB">
            <w:pPr>
              <w:widowControl w:val="0"/>
              <w:jc w:val="center"/>
              <w:rPr>
                <w:rFonts w:ascii="GHEA Grapalat" w:hAnsi="GHEA Grapalat"/>
                <w:sz w:val="16"/>
                <w:szCs w:val="16"/>
              </w:rPr>
            </w:pPr>
          </w:p>
        </w:tc>
        <w:tc>
          <w:tcPr>
            <w:tcW w:w="1467" w:type="dxa"/>
            <w:vAlign w:val="center"/>
          </w:tcPr>
          <w:p w:rsidR="00F71528" w:rsidRPr="00AC25BD" w:rsidRDefault="00F71528" w:rsidP="00CB32DB">
            <w:pPr>
              <w:jc w:val="center"/>
              <w:rPr>
                <w:rFonts w:ascii="GHEA Grapalat" w:hAnsi="GHEA Grapalat" w:cs="Arial"/>
                <w:color w:val="000000"/>
                <w:sz w:val="18"/>
                <w:szCs w:val="18"/>
              </w:rPr>
            </w:pPr>
            <w:r w:rsidRPr="00AC25BD">
              <w:rPr>
                <w:rFonts w:ascii="GHEA Grapalat" w:hAnsi="GHEA Grapalat" w:cs="Arial"/>
                <w:color w:val="000000"/>
                <w:sz w:val="18"/>
                <w:szCs w:val="18"/>
              </w:rPr>
              <w:t>Интерфейс: USB, кабель 1,4 м, оптическая мышь, USB, черный, Plug &amp; Play - драйвера не требуются, оптическое разрешение: 1200 DPI: размеры: 110 * 68 * 38 мм:</w:t>
            </w:r>
          </w:p>
        </w:tc>
        <w:tc>
          <w:tcPr>
            <w:tcW w:w="1085" w:type="dxa"/>
          </w:tcPr>
          <w:p w:rsidR="00F71528" w:rsidRPr="00AC25BD" w:rsidRDefault="00F71528" w:rsidP="0084454E">
            <w:pPr>
              <w:jc w:val="center"/>
              <w:rPr>
                <w:rFonts w:ascii="GHEA Grapalat" w:hAnsi="GHEA Grapalat" w:cs="Arial"/>
                <w:sz w:val="18"/>
                <w:szCs w:val="18"/>
              </w:rPr>
            </w:pPr>
            <w:r w:rsidRPr="00AC25BD">
              <w:rPr>
                <w:rFonts w:ascii="GHEA Grapalat" w:hAnsi="GHEA Grapalat" w:cs="Arial"/>
                <w:sz w:val="18"/>
                <w:szCs w:val="18"/>
              </w:rPr>
              <w:t>шт</w:t>
            </w:r>
          </w:p>
        </w:tc>
        <w:tc>
          <w:tcPr>
            <w:tcW w:w="1559" w:type="dxa"/>
          </w:tcPr>
          <w:p w:rsidR="00F71528" w:rsidRPr="00AC25BD" w:rsidRDefault="00F71528" w:rsidP="00CB32DB">
            <w:pPr>
              <w:widowControl w:val="0"/>
              <w:jc w:val="center"/>
              <w:rPr>
                <w:rFonts w:ascii="GHEA Grapalat" w:hAnsi="GHEA Grapalat"/>
                <w:sz w:val="16"/>
                <w:szCs w:val="16"/>
              </w:rPr>
            </w:pPr>
          </w:p>
        </w:tc>
        <w:tc>
          <w:tcPr>
            <w:tcW w:w="992" w:type="dxa"/>
          </w:tcPr>
          <w:p w:rsidR="00F71528" w:rsidRPr="00AC25BD" w:rsidRDefault="00F71528" w:rsidP="00CB32DB">
            <w:pPr>
              <w:widowControl w:val="0"/>
              <w:jc w:val="center"/>
              <w:rPr>
                <w:rFonts w:ascii="GHEA Grapalat" w:hAnsi="GHEA Grapalat"/>
                <w:sz w:val="16"/>
                <w:szCs w:val="16"/>
              </w:rPr>
            </w:pPr>
          </w:p>
        </w:tc>
        <w:tc>
          <w:tcPr>
            <w:tcW w:w="992" w:type="dxa"/>
            <w:gridSpan w:val="3"/>
          </w:tcPr>
          <w:p w:rsidR="00F71528" w:rsidRPr="00AC25BD" w:rsidRDefault="00F71528" w:rsidP="00CB32DB">
            <w:pPr>
              <w:widowControl w:val="0"/>
              <w:jc w:val="center"/>
              <w:rPr>
                <w:rFonts w:ascii="GHEA Grapalat" w:hAnsi="GHEA Grapalat"/>
                <w:sz w:val="16"/>
                <w:szCs w:val="16"/>
              </w:rPr>
            </w:pPr>
          </w:p>
        </w:tc>
        <w:tc>
          <w:tcPr>
            <w:tcW w:w="709" w:type="dxa"/>
            <w:vAlign w:val="center"/>
          </w:tcPr>
          <w:p w:rsidR="00F71528" w:rsidRPr="00AC25BD" w:rsidRDefault="00F71528" w:rsidP="00CB32DB">
            <w:pPr>
              <w:jc w:val="center"/>
              <w:rPr>
                <w:rFonts w:ascii="GHEA Grapalat" w:hAnsi="GHEA Grapalat" w:cs="Arial"/>
                <w:color w:val="000000"/>
                <w:sz w:val="18"/>
                <w:szCs w:val="18"/>
              </w:rPr>
            </w:pPr>
            <w:r w:rsidRPr="00AC25BD">
              <w:rPr>
                <w:rFonts w:ascii="GHEA Grapalat" w:hAnsi="GHEA Grapalat" w:cs="Arial"/>
                <w:color w:val="000000"/>
                <w:sz w:val="18"/>
                <w:szCs w:val="18"/>
              </w:rPr>
              <w:t>25</w:t>
            </w:r>
          </w:p>
        </w:tc>
        <w:tc>
          <w:tcPr>
            <w:tcW w:w="1158" w:type="dxa"/>
          </w:tcPr>
          <w:p w:rsidR="00F71528" w:rsidRPr="00AC25BD" w:rsidRDefault="00F71528" w:rsidP="00CB32DB">
            <w:pPr>
              <w:widowControl w:val="0"/>
              <w:jc w:val="center"/>
              <w:rPr>
                <w:rFonts w:ascii="GHEA Grapalat" w:hAnsi="GHEA Grapalat"/>
                <w:sz w:val="16"/>
                <w:szCs w:val="16"/>
              </w:rPr>
            </w:pPr>
          </w:p>
        </w:tc>
        <w:tc>
          <w:tcPr>
            <w:tcW w:w="947" w:type="dxa"/>
          </w:tcPr>
          <w:p w:rsidR="00F71528" w:rsidRPr="00AC25BD" w:rsidRDefault="005A34B0" w:rsidP="00CB32DB">
            <w:pPr>
              <w:widowControl w:val="0"/>
              <w:jc w:val="center"/>
              <w:rPr>
                <w:rFonts w:ascii="GHEA Grapalat" w:hAnsi="GHEA Grapalat"/>
                <w:sz w:val="16"/>
                <w:szCs w:val="16"/>
              </w:rPr>
            </w:pPr>
            <w:r w:rsidRPr="00AC25BD">
              <w:rPr>
                <w:rFonts w:ascii="GHEA Grapalat" w:hAnsi="GHEA Grapalat"/>
                <w:sz w:val="16"/>
                <w:szCs w:val="16"/>
              </w:rPr>
              <w:t>В течение 30 календарных дней после вступления договора в силу</w:t>
            </w:r>
          </w:p>
        </w:tc>
      </w:tr>
      <w:tr w:rsidR="00F71528" w:rsidRPr="00AC25BD" w:rsidTr="00BC1530">
        <w:trPr>
          <w:jc w:val="center"/>
        </w:trPr>
        <w:tc>
          <w:tcPr>
            <w:tcW w:w="1242" w:type="dxa"/>
            <w:vAlign w:val="center"/>
          </w:tcPr>
          <w:p w:rsidR="00F71528" w:rsidRPr="00AC25BD" w:rsidRDefault="00F71528" w:rsidP="00CB32DB">
            <w:pPr>
              <w:jc w:val="center"/>
              <w:rPr>
                <w:rFonts w:ascii="GHEA Grapalat" w:hAnsi="GHEA Grapalat" w:cs="Arial"/>
                <w:sz w:val="18"/>
                <w:szCs w:val="18"/>
              </w:rPr>
            </w:pPr>
            <w:r w:rsidRPr="00AC25BD">
              <w:rPr>
                <w:rFonts w:ascii="GHEA Grapalat" w:hAnsi="GHEA Grapalat" w:cs="Arial"/>
                <w:sz w:val="18"/>
                <w:szCs w:val="18"/>
              </w:rPr>
              <w:t>42</w:t>
            </w:r>
          </w:p>
        </w:tc>
        <w:tc>
          <w:tcPr>
            <w:tcW w:w="2715" w:type="dxa"/>
            <w:vAlign w:val="center"/>
          </w:tcPr>
          <w:p w:rsidR="00F71528" w:rsidRPr="00AC25BD" w:rsidRDefault="00F71528" w:rsidP="00CB32DB">
            <w:pPr>
              <w:jc w:val="center"/>
              <w:rPr>
                <w:rFonts w:ascii="GHEA Grapalat" w:hAnsi="GHEA Grapalat" w:cs="Arial"/>
                <w:sz w:val="18"/>
                <w:szCs w:val="18"/>
              </w:rPr>
            </w:pPr>
            <w:r w:rsidRPr="00AC25BD">
              <w:rPr>
                <w:rFonts w:ascii="GHEA Grapalat" w:hAnsi="GHEA Grapalat" w:cs="Arial"/>
                <w:sz w:val="18"/>
                <w:szCs w:val="18"/>
              </w:rPr>
              <w:t>30237460/1</w:t>
            </w:r>
          </w:p>
        </w:tc>
        <w:tc>
          <w:tcPr>
            <w:tcW w:w="1559" w:type="dxa"/>
            <w:vAlign w:val="bottom"/>
          </w:tcPr>
          <w:p w:rsidR="00F71528" w:rsidRPr="00AC25BD" w:rsidRDefault="00F71528" w:rsidP="00CB32DB">
            <w:pPr>
              <w:jc w:val="center"/>
              <w:rPr>
                <w:rFonts w:ascii="GHEA Grapalat" w:hAnsi="GHEA Grapalat" w:cs="Arial"/>
                <w:sz w:val="18"/>
                <w:szCs w:val="18"/>
              </w:rPr>
            </w:pPr>
            <w:r w:rsidRPr="00AC25BD">
              <w:rPr>
                <w:rFonts w:ascii="GHEA Grapalat" w:hAnsi="GHEA Grapalat" w:cs="Arial"/>
                <w:sz w:val="18"/>
                <w:szCs w:val="18"/>
              </w:rPr>
              <w:t>компьютерные клавиатуры</w:t>
            </w:r>
          </w:p>
        </w:tc>
        <w:tc>
          <w:tcPr>
            <w:tcW w:w="1925" w:type="dxa"/>
          </w:tcPr>
          <w:p w:rsidR="00F71528" w:rsidRPr="00AC25BD" w:rsidRDefault="00F71528" w:rsidP="00CB32DB">
            <w:pPr>
              <w:widowControl w:val="0"/>
              <w:jc w:val="center"/>
              <w:rPr>
                <w:rFonts w:ascii="GHEA Grapalat" w:hAnsi="GHEA Grapalat"/>
                <w:sz w:val="16"/>
                <w:szCs w:val="16"/>
              </w:rPr>
            </w:pPr>
          </w:p>
        </w:tc>
        <w:tc>
          <w:tcPr>
            <w:tcW w:w="1467" w:type="dxa"/>
            <w:vAlign w:val="center"/>
          </w:tcPr>
          <w:p w:rsidR="00F71528" w:rsidRPr="00AC25BD" w:rsidRDefault="00F71528" w:rsidP="00CB32DB">
            <w:pPr>
              <w:jc w:val="center"/>
              <w:rPr>
                <w:rFonts w:ascii="GHEA Grapalat" w:hAnsi="GHEA Grapalat" w:cs="Arial"/>
                <w:color w:val="000000"/>
                <w:sz w:val="18"/>
                <w:szCs w:val="18"/>
              </w:rPr>
            </w:pPr>
            <w:r w:rsidRPr="00AC25BD">
              <w:rPr>
                <w:rFonts w:ascii="GHEA Grapalat" w:hAnsi="GHEA Grapalat" w:cs="Arial"/>
                <w:color w:val="000000"/>
                <w:sz w:val="18"/>
                <w:szCs w:val="18"/>
              </w:rPr>
              <w:t>Интерфейс: USB, кабель 1,5 м, стандартная клавиатура, черный, Plug &amp; Play - не требуется никаких драйверов: Размеры: 445 х 140 х 24 мм</w:t>
            </w:r>
          </w:p>
        </w:tc>
        <w:tc>
          <w:tcPr>
            <w:tcW w:w="1085" w:type="dxa"/>
          </w:tcPr>
          <w:p w:rsidR="00F71528" w:rsidRPr="00AC25BD" w:rsidRDefault="00F71528" w:rsidP="0084454E">
            <w:pPr>
              <w:jc w:val="center"/>
              <w:rPr>
                <w:rFonts w:ascii="GHEA Grapalat" w:hAnsi="GHEA Grapalat" w:cs="Arial"/>
                <w:sz w:val="18"/>
                <w:szCs w:val="18"/>
              </w:rPr>
            </w:pPr>
            <w:r w:rsidRPr="00AC25BD">
              <w:rPr>
                <w:rFonts w:ascii="GHEA Grapalat" w:hAnsi="GHEA Grapalat" w:cs="Arial"/>
                <w:sz w:val="18"/>
                <w:szCs w:val="18"/>
              </w:rPr>
              <w:t>шт</w:t>
            </w:r>
          </w:p>
        </w:tc>
        <w:tc>
          <w:tcPr>
            <w:tcW w:w="1559" w:type="dxa"/>
          </w:tcPr>
          <w:p w:rsidR="00F71528" w:rsidRPr="00AC25BD" w:rsidRDefault="00F71528" w:rsidP="00CB32DB">
            <w:pPr>
              <w:widowControl w:val="0"/>
              <w:jc w:val="center"/>
              <w:rPr>
                <w:rFonts w:ascii="GHEA Grapalat" w:hAnsi="GHEA Grapalat"/>
                <w:sz w:val="16"/>
                <w:szCs w:val="16"/>
              </w:rPr>
            </w:pPr>
          </w:p>
        </w:tc>
        <w:tc>
          <w:tcPr>
            <w:tcW w:w="992" w:type="dxa"/>
          </w:tcPr>
          <w:p w:rsidR="00F71528" w:rsidRPr="00AC25BD" w:rsidRDefault="00F71528" w:rsidP="00CB32DB">
            <w:pPr>
              <w:widowControl w:val="0"/>
              <w:jc w:val="center"/>
              <w:rPr>
                <w:rFonts w:ascii="GHEA Grapalat" w:hAnsi="GHEA Grapalat"/>
                <w:sz w:val="16"/>
                <w:szCs w:val="16"/>
              </w:rPr>
            </w:pPr>
          </w:p>
        </w:tc>
        <w:tc>
          <w:tcPr>
            <w:tcW w:w="992" w:type="dxa"/>
            <w:gridSpan w:val="3"/>
          </w:tcPr>
          <w:p w:rsidR="00F71528" w:rsidRPr="00AC25BD" w:rsidRDefault="00F71528" w:rsidP="00CB32DB">
            <w:pPr>
              <w:widowControl w:val="0"/>
              <w:jc w:val="center"/>
              <w:rPr>
                <w:rFonts w:ascii="GHEA Grapalat" w:hAnsi="GHEA Grapalat"/>
                <w:sz w:val="16"/>
                <w:szCs w:val="16"/>
              </w:rPr>
            </w:pPr>
          </w:p>
        </w:tc>
        <w:tc>
          <w:tcPr>
            <w:tcW w:w="709" w:type="dxa"/>
            <w:vAlign w:val="center"/>
          </w:tcPr>
          <w:p w:rsidR="00F71528" w:rsidRPr="00AC25BD" w:rsidRDefault="00F71528" w:rsidP="00CB32DB">
            <w:pPr>
              <w:jc w:val="center"/>
              <w:rPr>
                <w:rFonts w:ascii="GHEA Grapalat" w:hAnsi="GHEA Grapalat" w:cs="Arial"/>
                <w:color w:val="000000"/>
                <w:sz w:val="18"/>
                <w:szCs w:val="18"/>
              </w:rPr>
            </w:pPr>
            <w:r w:rsidRPr="00AC25BD">
              <w:rPr>
                <w:rFonts w:ascii="GHEA Grapalat" w:hAnsi="GHEA Grapalat" w:cs="Arial"/>
                <w:color w:val="000000"/>
                <w:sz w:val="18"/>
                <w:szCs w:val="18"/>
              </w:rPr>
              <w:t>20</w:t>
            </w:r>
          </w:p>
        </w:tc>
        <w:tc>
          <w:tcPr>
            <w:tcW w:w="1158" w:type="dxa"/>
          </w:tcPr>
          <w:p w:rsidR="00F71528" w:rsidRPr="00AC25BD" w:rsidRDefault="00F71528" w:rsidP="00CB32DB">
            <w:pPr>
              <w:widowControl w:val="0"/>
              <w:jc w:val="center"/>
              <w:rPr>
                <w:rFonts w:ascii="GHEA Grapalat" w:hAnsi="GHEA Grapalat"/>
                <w:sz w:val="16"/>
                <w:szCs w:val="16"/>
              </w:rPr>
            </w:pPr>
          </w:p>
        </w:tc>
        <w:tc>
          <w:tcPr>
            <w:tcW w:w="947" w:type="dxa"/>
          </w:tcPr>
          <w:p w:rsidR="00F71528" w:rsidRPr="00AC25BD" w:rsidRDefault="005A34B0" w:rsidP="00CB32DB">
            <w:pPr>
              <w:widowControl w:val="0"/>
              <w:jc w:val="center"/>
              <w:rPr>
                <w:rFonts w:ascii="GHEA Grapalat" w:hAnsi="GHEA Grapalat"/>
                <w:sz w:val="16"/>
                <w:szCs w:val="16"/>
              </w:rPr>
            </w:pPr>
            <w:r w:rsidRPr="00AC25BD">
              <w:rPr>
                <w:rFonts w:ascii="GHEA Grapalat" w:hAnsi="GHEA Grapalat"/>
                <w:sz w:val="16"/>
                <w:szCs w:val="16"/>
              </w:rPr>
              <w:t>В течение 30 календарных дней после вступления договора в силу</w:t>
            </w:r>
          </w:p>
        </w:tc>
      </w:tr>
      <w:tr w:rsidR="00F71528" w:rsidRPr="00AC25BD" w:rsidTr="00494615">
        <w:trPr>
          <w:jc w:val="center"/>
        </w:trPr>
        <w:tc>
          <w:tcPr>
            <w:tcW w:w="1242" w:type="dxa"/>
            <w:vAlign w:val="center"/>
          </w:tcPr>
          <w:p w:rsidR="00F71528" w:rsidRPr="00AC25BD" w:rsidRDefault="00F71528" w:rsidP="00CB32DB">
            <w:pPr>
              <w:jc w:val="center"/>
              <w:rPr>
                <w:rFonts w:ascii="GHEA Grapalat" w:hAnsi="GHEA Grapalat" w:cs="Arial"/>
                <w:sz w:val="18"/>
                <w:szCs w:val="18"/>
              </w:rPr>
            </w:pPr>
            <w:r w:rsidRPr="00AC25BD">
              <w:rPr>
                <w:rFonts w:ascii="GHEA Grapalat" w:hAnsi="GHEA Grapalat" w:cs="Arial"/>
                <w:sz w:val="18"/>
                <w:szCs w:val="18"/>
              </w:rPr>
              <w:lastRenderedPageBreak/>
              <w:t>43</w:t>
            </w:r>
          </w:p>
        </w:tc>
        <w:tc>
          <w:tcPr>
            <w:tcW w:w="2715" w:type="dxa"/>
            <w:vAlign w:val="center"/>
          </w:tcPr>
          <w:p w:rsidR="00F71528" w:rsidRPr="00AC25BD" w:rsidRDefault="00F71528" w:rsidP="00CB32DB">
            <w:pPr>
              <w:jc w:val="center"/>
              <w:rPr>
                <w:rFonts w:ascii="GHEA Grapalat" w:hAnsi="GHEA Grapalat" w:cs="Arial"/>
                <w:sz w:val="18"/>
                <w:szCs w:val="18"/>
              </w:rPr>
            </w:pPr>
            <w:r w:rsidRPr="00AC25BD">
              <w:rPr>
                <w:rFonts w:ascii="GHEA Grapalat" w:hAnsi="GHEA Grapalat" w:cs="Arial"/>
                <w:sz w:val="18"/>
                <w:szCs w:val="18"/>
              </w:rPr>
              <w:t>39241210/1</w:t>
            </w:r>
          </w:p>
        </w:tc>
        <w:tc>
          <w:tcPr>
            <w:tcW w:w="1559" w:type="dxa"/>
          </w:tcPr>
          <w:p w:rsidR="00F71528" w:rsidRPr="00AC25BD" w:rsidRDefault="00F71528" w:rsidP="00CB32DB">
            <w:pPr>
              <w:jc w:val="center"/>
              <w:rPr>
                <w:rFonts w:ascii="GHEA Grapalat" w:hAnsi="GHEA Grapalat" w:cs="Arial"/>
                <w:sz w:val="18"/>
                <w:szCs w:val="18"/>
              </w:rPr>
            </w:pPr>
            <w:r w:rsidRPr="00AC25BD">
              <w:rPr>
                <w:rFonts w:ascii="GHEA Grapalat" w:hAnsi="GHEA Grapalat" w:cs="Arial"/>
                <w:sz w:val="18"/>
                <w:szCs w:val="18"/>
              </w:rPr>
              <w:t>ножницы, офис</w:t>
            </w:r>
          </w:p>
        </w:tc>
        <w:tc>
          <w:tcPr>
            <w:tcW w:w="1925" w:type="dxa"/>
          </w:tcPr>
          <w:p w:rsidR="00F71528" w:rsidRPr="00AC25BD" w:rsidRDefault="00F71528" w:rsidP="00CB32DB">
            <w:pPr>
              <w:widowControl w:val="0"/>
              <w:jc w:val="center"/>
              <w:rPr>
                <w:rFonts w:ascii="GHEA Grapalat" w:hAnsi="GHEA Grapalat"/>
                <w:sz w:val="16"/>
                <w:szCs w:val="16"/>
              </w:rPr>
            </w:pPr>
          </w:p>
        </w:tc>
        <w:tc>
          <w:tcPr>
            <w:tcW w:w="1467" w:type="dxa"/>
          </w:tcPr>
          <w:p w:rsidR="00F71528" w:rsidRPr="00AC25BD" w:rsidRDefault="00F71528" w:rsidP="00CB32DB">
            <w:pPr>
              <w:rPr>
                <w:rFonts w:ascii="GHEA Grapalat" w:hAnsi="GHEA Grapalat" w:cs="Arial"/>
                <w:sz w:val="18"/>
                <w:szCs w:val="18"/>
              </w:rPr>
            </w:pPr>
            <w:r w:rsidRPr="00AC25BD">
              <w:rPr>
                <w:rFonts w:ascii="GHEA Grapalat" w:hAnsi="GHEA Grapalat" w:cs="Arial"/>
                <w:sz w:val="18"/>
                <w:szCs w:val="18"/>
              </w:rPr>
              <w:t>ножницы, офис, длина 15 см</w:t>
            </w:r>
          </w:p>
        </w:tc>
        <w:tc>
          <w:tcPr>
            <w:tcW w:w="1085" w:type="dxa"/>
          </w:tcPr>
          <w:p w:rsidR="00F71528" w:rsidRPr="00AC25BD" w:rsidRDefault="00F71528" w:rsidP="0084454E">
            <w:pPr>
              <w:jc w:val="center"/>
              <w:rPr>
                <w:rFonts w:ascii="GHEA Grapalat" w:hAnsi="GHEA Grapalat" w:cs="Arial"/>
                <w:sz w:val="18"/>
                <w:szCs w:val="18"/>
              </w:rPr>
            </w:pPr>
            <w:r w:rsidRPr="00AC25BD">
              <w:rPr>
                <w:rFonts w:ascii="GHEA Grapalat" w:hAnsi="GHEA Grapalat" w:cs="Arial"/>
                <w:sz w:val="18"/>
                <w:szCs w:val="18"/>
              </w:rPr>
              <w:t>шт</w:t>
            </w:r>
          </w:p>
        </w:tc>
        <w:tc>
          <w:tcPr>
            <w:tcW w:w="1559" w:type="dxa"/>
          </w:tcPr>
          <w:p w:rsidR="00F71528" w:rsidRPr="00AC25BD" w:rsidRDefault="00F71528" w:rsidP="00CB32DB">
            <w:pPr>
              <w:widowControl w:val="0"/>
              <w:jc w:val="center"/>
              <w:rPr>
                <w:rFonts w:ascii="GHEA Grapalat" w:hAnsi="GHEA Grapalat"/>
                <w:sz w:val="16"/>
                <w:szCs w:val="16"/>
              </w:rPr>
            </w:pPr>
          </w:p>
        </w:tc>
        <w:tc>
          <w:tcPr>
            <w:tcW w:w="992" w:type="dxa"/>
          </w:tcPr>
          <w:p w:rsidR="00F71528" w:rsidRPr="00AC25BD" w:rsidRDefault="00F71528" w:rsidP="00CB32DB">
            <w:pPr>
              <w:widowControl w:val="0"/>
              <w:jc w:val="center"/>
              <w:rPr>
                <w:rFonts w:ascii="GHEA Grapalat" w:hAnsi="GHEA Grapalat"/>
                <w:sz w:val="16"/>
                <w:szCs w:val="16"/>
              </w:rPr>
            </w:pPr>
          </w:p>
        </w:tc>
        <w:tc>
          <w:tcPr>
            <w:tcW w:w="992" w:type="dxa"/>
            <w:gridSpan w:val="3"/>
          </w:tcPr>
          <w:p w:rsidR="00F71528" w:rsidRPr="00AC25BD" w:rsidRDefault="00F71528" w:rsidP="00CB32DB">
            <w:pPr>
              <w:widowControl w:val="0"/>
              <w:jc w:val="center"/>
              <w:rPr>
                <w:rFonts w:ascii="GHEA Grapalat" w:hAnsi="GHEA Grapalat"/>
                <w:sz w:val="16"/>
                <w:szCs w:val="16"/>
              </w:rPr>
            </w:pPr>
          </w:p>
        </w:tc>
        <w:tc>
          <w:tcPr>
            <w:tcW w:w="709" w:type="dxa"/>
            <w:vAlign w:val="center"/>
          </w:tcPr>
          <w:p w:rsidR="00F71528" w:rsidRPr="00AC25BD" w:rsidRDefault="00F71528" w:rsidP="00CB32DB">
            <w:pPr>
              <w:jc w:val="center"/>
              <w:rPr>
                <w:rFonts w:ascii="GHEA Grapalat" w:hAnsi="GHEA Grapalat" w:cs="Arial"/>
                <w:sz w:val="18"/>
                <w:szCs w:val="18"/>
              </w:rPr>
            </w:pPr>
            <w:r w:rsidRPr="00AC25BD">
              <w:rPr>
                <w:rFonts w:ascii="GHEA Grapalat" w:hAnsi="GHEA Grapalat" w:cs="Arial"/>
                <w:sz w:val="18"/>
                <w:szCs w:val="18"/>
              </w:rPr>
              <w:t>8</w:t>
            </w:r>
          </w:p>
        </w:tc>
        <w:tc>
          <w:tcPr>
            <w:tcW w:w="1158" w:type="dxa"/>
          </w:tcPr>
          <w:p w:rsidR="00F71528" w:rsidRPr="00AC25BD" w:rsidRDefault="00F71528" w:rsidP="00CB32DB">
            <w:pPr>
              <w:widowControl w:val="0"/>
              <w:jc w:val="center"/>
              <w:rPr>
                <w:rFonts w:ascii="GHEA Grapalat" w:hAnsi="GHEA Grapalat"/>
                <w:sz w:val="16"/>
                <w:szCs w:val="16"/>
              </w:rPr>
            </w:pPr>
          </w:p>
        </w:tc>
        <w:tc>
          <w:tcPr>
            <w:tcW w:w="947" w:type="dxa"/>
          </w:tcPr>
          <w:p w:rsidR="00F71528" w:rsidRPr="00AC25BD" w:rsidRDefault="005A34B0" w:rsidP="00CB32DB">
            <w:pPr>
              <w:widowControl w:val="0"/>
              <w:jc w:val="center"/>
              <w:rPr>
                <w:rFonts w:ascii="GHEA Grapalat" w:hAnsi="GHEA Grapalat"/>
                <w:sz w:val="16"/>
                <w:szCs w:val="16"/>
              </w:rPr>
            </w:pPr>
            <w:r w:rsidRPr="00AC25BD">
              <w:rPr>
                <w:rFonts w:ascii="GHEA Grapalat" w:hAnsi="GHEA Grapalat"/>
                <w:sz w:val="16"/>
                <w:szCs w:val="16"/>
              </w:rPr>
              <w:t>В течение 30 календарных дней после вступления договора в силу</w:t>
            </w:r>
          </w:p>
        </w:tc>
      </w:tr>
      <w:tr w:rsidR="00F71528" w:rsidRPr="00AC25BD" w:rsidTr="001E45AA">
        <w:trPr>
          <w:jc w:val="center"/>
        </w:trPr>
        <w:tc>
          <w:tcPr>
            <w:tcW w:w="1242" w:type="dxa"/>
            <w:vAlign w:val="center"/>
          </w:tcPr>
          <w:p w:rsidR="00F71528" w:rsidRPr="00AC25BD" w:rsidRDefault="00F71528" w:rsidP="00CB32DB">
            <w:pPr>
              <w:jc w:val="center"/>
              <w:rPr>
                <w:rFonts w:ascii="GHEA Grapalat" w:hAnsi="GHEA Grapalat" w:cs="Arial"/>
                <w:sz w:val="18"/>
                <w:szCs w:val="18"/>
              </w:rPr>
            </w:pPr>
            <w:r w:rsidRPr="00AC25BD">
              <w:rPr>
                <w:rFonts w:ascii="GHEA Grapalat" w:hAnsi="GHEA Grapalat" w:cs="Arial"/>
                <w:sz w:val="18"/>
                <w:szCs w:val="18"/>
              </w:rPr>
              <w:t>44</w:t>
            </w:r>
          </w:p>
        </w:tc>
        <w:tc>
          <w:tcPr>
            <w:tcW w:w="2715" w:type="dxa"/>
            <w:vAlign w:val="center"/>
          </w:tcPr>
          <w:p w:rsidR="00F71528" w:rsidRPr="00AC25BD" w:rsidRDefault="00F71528" w:rsidP="00CB32DB">
            <w:pPr>
              <w:jc w:val="center"/>
              <w:rPr>
                <w:rFonts w:ascii="GHEA Grapalat" w:hAnsi="GHEA Grapalat" w:cs="Arial"/>
                <w:sz w:val="18"/>
                <w:szCs w:val="18"/>
              </w:rPr>
            </w:pPr>
            <w:r w:rsidRPr="00AC25BD">
              <w:rPr>
                <w:rFonts w:ascii="GHEA Grapalat" w:hAnsi="GHEA Grapalat" w:cs="Arial"/>
                <w:sz w:val="18"/>
                <w:szCs w:val="18"/>
              </w:rPr>
              <w:t>39263200/1</w:t>
            </w:r>
          </w:p>
        </w:tc>
        <w:tc>
          <w:tcPr>
            <w:tcW w:w="1559" w:type="dxa"/>
          </w:tcPr>
          <w:p w:rsidR="00F71528" w:rsidRPr="00AC25BD" w:rsidRDefault="00F71528" w:rsidP="00CB32DB">
            <w:pPr>
              <w:jc w:val="center"/>
              <w:rPr>
                <w:rFonts w:ascii="GHEA Grapalat" w:hAnsi="GHEA Grapalat" w:cs="Arial"/>
                <w:sz w:val="18"/>
                <w:szCs w:val="18"/>
              </w:rPr>
            </w:pPr>
            <w:r w:rsidRPr="00AC25BD">
              <w:rPr>
                <w:rFonts w:ascii="GHEA Grapalat" w:hAnsi="GHEA Grapalat" w:cs="Arial"/>
                <w:sz w:val="18"/>
                <w:szCs w:val="18"/>
              </w:rPr>
              <w:t>Офисная книга, книга на 70-200 страниц, с подкладкой, белые страницы</w:t>
            </w:r>
          </w:p>
        </w:tc>
        <w:tc>
          <w:tcPr>
            <w:tcW w:w="1925" w:type="dxa"/>
          </w:tcPr>
          <w:p w:rsidR="00F71528" w:rsidRPr="00AC25BD" w:rsidRDefault="00F71528" w:rsidP="00CB32DB">
            <w:pPr>
              <w:widowControl w:val="0"/>
              <w:jc w:val="center"/>
              <w:rPr>
                <w:rFonts w:ascii="GHEA Grapalat" w:hAnsi="GHEA Grapalat"/>
                <w:sz w:val="16"/>
                <w:szCs w:val="16"/>
              </w:rPr>
            </w:pPr>
          </w:p>
        </w:tc>
        <w:tc>
          <w:tcPr>
            <w:tcW w:w="1467" w:type="dxa"/>
          </w:tcPr>
          <w:p w:rsidR="00F71528" w:rsidRPr="00AC25BD" w:rsidRDefault="00F71528" w:rsidP="00CB32DB">
            <w:pPr>
              <w:rPr>
                <w:rFonts w:ascii="GHEA Grapalat" w:hAnsi="GHEA Grapalat" w:cs="Arial"/>
                <w:sz w:val="18"/>
                <w:szCs w:val="18"/>
              </w:rPr>
            </w:pPr>
            <w:r w:rsidRPr="00AC25BD">
              <w:rPr>
                <w:rFonts w:ascii="GHEA Grapalat" w:hAnsi="GHEA Grapalat" w:cs="Arial"/>
                <w:sz w:val="18"/>
                <w:szCs w:val="18"/>
              </w:rPr>
              <w:t>Канцелярская книга, 70-200 страниц, с подкладкой, белая, формат А4.</w:t>
            </w:r>
          </w:p>
        </w:tc>
        <w:tc>
          <w:tcPr>
            <w:tcW w:w="1085" w:type="dxa"/>
          </w:tcPr>
          <w:p w:rsidR="00F71528" w:rsidRPr="00AC25BD" w:rsidRDefault="00F71528" w:rsidP="0084454E">
            <w:pPr>
              <w:jc w:val="center"/>
              <w:rPr>
                <w:rFonts w:ascii="GHEA Grapalat" w:hAnsi="GHEA Grapalat" w:cs="Arial"/>
                <w:sz w:val="18"/>
                <w:szCs w:val="18"/>
              </w:rPr>
            </w:pPr>
            <w:r w:rsidRPr="00AC25BD">
              <w:rPr>
                <w:rFonts w:ascii="GHEA Grapalat" w:hAnsi="GHEA Grapalat" w:cs="Arial"/>
                <w:sz w:val="18"/>
                <w:szCs w:val="18"/>
              </w:rPr>
              <w:t>шт</w:t>
            </w:r>
          </w:p>
        </w:tc>
        <w:tc>
          <w:tcPr>
            <w:tcW w:w="1559" w:type="dxa"/>
          </w:tcPr>
          <w:p w:rsidR="00F71528" w:rsidRPr="00AC25BD" w:rsidRDefault="00F71528" w:rsidP="00CB32DB">
            <w:pPr>
              <w:widowControl w:val="0"/>
              <w:jc w:val="center"/>
              <w:rPr>
                <w:rFonts w:ascii="GHEA Grapalat" w:hAnsi="GHEA Grapalat"/>
                <w:sz w:val="16"/>
                <w:szCs w:val="16"/>
              </w:rPr>
            </w:pPr>
          </w:p>
        </w:tc>
        <w:tc>
          <w:tcPr>
            <w:tcW w:w="992" w:type="dxa"/>
          </w:tcPr>
          <w:p w:rsidR="00F71528" w:rsidRPr="00AC25BD" w:rsidRDefault="00F71528" w:rsidP="00CB32DB">
            <w:pPr>
              <w:widowControl w:val="0"/>
              <w:jc w:val="center"/>
              <w:rPr>
                <w:rFonts w:ascii="GHEA Grapalat" w:hAnsi="GHEA Grapalat"/>
                <w:sz w:val="16"/>
                <w:szCs w:val="16"/>
              </w:rPr>
            </w:pPr>
          </w:p>
        </w:tc>
        <w:tc>
          <w:tcPr>
            <w:tcW w:w="992" w:type="dxa"/>
            <w:gridSpan w:val="3"/>
          </w:tcPr>
          <w:p w:rsidR="00F71528" w:rsidRPr="00AC25BD" w:rsidRDefault="00F71528" w:rsidP="00CB32DB">
            <w:pPr>
              <w:widowControl w:val="0"/>
              <w:jc w:val="center"/>
              <w:rPr>
                <w:rFonts w:ascii="GHEA Grapalat" w:hAnsi="GHEA Grapalat"/>
                <w:sz w:val="16"/>
                <w:szCs w:val="16"/>
              </w:rPr>
            </w:pPr>
          </w:p>
        </w:tc>
        <w:tc>
          <w:tcPr>
            <w:tcW w:w="709" w:type="dxa"/>
            <w:vAlign w:val="center"/>
          </w:tcPr>
          <w:p w:rsidR="00F71528" w:rsidRPr="00AC25BD" w:rsidRDefault="00F71528" w:rsidP="00CB32DB">
            <w:pPr>
              <w:jc w:val="center"/>
              <w:rPr>
                <w:rFonts w:ascii="GHEA Grapalat" w:hAnsi="GHEA Grapalat" w:cs="Arial"/>
                <w:sz w:val="18"/>
                <w:szCs w:val="18"/>
              </w:rPr>
            </w:pPr>
            <w:r w:rsidRPr="00AC25BD">
              <w:rPr>
                <w:rFonts w:ascii="GHEA Grapalat" w:hAnsi="GHEA Grapalat" w:cs="Arial"/>
                <w:sz w:val="18"/>
                <w:szCs w:val="18"/>
              </w:rPr>
              <w:t>20</w:t>
            </w:r>
          </w:p>
        </w:tc>
        <w:tc>
          <w:tcPr>
            <w:tcW w:w="1158" w:type="dxa"/>
          </w:tcPr>
          <w:p w:rsidR="00F71528" w:rsidRPr="00AC25BD" w:rsidRDefault="00F71528" w:rsidP="00CB32DB">
            <w:pPr>
              <w:widowControl w:val="0"/>
              <w:jc w:val="center"/>
              <w:rPr>
                <w:rFonts w:ascii="GHEA Grapalat" w:hAnsi="GHEA Grapalat"/>
                <w:sz w:val="16"/>
                <w:szCs w:val="16"/>
              </w:rPr>
            </w:pPr>
          </w:p>
        </w:tc>
        <w:tc>
          <w:tcPr>
            <w:tcW w:w="947" w:type="dxa"/>
          </w:tcPr>
          <w:p w:rsidR="00F71528" w:rsidRPr="00AC25BD" w:rsidRDefault="005A34B0" w:rsidP="00CB32DB">
            <w:pPr>
              <w:widowControl w:val="0"/>
              <w:jc w:val="center"/>
              <w:rPr>
                <w:rFonts w:ascii="GHEA Grapalat" w:hAnsi="GHEA Grapalat"/>
                <w:sz w:val="16"/>
                <w:szCs w:val="16"/>
              </w:rPr>
            </w:pPr>
            <w:r w:rsidRPr="00AC25BD">
              <w:rPr>
                <w:rFonts w:ascii="GHEA Grapalat" w:hAnsi="GHEA Grapalat"/>
                <w:sz w:val="16"/>
                <w:szCs w:val="16"/>
              </w:rPr>
              <w:t>В течение 30 календарных дней после вступления договора в силу</w:t>
            </w:r>
          </w:p>
        </w:tc>
      </w:tr>
    </w:tbl>
    <w:p w:rsidR="00F954E8" w:rsidRPr="00AC25BD" w:rsidRDefault="00F954E8" w:rsidP="00B46D58">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AC25BD" w:rsidTr="00E22E51">
        <w:trPr>
          <w:jc w:val="center"/>
        </w:trPr>
        <w:tc>
          <w:tcPr>
            <w:tcW w:w="4536" w:type="dxa"/>
          </w:tcPr>
          <w:p w:rsidR="00071D1C" w:rsidRPr="00AC25BD" w:rsidRDefault="00071D1C" w:rsidP="00B46D58">
            <w:pPr>
              <w:widowControl w:val="0"/>
              <w:jc w:val="center"/>
              <w:rPr>
                <w:rFonts w:ascii="GHEA Grapalat" w:hAnsi="GHEA Grapalat" w:cs="Sylfaen"/>
                <w:b/>
                <w:bCs/>
              </w:rPr>
            </w:pPr>
            <w:r w:rsidRPr="00AC25BD">
              <w:rPr>
                <w:rFonts w:ascii="GHEA Grapalat" w:hAnsi="GHEA Grapalat"/>
                <w:b/>
              </w:rPr>
              <w:t>ПОКУПАТЕЛЬ</w:t>
            </w:r>
          </w:p>
          <w:p w:rsidR="00071D1C" w:rsidRPr="00AC25BD" w:rsidRDefault="00AB4EAB" w:rsidP="00B46D58">
            <w:pPr>
              <w:widowControl w:val="0"/>
              <w:jc w:val="center"/>
              <w:rPr>
                <w:rFonts w:ascii="GHEA Grapalat" w:hAnsi="GHEA Grapalat"/>
                <w:lang w:val="en-US"/>
              </w:rPr>
            </w:pPr>
            <w:r w:rsidRPr="00AC25BD">
              <w:rPr>
                <w:rFonts w:ascii="GHEA Grapalat" w:hAnsi="GHEA Grapalat"/>
                <w:lang w:val="en-US"/>
              </w:rPr>
              <w:t>_____________________</w:t>
            </w:r>
          </w:p>
          <w:p w:rsidR="00071D1C" w:rsidRPr="00AC25BD" w:rsidRDefault="00071D1C" w:rsidP="00B46D58">
            <w:pPr>
              <w:widowControl w:val="0"/>
              <w:jc w:val="center"/>
              <w:rPr>
                <w:rFonts w:ascii="GHEA Grapalat" w:hAnsi="GHEA Grapalat"/>
                <w:sz w:val="16"/>
                <w:szCs w:val="16"/>
              </w:rPr>
            </w:pPr>
            <w:r w:rsidRPr="00AC25BD">
              <w:rPr>
                <w:rFonts w:ascii="GHEA Grapalat" w:hAnsi="GHEA Grapalat"/>
                <w:sz w:val="16"/>
                <w:szCs w:val="16"/>
              </w:rPr>
              <w:t>/подпись/</w:t>
            </w:r>
          </w:p>
          <w:p w:rsidR="00071D1C" w:rsidRPr="00AC25BD" w:rsidRDefault="00071D1C" w:rsidP="00B46D58">
            <w:pPr>
              <w:widowControl w:val="0"/>
              <w:jc w:val="center"/>
              <w:rPr>
                <w:rFonts w:ascii="GHEA Grapalat" w:hAnsi="GHEA Grapalat"/>
              </w:rPr>
            </w:pPr>
            <w:r w:rsidRPr="00AC25BD">
              <w:rPr>
                <w:rFonts w:ascii="GHEA Grapalat" w:hAnsi="GHEA Grapalat"/>
              </w:rPr>
              <w:t>М. П.</w:t>
            </w:r>
          </w:p>
        </w:tc>
        <w:tc>
          <w:tcPr>
            <w:tcW w:w="760" w:type="dxa"/>
          </w:tcPr>
          <w:p w:rsidR="00071D1C" w:rsidRPr="00AC25BD" w:rsidRDefault="00071D1C" w:rsidP="00B46D58">
            <w:pPr>
              <w:widowControl w:val="0"/>
              <w:jc w:val="center"/>
              <w:rPr>
                <w:rFonts w:ascii="GHEA Grapalat" w:hAnsi="GHEA Grapalat"/>
              </w:rPr>
            </w:pPr>
          </w:p>
        </w:tc>
        <w:tc>
          <w:tcPr>
            <w:tcW w:w="4343" w:type="dxa"/>
          </w:tcPr>
          <w:p w:rsidR="00071D1C" w:rsidRPr="00AC25BD" w:rsidRDefault="00071D1C" w:rsidP="00B46D58">
            <w:pPr>
              <w:widowControl w:val="0"/>
              <w:jc w:val="center"/>
              <w:rPr>
                <w:rFonts w:ascii="GHEA Grapalat" w:hAnsi="GHEA Grapalat" w:cs="Sylfaen"/>
                <w:b/>
                <w:bCs/>
              </w:rPr>
            </w:pPr>
            <w:r w:rsidRPr="00AC25BD">
              <w:rPr>
                <w:rFonts w:ascii="GHEA Grapalat" w:hAnsi="GHEA Grapalat"/>
                <w:b/>
              </w:rPr>
              <w:t>ПРОДАВЕЦ</w:t>
            </w:r>
          </w:p>
          <w:p w:rsidR="00071D1C" w:rsidRPr="00AC25BD" w:rsidRDefault="00AB4EAB" w:rsidP="00B46D58">
            <w:pPr>
              <w:widowControl w:val="0"/>
              <w:jc w:val="center"/>
              <w:rPr>
                <w:rFonts w:ascii="GHEA Grapalat" w:hAnsi="GHEA Grapalat"/>
                <w:lang w:val="en-US"/>
              </w:rPr>
            </w:pPr>
            <w:r w:rsidRPr="00AC25BD">
              <w:rPr>
                <w:rFonts w:ascii="GHEA Grapalat" w:hAnsi="GHEA Grapalat"/>
                <w:lang w:val="en-US"/>
              </w:rPr>
              <w:t>______________________</w:t>
            </w:r>
          </w:p>
          <w:p w:rsidR="00071D1C" w:rsidRPr="00AC25BD" w:rsidRDefault="00071D1C" w:rsidP="00B46D58">
            <w:pPr>
              <w:widowControl w:val="0"/>
              <w:jc w:val="center"/>
              <w:rPr>
                <w:rFonts w:ascii="GHEA Grapalat" w:hAnsi="GHEA Grapalat"/>
                <w:sz w:val="16"/>
                <w:szCs w:val="16"/>
              </w:rPr>
            </w:pPr>
            <w:r w:rsidRPr="00AC25BD">
              <w:rPr>
                <w:rFonts w:ascii="GHEA Grapalat" w:hAnsi="GHEA Grapalat"/>
                <w:sz w:val="16"/>
                <w:szCs w:val="16"/>
              </w:rPr>
              <w:t>/подпись/</w:t>
            </w:r>
          </w:p>
          <w:p w:rsidR="00071D1C" w:rsidRPr="00AC25BD" w:rsidRDefault="00071D1C" w:rsidP="00B46D58">
            <w:pPr>
              <w:widowControl w:val="0"/>
              <w:jc w:val="center"/>
              <w:rPr>
                <w:rFonts w:ascii="GHEA Grapalat" w:hAnsi="GHEA Grapalat"/>
              </w:rPr>
            </w:pPr>
            <w:r w:rsidRPr="00AC25BD">
              <w:rPr>
                <w:rFonts w:ascii="GHEA Grapalat" w:hAnsi="GHEA Grapalat"/>
              </w:rPr>
              <w:t>М. П.</w:t>
            </w:r>
          </w:p>
        </w:tc>
      </w:tr>
    </w:tbl>
    <w:p w:rsidR="00071D1C" w:rsidRPr="00AC25BD" w:rsidRDefault="00071D1C" w:rsidP="00B46D58">
      <w:pPr>
        <w:widowControl w:val="0"/>
        <w:spacing w:after="160"/>
        <w:jc w:val="right"/>
        <w:rPr>
          <w:rFonts w:ascii="GHEA Grapalat" w:hAnsi="GHEA Grapalat"/>
          <w:i/>
        </w:rPr>
      </w:pPr>
      <w:r w:rsidRPr="00AC25BD">
        <w:rPr>
          <w:rFonts w:ascii="GHEA Grapalat" w:hAnsi="GHEA Grapalat"/>
        </w:rPr>
        <w:br w:type="page"/>
      </w:r>
      <w:r w:rsidRPr="00AC25BD">
        <w:rPr>
          <w:rFonts w:ascii="GHEA Grapalat" w:hAnsi="GHEA Grapalat"/>
          <w:i/>
        </w:rPr>
        <w:lastRenderedPageBreak/>
        <w:t>Приложение № 2</w:t>
      </w:r>
    </w:p>
    <w:p w:rsidR="00071D1C" w:rsidRPr="00AC25BD" w:rsidRDefault="00071D1C" w:rsidP="00B46D58">
      <w:pPr>
        <w:widowControl w:val="0"/>
        <w:spacing w:after="160"/>
        <w:jc w:val="right"/>
        <w:rPr>
          <w:rFonts w:ascii="GHEA Grapalat" w:hAnsi="GHEA Grapalat"/>
          <w:i/>
        </w:rPr>
      </w:pPr>
      <w:r w:rsidRPr="00AC25BD">
        <w:rPr>
          <w:rFonts w:ascii="GHEA Grapalat" w:hAnsi="GHEA Grapalat"/>
          <w:i/>
        </w:rPr>
        <w:t xml:space="preserve">к Договору под кодом </w:t>
      </w:r>
      <w:r w:rsidR="000D22EC" w:rsidRPr="00AC25BD">
        <w:rPr>
          <w:rFonts w:ascii="GHEA Grapalat" w:hAnsi="GHEA Grapalat"/>
          <w:i/>
        </w:rPr>
        <w:t>ՋԿ-ԳՀԱՊՁԲ-21/11</w:t>
      </w:r>
      <w:r w:rsidR="005A57B8" w:rsidRPr="00AC25BD">
        <w:rPr>
          <w:rFonts w:ascii="GHEA Grapalat" w:hAnsi="GHEA Grapalat"/>
          <w:i/>
        </w:rPr>
        <w:br/>
      </w:r>
      <w:r w:rsidRPr="00AC25BD">
        <w:rPr>
          <w:rFonts w:ascii="GHEA Grapalat" w:hAnsi="GHEA Grapalat"/>
          <w:i/>
        </w:rPr>
        <w:t xml:space="preserve">заключенному </w:t>
      </w:r>
      <w:r w:rsidR="006132ED" w:rsidRPr="00AC25BD">
        <w:rPr>
          <w:rFonts w:ascii="GHEA Grapalat" w:hAnsi="GHEA Grapalat"/>
          <w:i/>
        </w:rPr>
        <w:t>"</w:t>
      </w:r>
      <w:r w:rsidR="00D52566" w:rsidRPr="00AC25BD">
        <w:rPr>
          <w:rFonts w:ascii="GHEA Grapalat" w:hAnsi="GHEA Grapalat"/>
          <w:i/>
        </w:rPr>
        <w:tab/>
      </w:r>
      <w:r w:rsidR="006132ED" w:rsidRPr="00AC25BD">
        <w:rPr>
          <w:rFonts w:ascii="GHEA Grapalat" w:hAnsi="GHEA Grapalat"/>
          <w:i/>
        </w:rPr>
        <w:t>"</w:t>
      </w:r>
      <w:r w:rsidR="000D22EC" w:rsidRPr="00AC25BD">
        <w:rPr>
          <w:rFonts w:ascii="GHEA Grapalat" w:hAnsi="GHEA Grapalat"/>
          <w:i/>
        </w:rPr>
        <w:t xml:space="preserve">      </w:t>
      </w:r>
      <w:r w:rsidR="00D52566" w:rsidRPr="00AC25BD">
        <w:rPr>
          <w:rFonts w:ascii="GHEA Grapalat" w:hAnsi="GHEA Grapalat"/>
          <w:i/>
        </w:rPr>
        <w:tab/>
      </w:r>
      <w:r w:rsidRPr="00AC25BD">
        <w:rPr>
          <w:rFonts w:ascii="GHEA Grapalat" w:hAnsi="GHEA Grapalat"/>
          <w:i/>
        </w:rPr>
        <w:t>20</w:t>
      </w:r>
      <w:r w:rsidR="000D22EC" w:rsidRPr="00AC25BD">
        <w:rPr>
          <w:rFonts w:ascii="GHEA Grapalat" w:hAnsi="GHEA Grapalat"/>
          <w:i/>
        </w:rPr>
        <w:t>21</w:t>
      </w:r>
      <w:r w:rsidRPr="00AC25BD">
        <w:rPr>
          <w:rFonts w:ascii="GHEA Grapalat" w:hAnsi="GHEA Grapalat"/>
          <w:i/>
        </w:rPr>
        <w:t>г.</w:t>
      </w:r>
    </w:p>
    <w:p w:rsidR="00071D1C" w:rsidRPr="00AC25BD" w:rsidRDefault="00071D1C" w:rsidP="00B46D58">
      <w:pPr>
        <w:widowControl w:val="0"/>
        <w:spacing w:after="160"/>
        <w:jc w:val="center"/>
        <w:rPr>
          <w:rFonts w:ascii="GHEA Grapalat" w:hAnsi="GHEA Grapalat"/>
        </w:rPr>
      </w:pPr>
      <w:r w:rsidRPr="00AC25BD">
        <w:rPr>
          <w:rFonts w:ascii="GHEA Grapalat" w:hAnsi="GHEA Grapalat"/>
        </w:rPr>
        <w:t>ГРАФИК ОПЛАТЫ</w:t>
      </w:r>
      <w:r w:rsidR="00E67FD5" w:rsidRPr="00AC25BD">
        <w:rPr>
          <w:rStyle w:val="FootnoteReference"/>
          <w:rFonts w:ascii="GHEA Grapalat" w:hAnsi="GHEA Grapalat"/>
        </w:rPr>
        <w:footnoteReference w:customMarkFollows="1" w:id="28"/>
        <w:t>*</w:t>
      </w:r>
    </w:p>
    <w:p w:rsidR="00071D1C" w:rsidRPr="00AC25BD" w:rsidRDefault="00071D1C" w:rsidP="00B46D58">
      <w:pPr>
        <w:widowControl w:val="0"/>
        <w:spacing w:after="160"/>
        <w:jc w:val="right"/>
        <w:rPr>
          <w:rFonts w:ascii="GHEA Grapalat" w:hAnsi="GHEA Grapalat"/>
        </w:rPr>
      </w:pPr>
      <w:r w:rsidRPr="00AC25BD">
        <w:rPr>
          <w:rFonts w:ascii="GHEA Grapalat" w:hAnsi="GHEA Grapalat"/>
        </w:rPr>
        <w:t>Драмов РА</w:t>
      </w:r>
    </w:p>
    <w:tbl>
      <w:tblPr>
        <w:tblW w:w="158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9"/>
        <w:gridCol w:w="1913"/>
        <w:gridCol w:w="1510"/>
        <w:gridCol w:w="940"/>
        <w:gridCol w:w="807"/>
        <w:gridCol w:w="828"/>
        <w:gridCol w:w="917"/>
        <w:gridCol w:w="830"/>
        <w:gridCol w:w="829"/>
        <w:gridCol w:w="833"/>
        <w:gridCol w:w="857"/>
        <w:gridCol w:w="830"/>
        <w:gridCol w:w="897"/>
        <w:gridCol w:w="834"/>
        <w:gridCol w:w="1352"/>
      </w:tblGrid>
      <w:tr w:rsidR="00B138F3" w:rsidRPr="00AC25BD" w:rsidTr="007B501B">
        <w:trPr>
          <w:trHeight w:val="305"/>
          <w:jc w:val="center"/>
        </w:trPr>
        <w:tc>
          <w:tcPr>
            <w:tcW w:w="15836" w:type="dxa"/>
            <w:gridSpan w:val="15"/>
          </w:tcPr>
          <w:p w:rsidR="00071D1C" w:rsidRPr="00AC25BD" w:rsidRDefault="00071D1C" w:rsidP="00B46D58">
            <w:pPr>
              <w:widowControl w:val="0"/>
              <w:jc w:val="center"/>
              <w:rPr>
                <w:rFonts w:ascii="GHEA Grapalat" w:hAnsi="GHEA Grapalat"/>
                <w:sz w:val="16"/>
                <w:szCs w:val="16"/>
              </w:rPr>
            </w:pPr>
            <w:r w:rsidRPr="00AC25BD">
              <w:rPr>
                <w:rFonts w:ascii="GHEA Grapalat" w:hAnsi="GHEA Grapalat"/>
                <w:sz w:val="16"/>
                <w:szCs w:val="16"/>
              </w:rPr>
              <w:t>Товар</w:t>
            </w:r>
          </w:p>
        </w:tc>
      </w:tr>
      <w:tr w:rsidR="00B138F3" w:rsidRPr="00AC25BD" w:rsidTr="007B501B">
        <w:trPr>
          <w:trHeight w:val="747"/>
          <w:jc w:val="center"/>
        </w:trPr>
        <w:tc>
          <w:tcPr>
            <w:tcW w:w="1659" w:type="dxa"/>
            <w:vAlign w:val="center"/>
          </w:tcPr>
          <w:p w:rsidR="00071D1C" w:rsidRPr="00AC25BD" w:rsidRDefault="00071D1C" w:rsidP="00B46D58">
            <w:pPr>
              <w:widowControl w:val="0"/>
              <w:jc w:val="center"/>
              <w:rPr>
                <w:rFonts w:ascii="GHEA Grapalat" w:hAnsi="GHEA Grapalat"/>
                <w:sz w:val="16"/>
                <w:szCs w:val="16"/>
              </w:rPr>
            </w:pPr>
            <w:r w:rsidRPr="00AC25BD">
              <w:rPr>
                <w:rFonts w:ascii="GHEA Grapalat" w:hAnsi="GHEA Grapalat"/>
                <w:sz w:val="16"/>
                <w:szCs w:val="16"/>
              </w:rPr>
              <w:t>номер предусмотренного приглашением лота</w:t>
            </w:r>
          </w:p>
        </w:tc>
        <w:tc>
          <w:tcPr>
            <w:tcW w:w="1913" w:type="dxa"/>
            <w:vAlign w:val="center"/>
          </w:tcPr>
          <w:p w:rsidR="00071D1C" w:rsidRPr="00AC25BD" w:rsidRDefault="00071D1C" w:rsidP="00B46D58">
            <w:pPr>
              <w:widowControl w:val="0"/>
              <w:jc w:val="center"/>
              <w:rPr>
                <w:rFonts w:ascii="GHEA Grapalat" w:hAnsi="GHEA Grapalat"/>
                <w:sz w:val="16"/>
                <w:szCs w:val="16"/>
              </w:rPr>
            </w:pPr>
            <w:r w:rsidRPr="00AC25BD">
              <w:rPr>
                <w:rFonts w:ascii="GHEA Grapalat" w:hAnsi="GHEA Grapalat"/>
                <w:sz w:val="16"/>
                <w:szCs w:val="16"/>
              </w:rPr>
              <w:t>промежуточный код, предусмотренный планом закупок по классификации ЕЗК (CPV)</w:t>
            </w:r>
          </w:p>
        </w:tc>
        <w:tc>
          <w:tcPr>
            <w:tcW w:w="1510" w:type="dxa"/>
            <w:vAlign w:val="center"/>
          </w:tcPr>
          <w:p w:rsidR="00071D1C" w:rsidRPr="00AC25BD" w:rsidRDefault="00071D1C" w:rsidP="00B46D58">
            <w:pPr>
              <w:widowControl w:val="0"/>
              <w:jc w:val="center"/>
              <w:rPr>
                <w:rFonts w:ascii="GHEA Grapalat" w:hAnsi="GHEA Grapalat"/>
                <w:sz w:val="16"/>
                <w:szCs w:val="16"/>
              </w:rPr>
            </w:pPr>
            <w:r w:rsidRPr="00AC25BD">
              <w:rPr>
                <w:rFonts w:ascii="GHEA Grapalat" w:hAnsi="GHEA Grapalat"/>
                <w:sz w:val="16"/>
                <w:szCs w:val="16"/>
              </w:rPr>
              <w:t>наименование</w:t>
            </w:r>
          </w:p>
        </w:tc>
        <w:tc>
          <w:tcPr>
            <w:tcW w:w="10754" w:type="dxa"/>
            <w:gridSpan w:val="12"/>
            <w:vAlign w:val="center"/>
          </w:tcPr>
          <w:p w:rsidR="00071D1C" w:rsidRPr="00AC25BD" w:rsidRDefault="00071D1C" w:rsidP="00B46D58">
            <w:pPr>
              <w:widowControl w:val="0"/>
              <w:jc w:val="both"/>
              <w:rPr>
                <w:rFonts w:ascii="GHEA Grapalat" w:hAnsi="GHEA Grapalat"/>
                <w:sz w:val="16"/>
                <w:szCs w:val="16"/>
              </w:rPr>
            </w:pPr>
            <w:r w:rsidRPr="00AC25BD">
              <w:rPr>
                <w:rFonts w:ascii="GHEA Grapalat" w:hAnsi="GHEA Grapalat"/>
                <w:sz w:val="16"/>
                <w:szCs w:val="16"/>
              </w:rPr>
              <w:t>Оплату товара предусматривается произвести в 2</w:t>
            </w:r>
            <w:r w:rsidR="00E67FD5" w:rsidRPr="00AC25BD">
              <w:rPr>
                <w:rFonts w:ascii="GHEA Grapalat" w:hAnsi="GHEA Grapalat"/>
                <w:sz w:val="16"/>
                <w:szCs w:val="16"/>
              </w:rPr>
              <w:t>0</w:t>
            </w:r>
            <w:r w:rsidR="006E1D96" w:rsidRPr="00AC25BD">
              <w:rPr>
                <w:rFonts w:ascii="GHEA Grapalat" w:hAnsi="GHEA Grapalat"/>
                <w:sz w:val="16"/>
                <w:szCs w:val="16"/>
              </w:rPr>
              <w:t>21</w:t>
            </w:r>
            <w:r w:rsidR="00E67FD5" w:rsidRPr="00AC25BD">
              <w:rPr>
                <w:rFonts w:ascii="GHEA Grapalat" w:hAnsi="GHEA Grapalat"/>
                <w:sz w:val="16"/>
                <w:szCs w:val="16"/>
              </w:rPr>
              <w:t>г., по месяцам, в том числе</w:t>
            </w:r>
            <w:r w:rsidR="00E67FD5" w:rsidRPr="00AC25BD">
              <w:rPr>
                <w:rStyle w:val="FootnoteReference"/>
                <w:rFonts w:ascii="GHEA Grapalat" w:hAnsi="GHEA Grapalat"/>
                <w:sz w:val="16"/>
                <w:szCs w:val="16"/>
              </w:rPr>
              <w:footnoteReference w:customMarkFollows="1" w:id="29"/>
              <w:t>**</w:t>
            </w:r>
          </w:p>
        </w:tc>
      </w:tr>
      <w:tr w:rsidR="007B501B" w:rsidRPr="00AC25BD" w:rsidTr="007B501B">
        <w:trPr>
          <w:trHeight w:val="594"/>
          <w:jc w:val="center"/>
        </w:trPr>
        <w:tc>
          <w:tcPr>
            <w:tcW w:w="1659" w:type="dxa"/>
          </w:tcPr>
          <w:p w:rsidR="00360315" w:rsidRPr="00AC25BD" w:rsidRDefault="00360315" w:rsidP="00B46D58">
            <w:pPr>
              <w:widowControl w:val="0"/>
              <w:jc w:val="center"/>
              <w:rPr>
                <w:rFonts w:ascii="GHEA Grapalat" w:hAnsi="GHEA Grapalat"/>
                <w:sz w:val="16"/>
                <w:szCs w:val="16"/>
              </w:rPr>
            </w:pPr>
          </w:p>
        </w:tc>
        <w:tc>
          <w:tcPr>
            <w:tcW w:w="1913" w:type="dxa"/>
          </w:tcPr>
          <w:p w:rsidR="00360315" w:rsidRPr="00AC25BD" w:rsidRDefault="00360315" w:rsidP="00B46D58">
            <w:pPr>
              <w:widowControl w:val="0"/>
              <w:jc w:val="center"/>
              <w:rPr>
                <w:rFonts w:ascii="GHEA Grapalat" w:hAnsi="GHEA Grapalat"/>
                <w:sz w:val="16"/>
                <w:szCs w:val="16"/>
              </w:rPr>
            </w:pPr>
          </w:p>
        </w:tc>
        <w:tc>
          <w:tcPr>
            <w:tcW w:w="1510" w:type="dxa"/>
          </w:tcPr>
          <w:p w:rsidR="00360315" w:rsidRPr="00AC25BD" w:rsidRDefault="00360315" w:rsidP="00B46D58">
            <w:pPr>
              <w:widowControl w:val="0"/>
              <w:jc w:val="center"/>
              <w:rPr>
                <w:rFonts w:ascii="GHEA Grapalat" w:hAnsi="GHEA Grapalat"/>
                <w:sz w:val="16"/>
                <w:szCs w:val="16"/>
              </w:rPr>
            </w:pPr>
          </w:p>
        </w:tc>
        <w:tc>
          <w:tcPr>
            <w:tcW w:w="940" w:type="dxa"/>
            <w:vAlign w:val="center"/>
          </w:tcPr>
          <w:p w:rsidR="00360315" w:rsidRPr="00AC25BD" w:rsidRDefault="00360315" w:rsidP="00B46D58">
            <w:pPr>
              <w:widowControl w:val="0"/>
              <w:ind w:right="-7"/>
              <w:jc w:val="center"/>
              <w:rPr>
                <w:rFonts w:ascii="GHEA Grapalat" w:hAnsi="GHEA Grapalat" w:cs="Sylfaen"/>
                <w:sz w:val="16"/>
                <w:szCs w:val="16"/>
              </w:rPr>
            </w:pPr>
            <w:r w:rsidRPr="00AC25BD">
              <w:rPr>
                <w:rFonts w:ascii="GHEA Grapalat" w:hAnsi="GHEA Grapalat"/>
                <w:sz w:val="16"/>
                <w:szCs w:val="16"/>
              </w:rPr>
              <w:t>февраль</w:t>
            </w:r>
          </w:p>
        </w:tc>
        <w:tc>
          <w:tcPr>
            <w:tcW w:w="807" w:type="dxa"/>
            <w:vAlign w:val="center"/>
          </w:tcPr>
          <w:p w:rsidR="00360315" w:rsidRPr="00AC25BD" w:rsidRDefault="00360315" w:rsidP="00B46D58">
            <w:pPr>
              <w:widowControl w:val="0"/>
              <w:ind w:right="-7"/>
              <w:jc w:val="center"/>
              <w:rPr>
                <w:rFonts w:ascii="GHEA Grapalat" w:hAnsi="GHEA Grapalat"/>
                <w:sz w:val="16"/>
                <w:szCs w:val="16"/>
              </w:rPr>
            </w:pPr>
            <w:r w:rsidRPr="00AC25BD">
              <w:rPr>
                <w:rFonts w:ascii="GHEA Grapalat" w:hAnsi="GHEA Grapalat"/>
                <w:sz w:val="16"/>
                <w:szCs w:val="16"/>
              </w:rPr>
              <w:t>март</w:t>
            </w:r>
          </w:p>
        </w:tc>
        <w:tc>
          <w:tcPr>
            <w:tcW w:w="828" w:type="dxa"/>
            <w:vAlign w:val="center"/>
          </w:tcPr>
          <w:p w:rsidR="00360315" w:rsidRPr="00AC25BD" w:rsidRDefault="00360315" w:rsidP="00B46D58">
            <w:pPr>
              <w:widowControl w:val="0"/>
              <w:ind w:right="-7"/>
              <w:jc w:val="center"/>
              <w:rPr>
                <w:rFonts w:ascii="GHEA Grapalat" w:hAnsi="GHEA Grapalat" w:cs="Sylfaen"/>
                <w:sz w:val="16"/>
                <w:szCs w:val="16"/>
              </w:rPr>
            </w:pPr>
            <w:r w:rsidRPr="00AC25BD">
              <w:rPr>
                <w:rFonts w:ascii="GHEA Grapalat" w:hAnsi="GHEA Grapalat"/>
                <w:sz w:val="16"/>
                <w:szCs w:val="16"/>
              </w:rPr>
              <w:t>апрель</w:t>
            </w:r>
          </w:p>
        </w:tc>
        <w:tc>
          <w:tcPr>
            <w:tcW w:w="917" w:type="dxa"/>
            <w:vAlign w:val="center"/>
          </w:tcPr>
          <w:p w:rsidR="00360315" w:rsidRPr="00AC25BD" w:rsidRDefault="00360315" w:rsidP="00B46D58">
            <w:pPr>
              <w:widowControl w:val="0"/>
              <w:ind w:right="-7"/>
              <w:jc w:val="center"/>
              <w:rPr>
                <w:rFonts w:ascii="GHEA Grapalat" w:hAnsi="GHEA Grapalat"/>
                <w:sz w:val="16"/>
                <w:szCs w:val="16"/>
              </w:rPr>
            </w:pPr>
            <w:r w:rsidRPr="00AC25BD">
              <w:rPr>
                <w:rFonts w:ascii="GHEA Grapalat" w:hAnsi="GHEA Grapalat"/>
                <w:sz w:val="16"/>
                <w:szCs w:val="16"/>
              </w:rPr>
              <w:t>май</w:t>
            </w:r>
          </w:p>
        </w:tc>
        <w:tc>
          <w:tcPr>
            <w:tcW w:w="830" w:type="dxa"/>
            <w:vAlign w:val="center"/>
          </w:tcPr>
          <w:p w:rsidR="00360315" w:rsidRPr="00AC25BD" w:rsidRDefault="00360315" w:rsidP="00B46D58">
            <w:pPr>
              <w:widowControl w:val="0"/>
              <w:ind w:right="-7"/>
              <w:jc w:val="center"/>
              <w:rPr>
                <w:rFonts w:ascii="GHEA Grapalat" w:hAnsi="GHEA Grapalat"/>
                <w:sz w:val="16"/>
                <w:szCs w:val="16"/>
              </w:rPr>
            </w:pPr>
            <w:r w:rsidRPr="00AC25BD">
              <w:rPr>
                <w:rFonts w:ascii="GHEA Grapalat" w:hAnsi="GHEA Grapalat"/>
                <w:sz w:val="16"/>
                <w:szCs w:val="16"/>
              </w:rPr>
              <w:t>июнь</w:t>
            </w:r>
          </w:p>
        </w:tc>
        <w:tc>
          <w:tcPr>
            <w:tcW w:w="829" w:type="dxa"/>
            <w:vAlign w:val="center"/>
          </w:tcPr>
          <w:p w:rsidR="00360315" w:rsidRPr="00AC25BD" w:rsidRDefault="00360315" w:rsidP="00B46D58">
            <w:pPr>
              <w:widowControl w:val="0"/>
              <w:ind w:right="-7"/>
              <w:jc w:val="center"/>
              <w:rPr>
                <w:rFonts w:ascii="GHEA Grapalat" w:hAnsi="GHEA Grapalat"/>
                <w:sz w:val="16"/>
                <w:szCs w:val="16"/>
              </w:rPr>
            </w:pPr>
            <w:r w:rsidRPr="00AC25BD">
              <w:rPr>
                <w:rFonts w:ascii="GHEA Grapalat" w:hAnsi="GHEA Grapalat"/>
                <w:sz w:val="16"/>
                <w:szCs w:val="16"/>
              </w:rPr>
              <w:t>июль</w:t>
            </w:r>
          </w:p>
        </w:tc>
        <w:tc>
          <w:tcPr>
            <w:tcW w:w="833" w:type="dxa"/>
            <w:vAlign w:val="center"/>
          </w:tcPr>
          <w:p w:rsidR="00360315" w:rsidRPr="00AC25BD" w:rsidRDefault="00360315" w:rsidP="00B46D58">
            <w:pPr>
              <w:widowControl w:val="0"/>
              <w:ind w:right="-7"/>
              <w:jc w:val="center"/>
              <w:rPr>
                <w:rFonts w:ascii="GHEA Grapalat" w:hAnsi="GHEA Grapalat"/>
                <w:sz w:val="16"/>
                <w:szCs w:val="16"/>
              </w:rPr>
            </w:pPr>
            <w:r w:rsidRPr="00AC25BD">
              <w:rPr>
                <w:rFonts w:ascii="GHEA Grapalat" w:hAnsi="GHEA Grapalat"/>
                <w:sz w:val="16"/>
                <w:szCs w:val="16"/>
              </w:rPr>
              <w:t>август</w:t>
            </w:r>
          </w:p>
        </w:tc>
        <w:tc>
          <w:tcPr>
            <w:tcW w:w="857" w:type="dxa"/>
            <w:vAlign w:val="center"/>
          </w:tcPr>
          <w:p w:rsidR="00360315" w:rsidRPr="00AC25BD" w:rsidRDefault="00360315" w:rsidP="00B46D58">
            <w:pPr>
              <w:widowControl w:val="0"/>
              <w:ind w:right="-7"/>
              <w:jc w:val="center"/>
              <w:rPr>
                <w:rFonts w:ascii="GHEA Grapalat" w:hAnsi="GHEA Grapalat"/>
                <w:sz w:val="16"/>
                <w:szCs w:val="16"/>
              </w:rPr>
            </w:pPr>
            <w:r w:rsidRPr="00AC25BD">
              <w:rPr>
                <w:rFonts w:ascii="GHEA Grapalat" w:hAnsi="GHEA Grapalat"/>
                <w:sz w:val="16"/>
                <w:szCs w:val="16"/>
              </w:rPr>
              <w:t>сентябрь</w:t>
            </w:r>
          </w:p>
        </w:tc>
        <w:tc>
          <w:tcPr>
            <w:tcW w:w="830" w:type="dxa"/>
            <w:vAlign w:val="center"/>
          </w:tcPr>
          <w:p w:rsidR="00360315" w:rsidRPr="00AC25BD" w:rsidRDefault="00360315" w:rsidP="00B46D58">
            <w:pPr>
              <w:widowControl w:val="0"/>
              <w:ind w:right="-7"/>
              <w:jc w:val="center"/>
              <w:rPr>
                <w:rFonts w:ascii="GHEA Grapalat" w:hAnsi="GHEA Grapalat"/>
                <w:sz w:val="16"/>
                <w:szCs w:val="16"/>
              </w:rPr>
            </w:pPr>
            <w:r w:rsidRPr="00AC25BD">
              <w:rPr>
                <w:rFonts w:ascii="GHEA Grapalat" w:hAnsi="GHEA Grapalat"/>
                <w:sz w:val="16"/>
                <w:szCs w:val="16"/>
              </w:rPr>
              <w:t>октябрь</w:t>
            </w:r>
          </w:p>
        </w:tc>
        <w:tc>
          <w:tcPr>
            <w:tcW w:w="897" w:type="dxa"/>
            <w:vAlign w:val="center"/>
          </w:tcPr>
          <w:p w:rsidR="00360315" w:rsidRPr="00AC25BD" w:rsidRDefault="00360315" w:rsidP="00B46D58">
            <w:pPr>
              <w:widowControl w:val="0"/>
              <w:ind w:right="-7"/>
              <w:jc w:val="center"/>
              <w:rPr>
                <w:rFonts w:ascii="GHEA Grapalat" w:hAnsi="GHEA Grapalat"/>
                <w:sz w:val="16"/>
                <w:szCs w:val="16"/>
              </w:rPr>
            </w:pPr>
            <w:r w:rsidRPr="00AC25BD">
              <w:rPr>
                <w:rFonts w:ascii="GHEA Grapalat" w:hAnsi="GHEA Grapalat"/>
                <w:sz w:val="16"/>
                <w:szCs w:val="16"/>
              </w:rPr>
              <w:t>ноябрь</w:t>
            </w:r>
          </w:p>
        </w:tc>
        <w:tc>
          <w:tcPr>
            <w:tcW w:w="834" w:type="dxa"/>
            <w:vAlign w:val="center"/>
          </w:tcPr>
          <w:p w:rsidR="00360315" w:rsidRPr="00AC25BD" w:rsidRDefault="00360315" w:rsidP="00B46D58">
            <w:pPr>
              <w:widowControl w:val="0"/>
              <w:ind w:right="-7"/>
              <w:jc w:val="center"/>
              <w:rPr>
                <w:rFonts w:ascii="GHEA Grapalat" w:hAnsi="GHEA Grapalat"/>
                <w:sz w:val="16"/>
                <w:szCs w:val="16"/>
              </w:rPr>
            </w:pPr>
            <w:r w:rsidRPr="00AC25BD">
              <w:rPr>
                <w:rFonts w:ascii="GHEA Grapalat" w:hAnsi="GHEA Grapalat"/>
                <w:sz w:val="16"/>
                <w:szCs w:val="16"/>
              </w:rPr>
              <w:t>декабрь</w:t>
            </w:r>
          </w:p>
        </w:tc>
        <w:tc>
          <w:tcPr>
            <w:tcW w:w="1352" w:type="dxa"/>
            <w:vAlign w:val="center"/>
          </w:tcPr>
          <w:p w:rsidR="00360315" w:rsidRPr="00AC25BD" w:rsidRDefault="00360315" w:rsidP="00B46D58">
            <w:pPr>
              <w:widowControl w:val="0"/>
              <w:ind w:right="-1"/>
              <w:jc w:val="center"/>
              <w:rPr>
                <w:rFonts w:ascii="GHEA Grapalat" w:hAnsi="GHEA Grapalat"/>
                <w:sz w:val="16"/>
                <w:szCs w:val="16"/>
              </w:rPr>
            </w:pPr>
            <w:r w:rsidRPr="00AC25BD">
              <w:rPr>
                <w:rFonts w:ascii="GHEA Grapalat" w:hAnsi="GHEA Grapalat"/>
                <w:sz w:val="16"/>
                <w:szCs w:val="16"/>
              </w:rPr>
              <w:t>Всего</w:t>
            </w:r>
          </w:p>
        </w:tc>
      </w:tr>
      <w:tr w:rsidR="007B501B" w:rsidRPr="00AC25BD" w:rsidTr="007B501B">
        <w:trPr>
          <w:trHeight w:val="404"/>
          <w:jc w:val="center"/>
        </w:trPr>
        <w:tc>
          <w:tcPr>
            <w:tcW w:w="1659" w:type="dxa"/>
            <w:vAlign w:val="center"/>
          </w:tcPr>
          <w:p w:rsidR="00360315" w:rsidRPr="00AC25BD" w:rsidRDefault="00360315" w:rsidP="00360315">
            <w:pPr>
              <w:jc w:val="center"/>
              <w:rPr>
                <w:rFonts w:ascii="GHEA Grapalat" w:hAnsi="GHEA Grapalat" w:cs="Arial"/>
                <w:sz w:val="18"/>
                <w:szCs w:val="18"/>
              </w:rPr>
            </w:pPr>
            <w:r w:rsidRPr="00AC25BD">
              <w:rPr>
                <w:rFonts w:ascii="GHEA Grapalat" w:hAnsi="GHEA Grapalat" w:cs="Arial"/>
                <w:sz w:val="18"/>
                <w:szCs w:val="18"/>
              </w:rPr>
              <w:t>1</w:t>
            </w:r>
          </w:p>
        </w:tc>
        <w:tc>
          <w:tcPr>
            <w:tcW w:w="1913" w:type="dxa"/>
            <w:vAlign w:val="center"/>
          </w:tcPr>
          <w:p w:rsidR="00360315" w:rsidRPr="00AC25BD" w:rsidRDefault="00360315" w:rsidP="00360315">
            <w:pPr>
              <w:jc w:val="center"/>
              <w:rPr>
                <w:rFonts w:ascii="GHEA Grapalat" w:hAnsi="GHEA Grapalat" w:cs="Arial"/>
                <w:sz w:val="18"/>
                <w:szCs w:val="18"/>
              </w:rPr>
            </w:pPr>
            <w:r w:rsidRPr="00AC25BD">
              <w:rPr>
                <w:rFonts w:ascii="GHEA Grapalat" w:hAnsi="GHEA Grapalat" w:cs="Arial"/>
                <w:sz w:val="18"/>
                <w:szCs w:val="18"/>
              </w:rPr>
              <w:t>22811150/1</w:t>
            </w:r>
          </w:p>
        </w:tc>
        <w:tc>
          <w:tcPr>
            <w:tcW w:w="1510" w:type="dxa"/>
            <w:vAlign w:val="center"/>
          </w:tcPr>
          <w:p w:rsidR="00360315" w:rsidRPr="00AC25BD" w:rsidRDefault="00360315" w:rsidP="00360315">
            <w:pPr>
              <w:jc w:val="center"/>
              <w:rPr>
                <w:rFonts w:ascii="GHEA Grapalat" w:hAnsi="GHEA Grapalat" w:cs="Arial"/>
                <w:sz w:val="18"/>
                <w:szCs w:val="18"/>
              </w:rPr>
            </w:pPr>
            <w:r w:rsidRPr="00AC25BD">
              <w:rPr>
                <w:rFonts w:ascii="GHEA Grapalat" w:hAnsi="GHEA Grapalat" w:cs="Arial"/>
                <w:bCs/>
                <w:sz w:val="18"/>
                <w:szCs w:val="18"/>
              </w:rPr>
              <w:t>Блокнот</w:t>
            </w:r>
          </w:p>
        </w:tc>
        <w:tc>
          <w:tcPr>
            <w:tcW w:w="940"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lang w:val="pt-BR"/>
              </w:rPr>
            </w:pPr>
            <w:r w:rsidRPr="00AC25BD">
              <w:rPr>
                <w:rFonts w:ascii="GHEA Grapalat" w:hAnsi="GHEA Grapalat"/>
                <w:sz w:val="20"/>
                <w:lang w:val="hy-AM"/>
              </w:rPr>
              <w:t>25</w:t>
            </w:r>
            <w:r w:rsidRPr="00AC25BD">
              <w:rPr>
                <w:rFonts w:ascii="GHEA Grapalat" w:hAnsi="GHEA Grapalat"/>
                <w:sz w:val="20"/>
                <w:lang w:val="pt-BR"/>
              </w:rPr>
              <w:t>%</w:t>
            </w:r>
          </w:p>
        </w:tc>
        <w:tc>
          <w:tcPr>
            <w:tcW w:w="80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25</w:t>
            </w:r>
            <w:r w:rsidRPr="00AC25BD">
              <w:rPr>
                <w:rFonts w:ascii="GHEA Grapalat" w:hAnsi="GHEA Grapalat"/>
                <w:sz w:val="20"/>
                <w:lang w:val="pt-BR"/>
              </w:rPr>
              <w:t>%</w:t>
            </w:r>
          </w:p>
        </w:tc>
        <w:tc>
          <w:tcPr>
            <w:tcW w:w="828"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50</w:t>
            </w:r>
            <w:r w:rsidRPr="00AC25BD">
              <w:rPr>
                <w:rFonts w:ascii="GHEA Grapalat" w:hAnsi="GHEA Grapalat"/>
                <w:sz w:val="20"/>
                <w:lang w:val="pt-BR"/>
              </w:rPr>
              <w:t>%</w:t>
            </w:r>
          </w:p>
        </w:tc>
        <w:tc>
          <w:tcPr>
            <w:tcW w:w="91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50</w:t>
            </w:r>
            <w:r w:rsidRPr="00AC25BD">
              <w:rPr>
                <w:rFonts w:ascii="GHEA Grapalat" w:hAnsi="GHEA Grapalat"/>
                <w:sz w:val="20"/>
                <w:lang w:val="pt-BR"/>
              </w:rPr>
              <w:t>%</w:t>
            </w:r>
          </w:p>
        </w:tc>
        <w:tc>
          <w:tcPr>
            <w:tcW w:w="830"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50</w:t>
            </w:r>
            <w:r w:rsidRPr="00AC25BD">
              <w:rPr>
                <w:rFonts w:ascii="GHEA Grapalat" w:hAnsi="GHEA Grapalat"/>
                <w:sz w:val="20"/>
                <w:lang w:val="pt-BR"/>
              </w:rPr>
              <w:t>%</w:t>
            </w:r>
          </w:p>
        </w:tc>
        <w:tc>
          <w:tcPr>
            <w:tcW w:w="829"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33"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5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30"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9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100</w:t>
            </w:r>
            <w:r w:rsidRPr="00AC25BD">
              <w:rPr>
                <w:rFonts w:ascii="GHEA Grapalat" w:hAnsi="GHEA Grapalat"/>
                <w:sz w:val="20"/>
                <w:lang w:val="pt-BR"/>
              </w:rPr>
              <w:t>%</w:t>
            </w:r>
          </w:p>
        </w:tc>
        <w:tc>
          <w:tcPr>
            <w:tcW w:w="834"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100</w:t>
            </w:r>
            <w:r w:rsidRPr="00AC25BD">
              <w:rPr>
                <w:rFonts w:ascii="GHEA Grapalat" w:hAnsi="GHEA Grapalat"/>
                <w:sz w:val="20"/>
                <w:lang w:val="pt-BR"/>
              </w:rPr>
              <w:t>%</w:t>
            </w:r>
          </w:p>
        </w:tc>
        <w:tc>
          <w:tcPr>
            <w:tcW w:w="1352"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b/>
                <w:lang w:val="pt-BR"/>
              </w:rPr>
            </w:pPr>
            <w:r w:rsidRPr="00AC25BD">
              <w:rPr>
                <w:rFonts w:ascii="GHEA Grapalat" w:hAnsi="GHEA Grapalat"/>
                <w:sz w:val="20"/>
                <w:lang w:val="hy-AM"/>
              </w:rPr>
              <w:t>100</w:t>
            </w:r>
            <w:r w:rsidRPr="00AC25BD">
              <w:rPr>
                <w:rFonts w:ascii="GHEA Grapalat" w:hAnsi="GHEA Grapalat"/>
                <w:sz w:val="20"/>
                <w:lang w:val="pt-BR"/>
              </w:rPr>
              <w:t xml:space="preserve"> %</w:t>
            </w:r>
          </w:p>
        </w:tc>
      </w:tr>
      <w:tr w:rsidR="007B501B" w:rsidRPr="00AC25BD" w:rsidTr="007B501B">
        <w:trPr>
          <w:trHeight w:val="404"/>
          <w:jc w:val="center"/>
        </w:trPr>
        <w:tc>
          <w:tcPr>
            <w:tcW w:w="1659" w:type="dxa"/>
            <w:vAlign w:val="center"/>
          </w:tcPr>
          <w:p w:rsidR="00360315" w:rsidRPr="00AC25BD" w:rsidRDefault="00360315" w:rsidP="00360315">
            <w:pPr>
              <w:jc w:val="center"/>
              <w:rPr>
                <w:rFonts w:ascii="GHEA Grapalat" w:hAnsi="GHEA Grapalat" w:cs="Arial"/>
                <w:sz w:val="18"/>
                <w:szCs w:val="18"/>
              </w:rPr>
            </w:pPr>
            <w:r w:rsidRPr="00AC25BD">
              <w:rPr>
                <w:rFonts w:ascii="GHEA Grapalat" w:hAnsi="GHEA Grapalat" w:cs="Arial"/>
                <w:sz w:val="18"/>
                <w:szCs w:val="18"/>
              </w:rPr>
              <w:t>2</w:t>
            </w:r>
          </w:p>
        </w:tc>
        <w:tc>
          <w:tcPr>
            <w:tcW w:w="1913" w:type="dxa"/>
            <w:vAlign w:val="center"/>
          </w:tcPr>
          <w:p w:rsidR="00360315" w:rsidRPr="00AC25BD" w:rsidRDefault="00360315" w:rsidP="00360315">
            <w:pPr>
              <w:jc w:val="center"/>
              <w:rPr>
                <w:rFonts w:ascii="GHEA Grapalat" w:hAnsi="GHEA Grapalat" w:cs="Arial"/>
                <w:sz w:val="18"/>
                <w:szCs w:val="18"/>
              </w:rPr>
            </w:pPr>
            <w:r w:rsidRPr="00AC25BD">
              <w:rPr>
                <w:rFonts w:ascii="GHEA Grapalat" w:hAnsi="GHEA Grapalat" w:cs="Arial"/>
                <w:sz w:val="18"/>
                <w:szCs w:val="18"/>
              </w:rPr>
              <w:t>22811180/1</w:t>
            </w:r>
          </w:p>
        </w:tc>
        <w:tc>
          <w:tcPr>
            <w:tcW w:w="1510" w:type="dxa"/>
            <w:vAlign w:val="center"/>
          </w:tcPr>
          <w:p w:rsidR="00360315" w:rsidRPr="00AC25BD" w:rsidRDefault="00360315" w:rsidP="00360315">
            <w:pPr>
              <w:jc w:val="center"/>
              <w:rPr>
                <w:rFonts w:ascii="GHEA Grapalat" w:hAnsi="GHEA Grapalat" w:cs="Arial"/>
                <w:sz w:val="18"/>
                <w:szCs w:val="18"/>
              </w:rPr>
            </w:pPr>
            <w:r w:rsidRPr="00AC25BD">
              <w:rPr>
                <w:rFonts w:ascii="GHEA Grapalat" w:hAnsi="GHEA Grapalat" w:cs="Arial"/>
                <w:sz w:val="18"/>
                <w:szCs w:val="18"/>
              </w:rPr>
              <w:t>дневник</w:t>
            </w:r>
          </w:p>
        </w:tc>
        <w:tc>
          <w:tcPr>
            <w:tcW w:w="940"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lang w:val="pt-BR"/>
              </w:rPr>
            </w:pPr>
            <w:r w:rsidRPr="00AC25BD">
              <w:rPr>
                <w:rFonts w:ascii="GHEA Grapalat" w:hAnsi="GHEA Grapalat"/>
                <w:sz w:val="20"/>
                <w:lang w:val="hy-AM"/>
              </w:rPr>
              <w:t>25</w:t>
            </w:r>
            <w:r w:rsidRPr="00AC25BD">
              <w:rPr>
                <w:rFonts w:ascii="GHEA Grapalat" w:hAnsi="GHEA Grapalat"/>
                <w:sz w:val="20"/>
                <w:lang w:val="pt-BR"/>
              </w:rPr>
              <w:t>%</w:t>
            </w:r>
          </w:p>
        </w:tc>
        <w:tc>
          <w:tcPr>
            <w:tcW w:w="80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25</w:t>
            </w:r>
            <w:r w:rsidRPr="00AC25BD">
              <w:rPr>
                <w:rFonts w:ascii="GHEA Grapalat" w:hAnsi="GHEA Grapalat"/>
                <w:sz w:val="20"/>
                <w:lang w:val="pt-BR"/>
              </w:rPr>
              <w:t>%</w:t>
            </w:r>
          </w:p>
        </w:tc>
        <w:tc>
          <w:tcPr>
            <w:tcW w:w="828"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50</w:t>
            </w:r>
            <w:r w:rsidRPr="00AC25BD">
              <w:rPr>
                <w:rFonts w:ascii="GHEA Grapalat" w:hAnsi="GHEA Grapalat"/>
                <w:sz w:val="20"/>
                <w:lang w:val="pt-BR"/>
              </w:rPr>
              <w:t>%</w:t>
            </w:r>
          </w:p>
        </w:tc>
        <w:tc>
          <w:tcPr>
            <w:tcW w:w="91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50</w:t>
            </w:r>
            <w:r w:rsidRPr="00AC25BD">
              <w:rPr>
                <w:rFonts w:ascii="GHEA Grapalat" w:hAnsi="GHEA Grapalat"/>
                <w:sz w:val="20"/>
                <w:lang w:val="pt-BR"/>
              </w:rPr>
              <w:t>%</w:t>
            </w:r>
          </w:p>
        </w:tc>
        <w:tc>
          <w:tcPr>
            <w:tcW w:w="830"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50</w:t>
            </w:r>
            <w:r w:rsidRPr="00AC25BD">
              <w:rPr>
                <w:rFonts w:ascii="GHEA Grapalat" w:hAnsi="GHEA Grapalat"/>
                <w:sz w:val="20"/>
                <w:lang w:val="pt-BR"/>
              </w:rPr>
              <w:t>%</w:t>
            </w:r>
          </w:p>
        </w:tc>
        <w:tc>
          <w:tcPr>
            <w:tcW w:w="829"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33"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5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30"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9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100</w:t>
            </w:r>
            <w:r w:rsidRPr="00AC25BD">
              <w:rPr>
                <w:rFonts w:ascii="GHEA Grapalat" w:hAnsi="GHEA Grapalat"/>
                <w:sz w:val="20"/>
                <w:lang w:val="pt-BR"/>
              </w:rPr>
              <w:t>%</w:t>
            </w:r>
          </w:p>
        </w:tc>
        <w:tc>
          <w:tcPr>
            <w:tcW w:w="834"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100</w:t>
            </w:r>
            <w:r w:rsidRPr="00AC25BD">
              <w:rPr>
                <w:rFonts w:ascii="GHEA Grapalat" w:hAnsi="GHEA Grapalat"/>
                <w:sz w:val="20"/>
                <w:lang w:val="pt-BR"/>
              </w:rPr>
              <w:t>%</w:t>
            </w:r>
          </w:p>
        </w:tc>
        <w:tc>
          <w:tcPr>
            <w:tcW w:w="1352"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b/>
                <w:lang w:val="pt-BR"/>
              </w:rPr>
            </w:pPr>
            <w:r w:rsidRPr="00AC25BD">
              <w:rPr>
                <w:rFonts w:ascii="GHEA Grapalat" w:hAnsi="GHEA Grapalat"/>
                <w:sz w:val="20"/>
                <w:lang w:val="hy-AM"/>
              </w:rPr>
              <w:t>100</w:t>
            </w:r>
            <w:r w:rsidRPr="00AC25BD">
              <w:rPr>
                <w:rFonts w:ascii="GHEA Grapalat" w:hAnsi="GHEA Grapalat"/>
                <w:sz w:val="20"/>
                <w:lang w:val="pt-BR"/>
              </w:rPr>
              <w:t xml:space="preserve"> %</w:t>
            </w:r>
          </w:p>
        </w:tc>
      </w:tr>
      <w:tr w:rsidR="007B501B" w:rsidRPr="00AC25BD" w:rsidTr="007B501B">
        <w:trPr>
          <w:trHeight w:val="404"/>
          <w:jc w:val="center"/>
        </w:trPr>
        <w:tc>
          <w:tcPr>
            <w:tcW w:w="1659" w:type="dxa"/>
            <w:vAlign w:val="center"/>
          </w:tcPr>
          <w:p w:rsidR="00360315" w:rsidRPr="00AC25BD" w:rsidRDefault="00360315" w:rsidP="00360315">
            <w:pPr>
              <w:jc w:val="center"/>
              <w:rPr>
                <w:rFonts w:ascii="GHEA Grapalat" w:hAnsi="GHEA Grapalat" w:cs="Arial"/>
                <w:sz w:val="18"/>
                <w:szCs w:val="18"/>
              </w:rPr>
            </w:pPr>
            <w:r w:rsidRPr="00AC25BD">
              <w:rPr>
                <w:rFonts w:ascii="GHEA Grapalat" w:hAnsi="GHEA Grapalat" w:cs="Arial"/>
                <w:sz w:val="18"/>
                <w:szCs w:val="18"/>
              </w:rPr>
              <w:t>3</w:t>
            </w:r>
          </w:p>
        </w:tc>
        <w:tc>
          <w:tcPr>
            <w:tcW w:w="1913" w:type="dxa"/>
            <w:vAlign w:val="center"/>
          </w:tcPr>
          <w:p w:rsidR="00360315" w:rsidRPr="00AC25BD" w:rsidRDefault="00360315" w:rsidP="00360315">
            <w:pPr>
              <w:jc w:val="center"/>
              <w:rPr>
                <w:rFonts w:ascii="GHEA Grapalat" w:hAnsi="GHEA Grapalat" w:cs="Arial"/>
                <w:sz w:val="18"/>
                <w:szCs w:val="18"/>
              </w:rPr>
            </w:pPr>
            <w:r w:rsidRPr="00AC25BD">
              <w:rPr>
                <w:rFonts w:ascii="GHEA Grapalat" w:hAnsi="GHEA Grapalat" w:cs="Arial"/>
                <w:sz w:val="18"/>
                <w:szCs w:val="18"/>
              </w:rPr>
              <w:t>22851500/1</w:t>
            </w:r>
          </w:p>
        </w:tc>
        <w:tc>
          <w:tcPr>
            <w:tcW w:w="1510" w:type="dxa"/>
            <w:vAlign w:val="center"/>
          </w:tcPr>
          <w:p w:rsidR="00360315" w:rsidRPr="00AC25BD" w:rsidRDefault="00360315" w:rsidP="00360315">
            <w:pPr>
              <w:jc w:val="center"/>
              <w:rPr>
                <w:rFonts w:ascii="GHEA Grapalat" w:hAnsi="GHEA Grapalat" w:cs="Arial"/>
                <w:sz w:val="18"/>
                <w:szCs w:val="18"/>
              </w:rPr>
            </w:pPr>
            <w:r w:rsidRPr="00AC25BD">
              <w:rPr>
                <w:rFonts w:ascii="GHEA Grapalat" w:hAnsi="GHEA Grapalat" w:cs="Arial"/>
                <w:sz w:val="18"/>
                <w:szCs w:val="18"/>
              </w:rPr>
              <w:t>кожаный чехол</w:t>
            </w:r>
          </w:p>
        </w:tc>
        <w:tc>
          <w:tcPr>
            <w:tcW w:w="940"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lang w:val="pt-BR"/>
              </w:rPr>
            </w:pPr>
            <w:r w:rsidRPr="00AC25BD">
              <w:rPr>
                <w:rFonts w:ascii="GHEA Grapalat" w:hAnsi="GHEA Grapalat"/>
                <w:sz w:val="20"/>
                <w:lang w:val="hy-AM"/>
              </w:rPr>
              <w:t>25</w:t>
            </w:r>
            <w:r w:rsidRPr="00AC25BD">
              <w:rPr>
                <w:rFonts w:ascii="GHEA Grapalat" w:hAnsi="GHEA Grapalat"/>
                <w:sz w:val="20"/>
                <w:lang w:val="pt-BR"/>
              </w:rPr>
              <w:t>%</w:t>
            </w:r>
          </w:p>
        </w:tc>
        <w:tc>
          <w:tcPr>
            <w:tcW w:w="80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25</w:t>
            </w:r>
            <w:r w:rsidRPr="00AC25BD">
              <w:rPr>
                <w:rFonts w:ascii="GHEA Grapalat" w:hAnsi="GHEA Grapalat"/>
                <w:sz w:val="20"/>
                <w:lang w:val="pt-BR"/>
              </w:rPr>
              <w:t>%</w:t>
            </w:r>
          </w:p>
        </w:tc>
        <w:tc>
          <w:tcPr>
            <w:tcW w:w="828"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50</w:t>
            </w:r>
            <w:r w:rsidRPr="00AC25BD">
              <w:rPr>
                <w:rFonts w:ascii="GHEA Grapalat" w:hAnsi="GHEA Grapalat"/>
                <w:sz w:val="20"/>
                <w:lang w:val="pt-BR"/>
              </w:rPr>
              <w:t>%</w:t>
            </w:r>
          </w:p>
        </w:tc>
        <w:tc>
          <w:tcPr>
            <w:tcW w:w="91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50</w:t>
            </w:r>
            <w:r w:rsidRPr="00AC25BD">
              <w:rPr>
                <w:rFonts w:ascii="GHEA Grapalat" w:hAnsi="GHEA Grapalat"/>
                <w:sz w:val="20"/>
                <w:lang w:val="pt-BR"/>
              </w:rPr>
              <w:t>%</w:t>
            </w:r>
          </w:p>
        </w:tc>
        <w:tc>
          <w:tcPr>
            <w:tcW w:w="830"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50</w:t>
            </w:r>
            <w:r w:rsidRPr="00AC25BD">
              <w:rPr>
                <w:rFonts w:ascii="GHEA Grapalat" w:hAnsi="GHEA Grapalat"/>
                <w:sz w:val="20"/>
                <w:lang w:val="pt-BR"/>
              </w:rPr>
              <w:t>%</w:t>
            </w:r>
          </w:p>
        </w:tc>
        <w:tc>
          <w:tcPr>
            <w:tcW w:w="829"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33"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5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30"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9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100</w:t>
            </w:r>
            <w:r w:rsidRPr="00AC25BD">
              <w:rPr>
                <w:rFonts w:ascii="GHEA Grapalat" w:hAnsi="GHEA Grapalat"/>
                <w:sz w:val="20"/>
                <w:lang w:val="pt-BR"/>
              </w:rPr>
              <w:t>%</w:t>
            </w:r>
          </w:p>
        </w:tc>
        <w:tc>
          <w:tcPr>
            <w:tcW w:w="834"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100</w:t>
            </w:r>
            <w:r w:rsidRPr="00AC25BD">
              <w:rPr>
                <w:rFonts w:ascii="GHEA Grapalat" w:hAnsi="GHEA Grapalat"/>
                <w:sz w:val="20"/>
                <w:lang w:val="pt-BR"/>
              </w:rPr>
              <w:t>%</w:t>
            </w:r>
          </w:p>
        </w:tc>
        <w:tc>
          <w:tcPr>
            <w:tcW w:w="1352"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b/>
                <w:lang w:val="pt-BR"/>
              </w:rPr>
            </w:pPr>
            <w:r w:rsidRPr="00AC25BD">
              <w:rPr>
                <w:rFonts w:ascii="GHEA Grapalat" w:hAnsi="GHEA Grapalat"/>
                <w:sz w:val="20"/>
                <w:lang w:val="hy-AM"/>
              </w:rPr>
              <w:t>100</w:t>
            </w:r>
            <w:r w:rsidRPr="00AC25BD">
              <w:rPr>
                <w:rFonts w:ascii="GHEA Grapalat" w:hAnsi="GHEA Grapalat"/>
                <w:sz w:val="20"/>
                <w:lang w:val="pt-BR"/>
              </w:rPr>
              <w:t xml:space="preserve"> %</w:t>
            </w:r>
          </w:p>
        </w:tc>
      </w:tr>
      <w:tr w:rsidR="007B501B" w:rsidRPr="00AC25BD" w:rsidTr="007B501B">
        <w:trPr>
          <w:trHeight w:val="404"/>
          <w:jc w:val="center"/>
        </w:trPr>
        <w:tc>
          <w:tcPr>
            <w:tcW w:w="1659" w:type="dxa"/>
            <w:vAlign w:val="center"/>
          </w:tcPr>
          <w:p w:rsidR="00360315" w:rsidRPr="00AC25BD" w:rsidRDefault="00360315" w:rsidP="00360315">
            <w:pPr>
              <w:jc w:val="center"/>
              <w:rPr>
                <w:rFonts w:ascii="GHEA Grapalat" w:hAnsi="GHEA Grapalat" w:cs="Arial"/>
                <w:sz w:val="18"/>
                <w:szCs w:val="18"/>
              </w:rPr>
            </w:pPr>
            <w:r w:rsidRPr="00AC25BD">
              <w:rPr>
                <w:rFonts w:ascii="GHEA Grapalat" w:hAnsi="GHEA Grapalat" w:cs="Arial"/>
                <w:sz w:val="18"/>
                <w:szCs w:val="18"/>
              </w:rPr>
              <w:t>4</w:t>
            </w:r>
          </w:p>
        </w:tc>
        <w:tc>
          <w:tcPr>
            <w:tcW w:w="1913" w:type="dxa"/>
            <w:vAlign w:val="center"/>
          </w:tcPr>
          <w:p w:rsidR="00360315" w:rsidRPr="00AC25BD" w:rsidRDefault="00360315" w:rsidP="00360315">
            <w:pPr>
              <w:jc w:val="center"/>
              <w:rPr>
                <w:rFonts w:ascii="GHEA Grapalat" w:hAnsi="GHEA Grapalat" w:cs="Arial"/>
                <w:sz w:val="18"/>
                <w:szCs w:val="18"/>
              </w:rPr>
            </w:pPr>
            <w:r w:rsidRPr="00AC25BD">
              <w:rPr>
                <w:rFonts w:ascii="GHEA Grapalat" w:hAnsi="GHEA Grapalat" w:cs="Arial"/>
                <w:sz w:val="18"/>
                <w:szCs w:val="18"/>
              </w:rPr>
              <w:t>30121500/1</w:t>
            </w:r>
          </w:p>
        </w:tc>
        <w:tc>
          <w:tcPr>
            <w:tcW w:w="1510" w:type="dxa"/>
            <w:vAlign w:val="bottom"/>
          </w:tcPr>
          <w:p w:rsidR="00360315" w:rsidRPr="00AC25BD" w:rsidRDefault="00360315" w:rsidP="00360315">
            <w:pPr>
              <w:jc w:val="center"/>
              <w:rPr>
                <w:rFonts w:ascii="GHEA Grapalat" w:hAnsi="GHEA Grapalat" w:cs="Arial"/>
                <w:sz w:val="18"/>
                <w:szCs w:val="18"/>
              </w:rPr>
            </w:pPr>
            <w:r w:rsidRPr="00AC25BD">
              <w:rPr>
                <w:rFonts w:ascii="GHEA Grapalat" w:hAnsi="GHEA Grapalat" w:cs="Arial"/>
                <w:sz w:val="18"/>
                <w:szCs w:val="18"/>
              </w:rPr>
              <w:t>Картриджи</w:t>
            </w:r>
          </w:p>
        </w:tc>
        <w:tc>
          <w:tcPr>
            <w:tcW w:w="940"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lang w:val="pt-BR"/>
              </w:rPr>
            </w:pPr>
            <w:r w:rsidRPr="00AC25BD">
              <w:rPr>
                <w:rFonts w:ascii="GHEA Grapalat" w:hAnsi="GHEA Grapalat"/>
                <w:sz w:val="20"/>
                <w:lang w:val="hy-AM"/>
              </w:rPr>
              <w:t>25</w:t>
            </w:r>
            <w:r w:rsidRPr="00AC25BD">
              <w:rPr>
                <w:rFonts w:ascii="GHEA Grapalat" w:hAnsi="GHEA Grapalat"/>
                <w:sz w:val="20"/>
                <w:lang w:val="pt-BR"/>
              </w:rPr>
              <w:t>%</w:t>
            </w:r>
          </w:p>
        </w:tc>
        <w:tc>
          <w:tcPr>
            <w:tcW w:w="80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25</w:t>
            </w:r>
            <w:r w:rsidRPr="00AC25BD">
              <w:rPr>
                <w:rFonts w:ascii="GHEA Grapalat" w:hAnsi="GHEA Grapalat"/>
                <w:sz w:val="20"/>
                <w:lang w:val="pt-BR"/>
              </w:rPr>
              <w:t>%</w:t>
            </w:r>
          </w:p>
        </w:tc>
        <w:tc>
          <w:tcPr>
            <w:tcW w:w="828"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50</w:t>
            </w:r>
            <w:r w:rsidRPr="00AC25BD">
              <w:rPr>
                <w:rFonts w:ascii="GHEA Grapalat" w:hAnsi="GHEA Grapalat"/>
                <w:sz w:val="20"/>
                <w:lang w:val="pt-BR"/>
              </w:rPr>
              <w:t>%</w:t>
            </w:r>
          </w:p>
        </w:tc>
        <w:tc>
          <w:tcPr>
            <w:tcW w:w="91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50</w:t>
            </w:r>
            <w:r w:rsidRPr="00AC25BD">
              <w:rPr>
                <w:rFonts w:ascii="GHEA Grapalat" w:hAnsi="GHEA Grapalat"/>
                <w:sz w:val="20"/>
                <w:lang w:val="pt-BR"/>
              </w:rPr>
              <w:t>%</w:t>
            </w:r>
          </w:p>
        </w:tc>
        <w:tc>
          <w:tcPr>
            <w:tcW w:w="830"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50</w:t>
            </w:r>
            <w:r w:rsidRPr="00AC25BD">
              <w:rPr>
                <w:rFonts w:ascii="GHEA Grapalat" w:hAnsi="GHEA Grapalat"/>
                <w:sz w:val="20"/>
                <w:lang w:val="pt-BR"/>
              </w:rPr>
              <w:t>%</w:t>
            </w:r>
          </w:p>
        </w:tc>
        <w:tc>
          <w:tcPr>
            <w:tcW w:w="829"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33"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5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30"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9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100</w:t>
            </w:r>
            <w:r w:rsidRPr="00AC25BD">
              <w:rPr>
                <w:rFonts w:ascii="GHEA Grapalat" w:hAnsi="GHEA Grapalat"/>
                <w:sz w:val="20"/>
                <w:lang w:val="pt-BR"/>
              </w:rPr>
              <w:t>%</w:t>
            </w:r>
          </w:p>
        </w:tc>
        <w:tc>
          <w:tcPr>
            <w:tcW w:w="834"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100</w:t>
            </w:r>
            <w:r w:rsidRPr="00AC25BD">
              <w:rPr>
                <w:rFonts w:ascii="GHEA Grapalat" w:hAnsi="GHEA Grapalat"/>
                <w:sz w:val="20"/>
                <w:lang w:val="pt-BR"/>
              </w:rPr>
              <w:t>%</w:t>
            </w:r>
          </w:p>
        </w:tc>
        <w:tc>
          <w:tcPr>
            <w:tcW w:w="1352"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b/>
                <w:lang w:val="pt-BR"/>
              </w:rPr>
            </w:pPr>
            <w:r w:rsidRPr="00AC25BD">
              <w:rPr>
                <w:rFonts w:ascii="GHEA Grapalat" w:hAnsi="GHEA Grapalat"/>
                <w:sz w:val="20"/>
                <w:lang w:val="hy-AM"/>
              </w:rPr>
              <w:t>100</w:t>
            </w:r>
            <w:r w:rsidRPr="00AC25BD">
              <w:rPr>
                <w:rFonts w:ascii="GHEA Grapalat" w:hAnsi="GHEA Grapalat"/>
                <w:sz w:val="20"/>
                <w:lang w:val="pt-BR"/>
              </w:rPr>
              <w:t xml:space="preserve"> %</w:t>
            </w:r>
          </w:p>
        </w:tc>
      </w:tr>
      <w:tr w:rsidR="007B501B" w:rsidRPr="00AC25BD" w:rsidTr="007B501B">
        <w:trPr>
          <w:trHeight w:val="404"/>
          <w:jc w:val="center"/>
        </w:trPr>
        <w:tc>
          <w:tcPr>
            <w:tcW w:w="1659" w:type="dxa"/>
            <w:vAlign w:val="center"/>
          </w:tcPr>
          <w:p w:rsidR="00360315" w:rsidRPr="00AC25BD" w:rsidRDefault="00360315" w:rsidP="00360315">
            <w:pPr>
              <w:jc w:val="center"/>
              <w:rPr>
                <w:rFonts w:ascii="GHEA Grapalat" w:hAnsi="GHEA Grapalat" w:cs="Arial"/>
                <w:sz w:val="18"/>
                <w:szCs w:val="18"/>
              </w:rPr>
            </w:pPr>
            <w:r w:rsidRPr="00AC25BD">
              <w:rPr>
                <w:rFonts w:ascii="GHEA Grapalat" w:hAnsi="GHEA Grapalat" w:cs="Arial"/>
                <w:sz w:val="18"/>
                <w:szCs w:val="18"/>
              </w:rPr>
              <w:lastRenderedPageBreak/>
              <w:t>5</w:t>
            </w:r>
          </w:p>
        </w:tc>
        <w:tc>
          <w:tcPr>
            <w:tcW w:w="1913" w:type="dxa"/>
            <w:vAlign w:val="center"/>
          </w:tcPr>
          <w:p w:rsidR="00360315" w:rsidRPr="00AC25BD" w:rsidRDefault="00360315" w:rsidP="00360315">
            <w:pPr>
              <w:jc w:val="center"/>
              <w:rPr>
                <w:rFonts w:ascii="GHEA Grapalat" w:hAnsi="GHEA Grapalat" w:cs="Arial"/>
                <w:sz w:val="18"/>
                <w:szCs w:val="18"/>
              </w:rPr>
            </w:pPr>
            <w:r w:rsidRPr="00AC25BD">
              <w:rPr>
                <w:rFonts w:ascii="GHEA Grapalat" w:hAnsi="GHEA Grapalat" w:cs="Arial"/>
                <w:sz w:val="18"/>
                <w:szCs w:val="18"/>
              </w:rPr>
              <w:t>30121500/2</w:t>
            </w:r>
          </w:p>
        </w:tc>
        <w:tc>
          <w:tcPr>
            <w:tcW w:w="1510" w:type="dxa"/>
          </w:tcPr>
          <w:p w:rsidR="00360315" w:rsidRPr="00AC25BD" w:rsidRDefault="00360315" w:rsidP="00360315">
            <w:pPr>
              <w:jc w:val="center"/>
              <w:rPr>
                <w:rFonts w:ascii="GHEA Grapalat" w:hAnsi="GHEA Grapalat" w:cs="Arial"/>
                <w:sz w:val="18"/>
                <w:szCs w:val="18"/>
              </w:rPr>
            </w:pPr>
            <w:r w:rsidRPr="00AC25BD">
              <w:rPr>
                <w:rFonts w:ascii="GHEA Grapalat" w:hAnsi="GHEA Grapalat" w:cs="Arial"/>
                <w:sz w:val="18"/>
                <w:szCs w:val="18"/>
              </w:rPr>
              <w:t>Картриджи</w:t>
            </w:r>
          </w:p>
        </w:tc>
        <w:tc>
          <w:tcPr>
            <w:tcW w:w="940"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lang w:val="pt-BR"/>
              </w:rPr>
            </w:pPr>
            <w:r w:rsidRPr="00AC25BD">
              <w:rPr>
                <w:rFonts w:ascii="GHEA Grapalat" w:hAnsi="GHEA Grapalat"/>
                <w:sz w:val="20"/>
                <w:lang w:val="hy-AM"/>
              </w:rPr>
              <w:t>25</w:t>
            </w:r>
            <w:r w:rsidRPr="00AC25BD">
              <w:rPr>
                <w:rFonts w:ascii="GHEA Grapalat" w:hAnsi="GHEA Grapalat"/>
                <w:sz w:val="20"/>
                <w:lang w:val="pt-BR"/>
              </w:rPr>
              <w:t>%</w:t>
            </w:r>
          </w:p>
        </w:tc>
        <w:tc>
          <w:tcPr>
            <w:tcW w:w="80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25</w:t>
            </w:r>
            <w:r w:rsidRPr="00AC25BD">
              <w:rPr>
                <w:rFonts w:ascii="GHEA Grapalat" w:hAnsi="GHEA Grapalat"/>
                <w:sz w:val="20"/>
                <w:lang w:val="pt-BR"/>
              </w:rPr>
              <w:t>%</w:t>
            </w:r>
          </w:p>
        </w:tc>
        <w:tc>
          <w:tcPr>
            <w:tcW w:w="828"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50</w:t>
            </w:r>
            <w:r w:rsidRPr="00AC25BD">
              <w:rPr>
                <w:rFonts w:ascii="GHEA Grapalat" w:hAnsi="GHEA Grapalat"/>
                <w:sz w:val="20"/>
                <w:lang w:val="pt-BR"/>
              </w:rPr>
              <w:t>%</w:t>
            </w:r>
          </w:p>
        </w:tc>
        <w:tc>
          <w:tcPr>
            <w:tcW w:w="91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50</w:t>
            </w:r>
            <w:r w:rsidRPr="00AC25BD">
              <w:rPr>
                <w:rFonts w:ascii="GHEA Grapalat" w:hAnsi="GHEA Grapalat"/>
                <w:sz w:val="20"/>
                <w:lang w:val="pt-BR"/>
              </w:rPr>
              <w:t>%</w:t>
            </w:r>
          </w:p>
        </w:tc>
        <w:tc>
          <w:tcPr>
            <w:tcW w:w="830"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50</w:t>
            </w:r>
            <w:r w:rsidRPr="00AC25BD">
              <w:rPr>
                <w:rFonts w:ascii="GHEA Grapalat" w:hAnsi="GHEA Grapalat"/>
                <w:sz w:val="20"/>
                <w:lang w:val="pt-BR"/>
              </w:rPr>
              <w:t>%</w:t>
            </w:r>
          </w:p>
        </w:tc>
        <w:tc>
          <w:tcPr>
            <w:tcW w:w="829"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33"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5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30"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9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100</w:t>
            </w:r>
            <w:r w:rsidRPr="00AC25BD">
              <w:rPr>
                <w:rFonts w:ascii="GHEA Grapalat" w:hAnsi="GHEA Grapalat"/>
                <w:sz w:val="20"/>
                <w:lang w:val="pt-BR"/>
              </w:rPr>
              <w:t>%</w:t>
            </w:r>
          </w:p>
        </w:tc>
        <w:tc>
          <w:tcPr>
            <w:tcW w:w="834"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100</w:t>
            </w:r>
            <w:r w:rsidRPr="00AC25BD">
              <w:rPr>
                <w:rFonts w:ascii="GHEA Grapalat" w:hAnsi="GHEA Grapalat"/>
                <w:sz w:val="20"/>
                <w:lang w:val="pt-BR"/>
              </w:rPr>
              <w:t>%</w:t>
            </w:r>
          </w:p>
        </w:tc>
        <w:tc>
          <w:tcPr>
            <w:tcW w:w="1352"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b/>
                <w:lang w:val="pt-BR"/>
              </w:rPr>
            </w:pPr>
            <w:r w:rsidRPr="00AC25BD">
              <w:rPr>
                <w:rFonts w:ascii="GHEA Grapalat" w:hAnsi="GHEA Grapalat"/>
                <w:sz w:val="20"/>
                <w:lang w:val="hy-AM"/>
              </w:rPr>
              <w:t>100</w:t>
            </w:r>
            <w:r w:rsidRPr="00AC25BD">
              <w:rPr>
                <w:rFonts w:ascii="GHEA Grapalat" w:hAnsi="GHEA Grapalat"/>
                <w:sz w:val="20"/>
                <w:lang w:val="pt-BR"/>
              </w:rPr>
              <w:t xml:space="preserve"> %</w:t>
            </w:r>
          </w:p>
        </w:tc>
      </w:tr>
      <w:tr w:rsidR="007B501B" w:rsidRPr="00AC25BD" w:rsidTr="007B501B">
        <w:trPr>
          <w:trHeight w:val="404"/>
          <w:jc w:val="center"/>
        </w:trPr>
        <w:tc>
          <w:tcPr>
            <w:tcW w:w="1659" w:type="dxa"/>
            <w:vAlign w:val="center"/>
          </w:tcPr>
          <w:p w:rsidR="00360315" w:rsidRPr="00AC25BD" w:rsidRDefault="00360315" w:rsidP="00360315">
            <w:pPr>
              <w:jc w:val="center"/>
              <w:rPr>
                <w:rFonts w:ascii="GHEA Grapalat" w:hAnsi="GHEA Grapalat" w:cs="Arial"/>
                <w:sz w:val="18"/>
                <w:szCs w:val="18"/>
              </w:rPr>
            </w:pPr>
            <w:r w:rsidRPr="00AC25BD">
              <w:rPr>
                <w:rFonts w:ascii="GHEA Grapalat" w:hAnsi="GHEA Grapalat" w:cs="Arial"/>
                <w:sz w:val="18"/>
                <w:szCs w:val="18"/>
              </w:rPr>
              <w:t>6</w:t>
            </w:r>
          </w:p>
        </w:tc>
        <w:tc>
          <w:tcPr>
            <w:tcW w:w="1913" w:type="dxa"/>
            <w:vAlign w:val="center"/>
          </w:tcPr>
          <w:p w:rsidR="00360315" w:rsidRPr="00AC25BD" w:rsidRDefault="00360315" w:rsidP="00360315">
            <w:pPr>
              <w:jc w:val="center"/>
              <w:rPr>
                <w:rFonts w:ascii="GHEA Grapalat" w:hAnsi="GHEA Grapalat" w:cs="Arial"/>
                <w:sz w:val="18"/>
                <w:szCs w:val="18"/>
              </w:rPr>
            </w:pPr>
            <w:r w:rsidRPr="00AC25BD">
              <w:rPr>
                <w:rFonts w:ascii="GHEA Grapalat" w:hAnsi="GHEA Grapalat" w:cs="Arial"/>
                <w:sz w:val="18"/>
                <w:szCs w:val="18"/>
              </w:rPr>
              <w:t>30121500/3</w:t>
            </w:r>
          </w:p>
        </w:tc>
        <w:tc>
          <w:tcPr>
            <w:tcW w:w="1510" w:type="dxa"/>
          </w:tcPr>
          <w:p w:rsidR="00360315" w:rsidRPr="00AC25BD" w:rsidRDefault="00360315" w:rsidP="00360315">
            <w:pPr>
              <w:jc w:val="center"/>
              <w:rPr>
                <w:rFonts w:ascii="GHEA Grapalat" w:hAnsi="GHEA Grapalat" w:cs="Arial"/>
                <w:sz w:val="18"/>
                <w:szCs w:val="18"/>
              </w:rPr>
            </w:pPr>
            <w:r w:rsidRPr="00AC25BD">
              <w:rPr>
                <w:rFonts w:ascii="GHEA Grapalat" w:hAnsi="GHEA Grapalat" w:cs="Arial"/>
                <w:sz w:val="18"/>
                <w:szCs w:val="18"/>
              </w:rPr>
              <w:t>Картриджи</w:t>
            </w:r>
          </w:p>
        </w:tc>
        <w:tc>
          <w:tcPr>
            <w:tcW w:w="940"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lang w:val="pt-BR"/>
              </w:rPr>
            </w:pPr>
            <w:r w:rsidRPr="00AC25BD">
              <w:rPr>
                <w:rFonts w:ascii="GHEA Grapalat" w:hAnsi="GHEA Grapalat"/>
                <w:sz w:val="20"/>
                <w:lang w:val="hy-AM"/>
              </w:rPr>
              <w:t>25</w:t>
            </w:r>
            <w:r w:rsidRPr="00AC25BD">
              <w:rPr>
                <w:rFonts w:ascii="GHEA Grapalat" w:hAnsi="GHEA Grapalat"/>
                <w:sz w:val="20"/>
                <w:lang w:val="pt-BR"/>
              </w:rPr>
              <w:t>%</w:t>
            </w:r>
          </w:p>
        </w:tc>
        <w:tc>
          <w:tcPr>
            <w:tcW w:w="80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25</w:t>
            </w:r>
            <w:r w:rsidRPr="00AC25BD">
              <w:rPr>
                <w:rFonts w:ascii="GHEA Grapalat" w:hAnsi="GHEA Grapalat"/>
                <w:sz w:val="20"/>
                <w:lang w:val="pt-BR"/>
              </w:rPr>
              <w:t>%</w:t>
            </w:r>
          </w:p>
        </w:tc>
        <w:tc>
          <w:tcPr>
            <w:tcW w:w="828"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50</w:t>
            </w:r>
            <w:r w:rsidRPr="00AC25BD">
              <w:rPr>
                <w:rFonts w:ascii="GHEA Grapalat" w:hAnsi="GHEA Grapalat"/>
                <w:sz w:val="20"/>
                <w:lang w:val="pt-BR"/>
              </w:rPr>
              <w:t>%</w:t>
            </w:r>
          </w:p>
        </w:tc>
        <w:tc>
          <w:tcPr>
            <w:tcW w:w="91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50</w:t>
            </w:r>
            <w:r w:rsidRPr="00AC25BD">
              <w:rPr>
                <w:rFonts w:ascii="GHEA Grapalat" w:hAnsi="GHEA Grapalat"/>
                <w:sz w:val="20"/>
                <w:lang w:val="pt-BR"/>
              </w:rPr>
              <w:t>%</w:t>
            </w:r>
          </w:p>
        </w:tc>
        <w:tc>
          <w:tcPr>
            <w:tcW w:w="830"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50</w:t>
            </w:r>
            <w:r w:rsidRPr="00AC25BD">
              <w:rPr>
                <w:rFonts w:ascii="GHEA Grapalat" w:hAnsi="GHEA Grapalat"/>
                <w:sz w:val="20"/>
                <w:lang w:val="pt-BR"/>
              </w:rPr>
              <w:t>%</w:t>
            </w:r>
          </w:p>
        </w:tc>
        <w:tc>
          <w:tcPr>
            <w:tcW w:w="829"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33"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5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30"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9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100</w:t>
            </w:r>
            <w:r w:rsidRPr="00AC25BD">
              <w:rPr>
                <w:rFonts w:ascii="GHEA Grapalat" w:hAnsi="GHEA Grapalat"/>
                <w:sz w:val="20"/>
                <w:lang w:val="pt-BR"/>
              </w:rPr>
              <w:t>%</w:t>
            </w:r>
          </w:p>
        </w:tc>
        <w:tc>
          <w:tcPr>
            <w:tcW w:w="834"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100</w:t>
            </w:r>
            <w:r w:rsidRPr="00AC25BD">
              <w:rPr>
                <w:rFonts w:ascii="GHEA Grapalat" w:hAnsi="GHEA Grapalat"/>
                <w:sz w:val="20"/>
                <w:lang w:val="pt-BR"/>
              </w:rPr>
              <w:t>%</w:t>
            </w:r>
          </w:p>
        </w:tc>
        <w:tc>
          <w:tcPr>
            <w:tcW w:w="1352"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b/>
                <w:lang w:val="pt-BR"/>
              </w:rPr>
            </w:pPr>
            <w:r w:rsidRPr="00AC25BD">
              <w:rPr>
                <w:rFonts w:ascii="GHEA Grapalat" w:hAnsi="GHEA Grapalat"/>
                <w:sz w:val="20"/>
                <w:lang w:val="hy-AM"/>
              </w:rPr>
              <w:t>100</w:t>
            </w:r>
            <w:r w:rsidRPr="00AC25BD">
              <w:rPr>
                <w:rFonts w:ascii="GHEA Grapalat" w:hAnsi="GHEA Grapalat"/>
                <w:sz w:val="20"/>
                <w:lang w:val="pt-BR"/>
              </w:rPr>
              <w:t xml:space="preserve"> %</w:t>
            </w:r>
          </w:p>
        </w:tc>
      </w:tr>
      <w:tr w:rsidR="007B501B" w:rsidRPr="00AC25BD" w:rsidTr="007B501B">
        <w:trPr>
          <w:trHeight w:val="404"/>
          <w:jc w:val="center"/>
        </w:trPr>
        <w:tc>
          <w:tcPr>
            <w:tcW w:w="1659" w:type="dxa"/>
            <w:vAlign w:val="center"/>
          </w:tcPr>
          <w:p w:rsidR="00360315" w:rsidRPr="00AC25BD" w:rsidRDefault="00360315" w:rsidP="00360315">
            <w:pPr>
              <w:jc w:val="center"/>
              <w:rPr>
                <w:rFonts w:ascii="GHEA Grapalat" w:hAnsi="GHEA Grapalat" w:cs="Arial"/>
                <w:sz w:val="18"/>
                <w:szCs w:val="18"/>
              </w:rPr>
            </w:pPr>
            <w:r w:rsidRPr="00AC25BD">
              <w:rPr>
                <w:rFonts w:ascii="GHEA Grapalat" w:hAnsi="GHEA Grapalat" w:cs="Arial"/>
                <w:sz w:val="18"/>
                <w:szCs w:val="18"/>
              </w:rPr>
              <w:t>7</w:t>
            </w:r>
          </w:p>
        </w:tc>
        <w:tc>
          <w:tcPr>
            <w:tcW w:w="1913" w:type="dxa"/>
            <w:vAlign w:val="center"/>
          </w:tcPr>
          <w:p w:rsidR="00360315" w:rsidRPr="00AC25BD" w:rsidRDefault="00360315" w:rsidP="00360315">
            <w:pPr>
              <w:jc w:val="center"/>
              <w:rPr>
                <w:rFonts w:ascii="GHEA Grapalat" w:hAnsi="GHEA Grapalat" w:cs="Arial"/>
                <w:sz w:val="18"/>
                <w:szCs w:val="18"/>
              </w:rPr>
            </w:pPr>
            <w:r w:rsidRPr="00AC25BD">
              <w:rPr>
                <w:rFonts w:ascii="GHEA Grapalat" w:hAnsi="GHEA Grapalat" w:cs="Arial"/>
                <w:sz w:val="18"/>
                <w:szCs w:val="18"/>
              </w:rPr>
              <w:t>30121500/4</w:t>
            </w:r>
          </w:p>
        </w:tc>
        <w:tc>
          <w:tcPr>
            <w:tcW w:w="1510" w:type="dxa"/>
          </w:tcPr>
          <w:p w:rsidR="00360315" w:rsidRPr="00AC25BD" w:rsidRDefault="00360315" w:rsidP="00360315">
            <w:pPr>
              <w:jc w:val="center"/>
              <w:rPr>
                <w:rFonts w:ascii="GHEA Grapalat" w:hAnsi="GHEA Grapalat" w:cs="Arial"/>
                <w:sz w:val="18"/>
                <w:szCs w:val="18"/>
              </w:rPr>
            </w:pPr>
            <w:r w:rsidRPr="00AC25BD">
              <w:rPr>
                <w:rFonts w:ascii="GHEA Grapalat" w:hAnsi="GHEA Grapalat" w:cs="Arial"/>
                <w:sz w:val="18"/>
                <w:szCs w:val="18"/>
              </w:rPr>
              <w:t>Картриджи</w:t>
            </w:r>
          </w:p>
        </w:tc>
        <w:tc>
          <w:tcPr>
            <w:tcW w:w="940"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lang w:val="pt-BR"/>
              </w:rPr>
            </w:pPr>
            <w:r w:rsidRPr="00AC25BD">
              <w:rPr>
                <w:rFonts w:ascii="GHEA Grapalat" w:hAnsi="GHEA Grapalat"/>
                <w:sz w:val="20"/>
                <w:lang w:val="hy-AM"/>
              </w:rPr>
              <w:t>25</w:t>
            </w:r>
            <w:r w:rsidRPr="00AC25BD">
              <w:rPr>
                <w:rFonts w:ascii="GHEA Grapalat" w:hAnsi="GHEA Grapalat"/>
                <w:sz w:val="20"/>
                <w:lang w:val="pt-BR"/>
              </w:rPr>
              <w:t>%</w:t>
            </w:r>
          </w:p>
        </w:tc>
        <w:tc>
          <w:tcPr>
            <w:tcW w:w="80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25</w:t>
            </w:r>
            <w:r w:rsidRPr="00AC25BD">
              <w:rPr>
                <w:rFonts w:ascii="GHEA Grapalat" w:hAnsi="GHEA Grapalat"/>
                <w:sz w:val="20"/>
                <w:lang w:val="pt-BR"/>
              </w:rPr>
              <w:t>%</w:t>
            </w:r>
          </w:p>
        </w:tc>
        <w:tc>
          <w:tcPr>
            <w:tcW w:w="828"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50</w:t>
            </w:r>
            <w:r w:rsidRPr="00AC25BD">
              <w:rPr>
                <w:rFonts w:ascii="GHEA Grapalat" w:hAnsi="GHEA Grapalat"/>
                <w:sz w:val="20"/>
                <w:lang w:val="pt-BR"/>
              </w:rPr>
              <w:t>%</w:t>
            </w:r>
          </w:p>
        </w:tc>
        <w:tc>
          <w:tcPr>
            <w:tcW w:w="91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50</w:t>
            </w:r>
            <w:r w:rsidRPr="00AC25BD">
              <w:rPr>
                <w:rFonts w:ascii="GHEA Grapalat" w:hAnsi="GHEA Grapalat"/>
                <w:sz w:val="20"/>
                <w:lang w:val="pt-BR"/>
              </w:rPr>
              <w:t>%</w:t>
            </w:r>
          </w:p>
        </w:tc>
        <w:tc>
          <w:tcPr>
            <w:tcW w:w="830"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50</w:t>
            </w:r>
            <w:r w:rsidRPr="00AC25BD">
              <w:rPr>
                <w:rFonts w:ascii="GHEA Grapalat" w:hAnsi="GHEA Grapalat"/>
                <w:sz w:val="20"/>
                <w:lang w:val="pt-BR"/>
              </w:rPr>
              <w:t>%</w:t>
            </w:r>
          </w:p>
        </w:tc>
        <w:tc>
          <w:tcPr>
            <w:tcW w:w="829"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33"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5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30"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9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100</w:t>
            </w:r>
            <w:r w:rsidRPr="00AC25BD">
              <w:rPr>
                <w:rFonts w:ascii="GHEA Grapalat" w:hAnsi="GHEA Grapalat"/>
                <w:sz w:val="20"/>
                <w:lang w:val="pt-BR"/>
              </w:rPr>
              <w:t>%</w:t>
            </w:r>
          </w:p>
        </w:tc>
        <w:tc>
          <w:tcPr>
            <w:tcW w:w="834"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100</w:t>
            </w:r>
            <w:r w:rsidRPr="00AC25BD">
              <w:rPr>
                <w:rFonts w:ascii="GHEA Grapalat" w:hAnsi="GHEA Grapalat"/>
                <w:sz w:val="20"/>
                <w:lang w:val="pt-BR"/>
              </w:rPr>
              <w:t>%</w:t>
            </w:r>
          </w:p>
        </w:tc>
        <w:tc>
          <w:tcPr>
            <w:tcW w:w="1352"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b/>
                <w:lang w:val="pt-BR"/>
              </w:rPr>
            </w:pPr>
            <w:r w:rsidRPr="00AC25BD">
              <w:rPr>
                <w:rFonts w:ascii="GHEA Grapalat" w:hAnsi="GHEA Grapalat"/>
                <w:sz w:val="20"/>
                <w:lang w:val="hy-AM"/>
              </w:rPr>
              <w:t>100</w:t>
            </w:r>
            <w:r w:rsidRPr="00AC25BD">
              <w:rPr>
                <w:rFonts w:ascii="GHEA Grapalat" w:hAnsi="GHEA Grapalat"/>
                <w:sz w:val="20"/>
                <w:lang w:val="pt-BR"/>
              </w:rPr>
              <w:t xml:space="preserve"> %</w:t>
            </w:r>
          </w:p>
        </w:tc>
      </w:tr>
      <w:tr w:rsidR="007B501B" w:rsidRPr="00AC25BD" w:rsidTr="007B501B">
        <w:trPr>
          <w:trHeight w:val="404"/>
          <w:jc w:val="center"/>
        </w:trPr>
        <w:tc>
          <w:tcPr>
            <w:tcW w:w="1659" w:type="dxa"/>
            <w:vAlign w:val="center"/>
          </w:tcPr>
          <w:p w:rsidR="00360315" w:rsidRPr="00AC25BD" w:rsidRDefault="00360315" w:rsidP="00360315">
            <w:pPr>
              <w:jc w:val="center"/>
              <w:rPr>
                <w:rFonts w:ascii="GHEA Grapalat" w:hAnsi="GHEA Grapalat" w:cs="Arial"/>
                <w:sz w:val="18"/>
                <w:szCs w:val="18"/>
              </w:rPr>
            </w:pPr>
            <w:r w:rsidRPr="00AC25BD">
              <w:rPr>
                <w:rFonts w:ascii="GHEA Grapalat" w:hAnsi="GHEA Grapalat" w:cs="Arial"/>
                <w:sz w:val="18"/>
                <w:szCs w:val="18"/>
              </w:rPr>
              <w:t>8</w:t>
            </w:r>
          </w:p>
        </w:tc>
        <w:tc>
          <w:tcPr>
            <w:tcW w:w="1913" w:type="dxa"/>
            <w:vAlign w:val="center"/>
          </w:tcPr>
          <w:p w:rsidR="00360315" w:rsidRPr="00AC25BD" w:rsidRDefault="00360315" w:rsidP="00360315">
            <w:pPr>
              <w:jc w:val="center"/>
              <w:rPr>
                <w:rFonts w:ascii="GHEA Grapalat" w:hAnsi="GHEA Grapalat" w:cs="Arial"/>
                <w:sz w:val="18"/>
                <w:szCs w:val="18"/>
              </w:rPr>
            </w:pPr>
            <w:r w:rsidRPr="00AC25BD">
              <w:rPr>
                <w:rFonts w:ascii="GHEA Grapalat" w:hAnsi="GHEA Grapalat" w:cs="Arial"/>
                <w:sz w:val="18"/>
                <w:szCs w:val="18"/>
              </w:rPr>
              <w:t>30121500/5</w:t>
            </w:r>
          </w:p>
        </w:tc>
        <w:tc>
          <w:tcPr>
            <w:tcW w:w="1510" w:type="dxa"/>
          </w:tcPr>
          <w:p w:rsidR="00360315" w:rsidRPr="00AC25BD" w:rsidRDefault="00360315" w:rsidP="00360315">
            <w:pPr>
              <w:jc w:val="center"/>
              <w:rPr>
                <w:rFonts w:ascii="GHEA Grapalat" w:hAnsi="GHEA Grapalat" w:cs="Arial"/>
                <w:sz w:val="18"/>
                <w:szCs w:val="18"/>
              </w:rPr>
            </w:pPr>
            <w:r w:rsidRPr="00AC25BD">
              <w:rPr>
                <w:rFonts w:ascii="GHEA Grapalat" w:hAnsi="GHEA Grapalat" w:cs="Arial"/>
                <w:sz w:val="18"/>
                <w:szCs w:val="18"/>
              </w:rPr>
              <w:t>Картриджи</w:t>
            </w:r>
          </w:p>
        </w:tc>
        <w:tc>
          <w:tcPr>
            <w:tcW w:w="940"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lang w:val="pt-BR"/>
              </w:rPr>
            </w:pPr>
            <w:r w:rsidRPr="00AC25BD">
              <w:rPr>
                <w:rFonts w:ascii="GHEA Grapalat" w:hAnsi="GHEA Grapalat"/>
                <w:sz w:val="20"/>
                <w:lang w:val="hy-AM"/>
              </w:rPr>
              <w:t>25</w:t>
            </w:r>
            <w:r w:rsidRPr="00AC25BD">
              <w:rPr>
                <w:rFonts w:ascii="GHEA Grapalat" w:hAnsi="GHEA Grapalat"/>
                <w:sz w:val="20"/>
                <w:lang w:val="pt-BR"/>
              </w:rPr>
              <w:t>%</w:t>
            </w:r>
          </w:p>
        </w:tc>
        <w:tc>
          <w:tcPr>
            <w:tcW w:w="80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25</w:t>
            </w:r>
            <w:r w:rsidRPr="00AC25BD">
              <w:rPr>
                <w:rFonts w:ascii="GHEA Grapalat" w:hAnsi="GHEA Grapalat"/>
                <w:sz w:val="20"/>
                <w:lang w:val="pt-BR"/>
              </w:rPr>
              <w:t>%</w:t>
            </w:r>
          </w:p>
        </w:tc>
        <w:tc>
          <w:tcPr>
            <w:tcW w:w="828"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50</w:t>
            </w:r>
            <w:r w:rsidRPr="00AC25BD">
              <w:rPr>
                <w:rFonts w:ascii="GHEA Grapalat" w:hAnsi="GHEA Grapalat"/>
                <w:sz w:val="20"/>
                <w:lang w:val="pt-BR"/>
              </w:rPr>
              <w:t>%</w:t>
            </w:r>
          </w:p>
        </w:tc>
        <w:tc>
          <w:tcPr>
            <w:tcW w:w="91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50</w:t>
            </w:r>
            <w:r w:rsidRPr="00AC25BD">
              <w:rPr>
                <w:rFonts w:ascii="GHEA Grapalat" w:hAnsi="GHEA Grapalat"/>
                <w:sz w:val="20"/>
                <w:lang w:val="pt-BR"/>
              </w:rPr>
              <w:t>%</w:t>
            </w:r>
          </w:p>
        </w:tc>
        <w:tc>
          <w:tcPr>
            <w:tcW w:w="830"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50</w:t>
            </w:r>
            <w:r w:rsidRPr="00AC25BD">
              <w:rPr>
                <w:rFonts w:ascii="GHEA Grapalat" w:hAnsi="GHEA Grapalat"/>
                <w:sz w:val="20"/>
                <w:lang w:val="pt-BR"/>
              </w:rPr>
              <w:t>%</w:t>
            </w:r>
          </w:p>
        </w:tc>
        <w:tc>
          <w:tcPr>
            <w:tcW w:w="829"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33"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5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30"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9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100</w:t>
            </w:r>
            <w:r w:rsidRPr="00AC25BD">
              <w:rPr>
                <w:rFonts w:ascii="GHEA Grapalat" w:hAnsi="GHEA Grapalat"/>
                <w:sz w:val="20"/>
                <w:lang w:val="pt-BR"/>
              </w:rPr>
              <w:t>%</w:t>
            </w:r>
          </w:p>
        </w:tc>
        <w:tc>
          <w:tcPr>
            <w:tcW w:w="834"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100</w:t>
            </w:r>
            <w:r w:rsidRPr="00AC25BD">
              <w:rPr>
                <w:rFonts w:ascii="GHEA Grapalat" w:hAnsi="GHEA Grapalat"/>
                <w:sz w:val="20"/>
                <w:lang w:val="pt-BR"/>
              </w:rPr>
              <w:t>%</w:t>
            </w:r>
          </w:p>
        </w:tc>
        <w:tc>
          <w:tcPr>
            <w:tcW w:w="1352"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b/>
                <w:lang w:val="pt-BR"/>
              </w:rPr>
            </w:pPr>
            <w:r w:rsidRPr="00AC25BD">
              <w:rPr>
                <w:rFonts w:ascii="GHEA Grapalat" w:hAnsi="GHEA Grapalat"/>
                <w:sz w:val="20"/>
                <w:lang w:val="hy-AM"/>
              </w:rPr>
              <w:t>100</w:t>
            </w:r>
            <w:r w:rsidRPr="00AC25BD">
              <w:rPr>
                <w:rFonts w:ascii="GHEA Grapalat" w:hAnsi="GHEA Grapalat"/>
                <w:sz w:val="20"/>
                <w:lang w:val="pt-BR"/>
              </w:rPr>
              <w:t xml:space="preserve"> %</w:t>
            </w:r>
          </w:p>
        </w:tc>
      </w:tr>
      <w:tr w:rsidR="007B501B" w:rsidRPr="00AC25BD" w:rsidTr="007B501B">
        <w:trPr>
          <w:trHeight w:val="404"/>
          <w:jc w:val="center"/>
        </w:trPr>
        <w:tc>
          <w:tcPr>
            <w:tcW w:w="1659" w:type="dxa"/>
            <w:vAlign w:val="center"/>
          </w:tcPr>
          <w:p w:rsidR="00360315" w:rsidRPr="00AC25BD" w:rsidRDefault="00360315" w:rsidP="00360315">
            <w:pPr>
              <w:jc w:val="center"/>
              <w:rPr>
                <w:rFonts w:ascii="GHEA Grapalat" w:hAnsi="GHEA Grapalat" w:cs="Arial"/>
                <w:sz w:val="18"/>
                <w:szCs w:val="18"/>
              </w:rPr>
            </w:pPr>
            <w:r w:rsidRPr="00AC25BD">
              <w:rPr>
                <w:rFonts w:ascii="GHEA Grapalat" w:hAnsi="GHEA Grapalat" w:cs="Arial"/>
                <w:sz w:val="18"/>
                <w:szCs w:val="18"/>
              </w:rPr>
              <w:t>9</w:t>
            </w:r>
          </w:p>
        </w:tc>
        <w:tc>
          <w:tcPr>
            <w:tcW w:w="1913" w:type="dxa"/>
            <w:vAlign w:val="center"/>
          </w:tcPr>
          <w:p w:rsidR="00360315" w:rsidRPr="00AC25BD" w:rsidRDefault="00360315" w:rsidP="00360315">
            <w:pPr>
              <w:jc w:val="center"/>
              <w:rPr>
                <w:rFonts w:ascii="GHEA Grapalat" w:hAnsi="GHEA Grapalat" w:cs="Arial"/>
                <w:sz w:val="18"/>
                <w:szCs w:val="18"/>
              </w:rPr>
            </w:pPr>
            <w:r w:rsidRPr="00AC25BD">
              <w:rPr>
                <w:rFonts w:ascii="GHEA Grapalat" w:hAnsi="GHEA Grapalat" w:cs="Arial"/>
                <w:sz w:val="18"/>
                <w:szCs w:val="18"/>
              </w:rPr>
              <w:t>30141200/1</w:t>
            </w:r>
          </w:p>
        </w:tc>
        <w:tc>
          <w:tcPr>
            <w:tcW w:w="1510" w:type="dxa"/>
            <w:vAlign w:val="center"/>
          </w:tcPr>
          <w:p w:rsidR="00360315" w:rsidRPr="00AC25BD" w:rsidRDefault="00360315" w:rsidP="00360315">
            <w:pPr>
              <w:jc w:val="center"/>
              <w:rPr>
                <w:rFonts w:ascii="GHEA Grapalat" w:hAnsi="GHEA Grapalat" w:cs="Arial"/>
                <w:sz w:val="18"/>
                <w:szCs w:val="18"/>
              </w:rPr>
            </w:pPr>
            <w:r w:rsidRPr="00AC25BD">
              <w:rPr>
                <w:rFonts w:ascii="GHEA Grapalat" w:hAnsi="GHEA Grapalat" w:cs="Arial"/>
                <w:sz w:val="18"/>
                <w:szCs w:val="18"/>
              </w:rPr>
              <w:t>офисный (настольный) калькулятор</w:t>
            </w:r>
          </w:p>
        </w:tc>
        <w:tc>
          <w:tcPr>
            <w:tcW w:w="940"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lang w:val="pt-BR"/>
              </w:rPr>
            </w:pPr>
            <w:r w:rsidRPr="00AC25BD">
              <w:rPr>
                <w:rFonts w:ascii="GHEA Grapalat" w:hAnsi="GHEA Grapalat"/>
                <w:sz w:val="20"/>
                <w:lang w:val="hy-AM"/>
              </w:rPr>
              <w:t>25</w:t>
            </w:r>
            <w:r w:rsidRPr="00AC25BD">
              <w:rPr>
                <w:rFonts w:ascii="GHEA Grapalat" w:hAnsi="GHEA Grapalat"/>
                <w:sz w:val="20"/>
                <w:lang w:val="pt-BR"/>
              </w:rPr>
              <w:t>%</w:t>
            </w:r>
          </w:p>
        </w:tc>
        <w:tc>
          <w:tcPr>
            <w:tcW w:w="80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25</w:t>
            </w:r>
            <w:r w:rsidRPr="00AC25BD">
              <w:rPr>
                <w:rFonts w:ascii="GHEA Grapalat" w:hAnsi="GHEA Grapalat"/>
                <w:sz w:val="20"/>
                <w:lang w:val="pt-BR"/>
              </w:rPr>
              <w:t>%</w:t>
            </w:r>
          </w:p>
        </w:tc>
        <w:tc>
          <w:tcPr>
            <w:tcW w:w="828"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50</w:t>
            </w:r>
            <w:r w:rsidRPr="00AC25BD">
              <w:rPr>
                <w:rFonts w:ascii="GHEA Grapalat" w:hAnsi="GHEA Grapalat"/>
                <w:sz w:val="20"/>
                <w:lang w:val="pt-BR"/>
              </w:rPr>
              <w:t>%</w:t>
            </w:r>
          </w:p>
        </w:tc>
        <w:tc>
          <w:tcPr>
            <w:tcW w:w="91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50</w:t>
            </w:r>
            <w:r w:rsidRPr="00AC25BD">
              <w:rPr>
                <w:rFonts w:ascii="GHEA Grapalat" w:hAnsi="GHEA Grapalat"/>
                <w:sz w:val="20"/>
                <w:lang w:val="pt-BR"/>
              </w:rPr>
              <w:t>%</w:t>
            </w:r>
          </w:p>
        </w:tc>
        <w:tc>
          <w:tcPr>
            <w:tcW w:w="830"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50</w:t>
            </w:r>
            <w:r w:rsidRPr="00AC25BD">
              <w:rPr>
                <w:rFonts w:ascii="GHEA Grapalat" w:hAnsi="GHEA Grapalat"/>
                <w:sz w:val="20"/>
                <w:lang w:val="pt-BR"/>
              </w:rPr>
              <w:t>%</w:t>
            </w:r>
          </w:p>
        </w:tc>
        <w:tc>
          <w:tcPr>
            <w:tcW w:w="829"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33"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5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30"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9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100</w:t>
            </w:r>
            <w:r w:rsidRPr="00AC25BD">
              <w:rPr>
                <w:rFonts w:ascii="GHEA Grapalat" w:hAnsi="GHEA Grapalat"/>
                <w:sz w:val="20"/>
                <w:lang w:val="pt-BR"/>
              </w:rPr>
              <w:t>%</w:t>
            </w:r>
          </w:p>
        </w:tc>
        <w:tc>
          <w:tcPr>
            <w:tcW w:w="834"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100</w:t>
            </w:r>
            <w:r w:rsidRPr="00AC25BD">
              <w:rPr>
                <w:rFonts w:ascii="GHEA Grapalat" w:hAnsi="GHEA Grapalat"/>
                <w:sz w:val="20"/>
                <w:lang w:val="pt-BR"/>
              </w:rPr>
              <w:t>%</w:t>
            </w:r>
          </w:p>
        </w:tc>
        <w:tc>
          <w:tcPr>
            <w:tcW w:w="1352"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b/>
                <w:lang w:val="pt-BR"/>
              </w:rPr>
            </w:pPr>
            <w:r w:rsidRPr="00AC25BD">
              <w:rPr>
                <w:rFonts w:ascii="GHEA Grapalat" w:hAnsi="GHEA Grapalat"/>
                <w:sz w:val="20"/>
                <w:lang w:val="hy-AM"/>
              </w:rPr>
              <w:t>100</w:t>
            </w:r>
            <w:r w:rsidRPr="00AC25BD">
              <w:rPr>
                <w:rFonts w:ascii="GHEA Grapalat" w:hAnsi="GHEA Grapalat"/>
                <w:sz w:val="20"/>
                <w:lang w:val="pt-BR"/>
              </w:rPr>
              <w:t xml:space="preserve"> %</w:t>
            </w:r>
          </w:p>
        </w:tc>
      </w:tr>
      <w:tr w:rsidR="007B501B" w:rsidRPr="00AC25BD" w:rsidTr="007B501B">
        <w:trPr>
          <w:trHeight w:val="404"/>
          <w:jc w:val="center"/>
        </w:trPr>
        <w:tc>
          <w:tcPr>
            <w:tcW w:w="1659" w:type="dxa"/>
            <w:vAlign w:val="center"/>
          </w:tcPr>
          <w:p w:rsidR="00360315" w:rsidRPr="00AC25BD" w:rsidRDefault="00360315" w:rsidP="00360315">
            <w:pPr>
              <w:jc w:val="center"/>
              <w:rPr>
                <w:rFonts w:ascii="GHEA Grapalat" w:hAnsi="GHEA Grapalat" w:cs="Arial"/>
                <w:sz w:val="18"/>
                <w:szCs w:val="18"/>
              </w:rPr>
            </w:pPr>
            <w:r w:rsidRPr="00AC25BD">
              <w:rPr>
                <w:rFonts w:ascii="GHEA Grapalat" w:hAnsi="GHEA Grapalat" w:cs="Arial"/>
                <w:sz w:val="18"/>
                <w:szCs w:val="18"/>
              </w:rPr>
              <w:t>10</w:t>
            </w:r>
          </w:p>
        </w:tc>
        <w:tc>
          <w:tcPr>
            <w:tcW w:w="1913" w:type="dxa"/>
            <w:vAlign w:val="center"/>
          </w:tcPr>
          <w:p w:rsidR="00360315" w:rsidRPr="00AC25BD" w:rsidRDefault="00360315" w:rsidP="00360315">
            <w:pPr>
              <w:jc w:val="center"/>
              <w:rPr>
                <w:rFonts w:ascii="GHEA Grapalat" w:hAnsi="GHEA Grapalat" w:cs="Arial"/>
                <w:sz w:val="18"/>
                <w:szCs w:val="18"/>
              </w:rPr>
            </w:pPr>
            <w:r w:rsidRPr="00AC25BD">
              <w:rPr>
                <w:rFonts w:ascii="GHEA Grapalat" w:hAnsi="GHEA Grapalat" w:cs="Arial"/>
                <w:sz w:val="18"/>
                <w:szCs w:val="18"/>
              </w:rPr>
              <w:t>30191130/1</w:t>
            </w:r>
          </w:p>
        </w:tc>
        <w:tc>
          <w:tcPr>
            <w:tcW w:w="1510" w:type="dxa"/>
            <w:vAlign w:val="center"/>
          </w:tcPr>
          <w:p w:rsidR="00360315" w:rsidRPr="00AC25BD" w:rsidRDefault="00360315" w:rsidP="00360315">
            <w:pPr>
              <w:jc w:val="center"/>
              <w:rPr>
                <w:rFonts w:ascii="GHEA Grapalat" w:hAnsi="GHEA Grapalat" w:cs="Arial"/>
                <w:sz w:val="18"/>
                <w:szCs w:val="18"/>
              </w:rPr>
            </w:pPr>
            <w:r w:rsidRPr="00AC25BD">
              <w:rPr>
                <w:rFonts w:ascii="GHEA Grapalat" w:hAnsi="GHEA Grapalat" w:cs="Arial"/>
                <w:sz w:val="18"/>
                <w:szCs w:val="18"/>
              </w:rPr>
              <w:t>подставка для бумаги с щелчком</w:t>
            </w:r>
          </w:p>
        </w:tc>
        <w:tc>
          <w:tcPr>
            <w:tcW w:w="940"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lang w:val="pt-BR"/>
              </w:rPr>
            </w:pPr>
            <w:r w:rsidRPr="00AC25BD">
              <w:rPr>
                <w:rFonts w:ascii="GHEA Grapalat" w:hAnsi="GHEA Grapalat"/>
                <w:sz w:val="20"/>
                <w:lang w:val="hy-AM"/>
              </w:rPr>
              <w:t>25</w:t>
            </w:r>
            <w:r w:rsidRPr="00AC25BD">
              <w:rPr>
                <w:rFonts w:ascii="GHEA Grapalat" w:hAnsi="GHEA Grapalat"/>
                <w:sz w:val="20"/>
                <w:lang w:val="pt-BR"/>
              </w:rPr>
              <w:t>%</w:t>
            </w:r>
          </w:p>
        </w:tc>
        <w:tc>
          <w:tcPr>
            <w:tcW w:w="80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25</w:t>
            </w:r>
            <w:r w:rsidRPr="00AC25BD">
              <w:rPr>
                <w:rFonts w:ascii="GHEA Grapalat" w:hAnsi="GHEA Grapalat"/>
                <w:sz w:val="20"/>
                <w:lang w:val="pt-BR"/>
              </w:rPr>
              <w:t>%</w:t>
            </w:r>
          </w:p>
        </w:tc>
        <w:tc>
          <w:tcPr>
            <w:tcW w:w="828"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50</w:t>
            </w:r>
            <w:r w:rsidRPr="00AC25BD">
              <w:rPr>
                <w:rFonts w:ascii="GHEA Grapalat" w:hAnsi="GHEA Grapalat"/>
                <w:sz w:val="20"/>
                <w:lang w:val="pt-BR"/>
              </w:rPr>
              <w:t>%</w:t>
            </w:r>
          </w:p>
        </w:tc>
        <w:tc>
          <w:tcPr>
            <w:tcW w:w="91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50</w:t>
            </w:r>
            <w:r w:rsidRPr="00AC25BD">
              <w:rPr>
                <w:rFonts w:ascii="GHEA Grapalat" w:hAnsi="GHEA Grapalat"/>
                <w:sz w:val="20"/>
                <w:lang w:val="pt-BR"/>
              </w:rPr>
              <w:t>%</w:t>
            </w:r>
          </w:p>
        </w:tc>
        <w:tc>
          <w:tcPr>
            <w:tcW w:w="830"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50</w:t>
            </w:r>
            <w:r w:rsidRPr="00AC25BD">
              <w:rPr>
                <w:rFonts w:ascii="GHEA Grapalat" w:hAnsi="GHEA Grapalat"/>
                <w:sz w:val="20"/>
                <w:lang w:val="pt-BR"/>
              </w:rPr>
              <w:t>%</w:t>
            </w:r>
          </w:p>
        </w:tc>
        <w:tc>
          <w:tcPr>
            <w:tcW w:w="829"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33"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5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30"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9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100</w:t>
            </w:r>
            <w:r w:rsidRPr="00AC25BD">
              <w:rPr>
                <w:rFonts w:ascii="GHEA Grapalat" w:hAnsi="GHEA Grapalat"/>
                <w:sz w:val="20"/>
                <w:lang w:val="pt-BR"/>
              </w:rPr>
              <w:t>%</w:t>
            </w:r>
          </w:p>
        </w:tc>
        <w:tc>
          <w:tcPr>
            <w:tcW w:w="834"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100</w:t>
            </w:r>
            <w:r w:rsidRPr="00AC25BD">
              <w:rPr>
                <w:rFonts w:ascii="GHEA Grapalat" w:hAnsi="GHEA Grapalat"/>
                <w:sz w:val="20"/>
                <w:lang w:val="pt-BR"/>
              </w:rPr>
              <w:t>%</w:t>
            </w:r>
          </w:p>
        </w:tc>
        <w:tc>
          <w:tcPr>
            <w:tcW w:w="1352"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b/>
                <w:lang w:val="pt-BR"/>
              </w:rPr>
            </w:pPr>
            <w:r w:rsidRPr="00AC25BD">
              <w:rPr>
                <w:rFonts w:ascii="GHEA Grapalat" w:hAnsi="GHEA Grapalat"/>
                <w:sz w:val="20"/>
                <w:lang w:val="hy-AM"/>
              </w:rPr>
              <w:t>100</w:t>
            </w:r>
            <w:r w:rsidRPr="00AC25BD">
              <w:rPr>
                <w:rFonts w:ascii="GHEA Grapalat" w:hAnsi="GHEA Grapalat"/>
                <w:sz w:val="20"/>
                <w:lang w:val="pt-BR"/>
              </w:rPr>
              <w:t xml:space="preserve"> %</w:t>
            </w:r>
          </w:p>
        </w:tc>
      </w:tr>
      <w:tr w:rsidR="007B501B" w:rsidRPr="00AC25BD" w:rsidTr="007B501B">
        <w:trPr>
          <w:trHeight w:val="404"/>
          <w:jc w:val="center"/>
        </w:trPr>
        <w:tc>
          <w:tcPr>
            <w:tcW w:w="1659" w:type="dxa"/>
            <w:vAlign w:val="center"/>
          </w:tcPr>
          <w:p w:rsidR="00360315" w:rsidRPr="00AC25BD" w:rsidRDefault="00360315" w:rsidP="00360315">
            <w:pPr>
              <w:jc w:val="center"/>
              <w:rPr>
                <w:rFonts w:ascii="GHEA Grapalat" w:hAnsi="GHEA Grapalat" w:cs="Arial"/>
                <w:sz w:val="18"/>
                <w:szCs w:val="18"/>
              </w:rPr>
            </w:pPr>
            <w:r w:rsidRPr="00AC25BD">
              <w:rPr>
                <w:rFonts w:ascii="GHEA Grapalat" w:hAnsi="GHEA Grapalat" w:cs="Arial"/>
                <w:sz w:val="18"/>
                <w:szCs w:val="18"/>
              </w:rPr>
              <w:t>11</w:t>
            </w:r>
          </w:p>
        </w:tc>
        <w:tc>
          <w:tcPr>
            <w:tcW w:w="1913" w:type="dxa"/>
            <w:vAlign w:val="center"/>
          </w:tcPr>
          <w:p w:rsidR="00360315" w:rsidRPr="00AC25BD" w:rsidRDefault="00360315" w:rsidP="00360315">
            <w:pPr>
              <w:jc w:val="center"/>
              <w:rPr>
                <w:rFonts w:ascii="GHEA Grapalat" w:hAnsi="GHEA Grapalat" w:cs="Arial"/>
                <w:sz w:val="18"/>
                <w:szCs w:val="18"/>
              </w:rPr>
            </w:pPr>
            <w:r w:rsidRPr="00AC25BD">
              <w:rPr>
                <w:rFonts w:ascii="GHEA Grapalat" w:hAnsi="GHEA Grapalat" w:cs="Arial"/>
                <w:sz w:val="18"/>
                <w:szCs w:val="18"/>
              </w:rPr>
              <w:t>30192100/1</w:t>
            </w:r>
          </w:p>
        </w:tc>
        <w:tc>
          <w:tcPr>
            <w:tcW w:w="1510" w:type="dxa"/>
            <w:vAlign w:val="center"/>
          </w:tcPr>
          <w:p w:rsidR="00360315" w:rsidRPr="00AC25BD" w:rsidRDefault="00360315" w:rsidP="00360315">
            <w:pPr>
              <w:jc w:val="center"/>
              <w:rPr>
                <w:rFonts w:ascii="GHEA Grapalat" w:hAnsi="GHEA Grapalat" w:cs="Arial"/>
                <w:sz w:val="18"/>
                <w:szCs w:val="18"/>
              </w:rPr>
            </w:pPr>
            <w:r w:rsidRPr="00AC25BD">
              <w:rPr>
                <w:rFonts w:ascii="GHEA Grapalat" w:hAnsi="GHEA Grapalat" w:cs="Arial"/>
                <w:sz w:val="18"/>
                <w:szCs w:val="18"/>
              </w:rPr>
              <w:t xml:space="preserve">простой </w:t>
            </w:r>
            <w:r w:rsidRPr="00AC25BD">
              <w:rPr>
                <w:rFonts w:ascii="GHEA Grapalat" w:hAnsi="GHEA Grapalat" w:cs="Arial"/>
                <w:bCs/>
                <w:sz w:val="18"/>
                <w:szCs w:val="18"/>
              </w:rPr>
              <w:t>Ластик</w:t>
            </w:r>
          </w:p>
        </w:tc>
        <w:tc>
          <w:tcPr>
            <w:tcW w:w="940"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lang w:val="pt-BR"/>
              </w:rPr>
            </w:pPr>
            <w:r w:rsidRPr="00AC25BD">
              <w:rPr>
                <w:rFonts w:ascii="GHEA Grapalat" w:hAnsi="GHEA Grapalat"/>
                <w:sz w:val="20"/>
                <w:lang w:val="hy-AM"/>
              </w:rPr>
              <w:t>25</w:t>
            </w:r>
            <w:r w:rsidRPr="00AC25BD">
              <w:rPr>
                <w:rFonts w:ascii="GHEA Grapalat" w:hAnsi="GHEA Grapalat"/>
                <w:sz w:val="20"/>
                <w:lang w:val="pt-BR"/>
              </w:rPr>
              <w:t>%</w:t>
            </w:r>
          </w:p>
        </w:tc>
        <w:tc>
          <w:tcPr>
            <w:tcW w:w="80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25</w:t>
            </w:r>
            <w:r w:rsidRPr="00AC25BD">
              <w:rPr>
                <w:rFonts w:ascii="GHEA Grapalat" w:hAnsi="GHEA Grapalat"/>
                <w:sz w:val="20"/>
                <w:lang w:val="pt-BR"/>
              </w:rPr>
              <w:t>%</w:t>
            </w:r>
          </w:p>
        </w:tc>
        <w:tc>
          <w:tcPr>
            <w:tcW w:w="828"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50</w:t>
            </w:r>
            <w:r w:rsidRPr="00AC25BD">
              <w:rPr>
                <w:rFonts w:ascii="GHEA Grapalat" w:hAnsi="GHEA Grapalat"/>
                <w:sz w:val="20"/>
                <w:lang w:val="pt-BR"/>
              </w:rPr>
              <w:t>%</w:t>
            </w:r>
          </w:p>
        </w:tc>
        <w:tc>
          <w:tcPr>
            <w:tcW w:w="91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50</w:t>
            </w:r>
            <w:r w:rsidRPr="00AC25BD">
              <w:rPr>
                <w:rFonts w:ascii="GHEA Grapalat" w:hAnsi="GHEA Grapalat"/>
                <w:sz w:val="20"/>
                <w:lang w:val="pt-BR"/>
              </w:rPr>
              <w:t>%</w:t>
            </w:r>
          </w:p>
        </w:tc>
        <w:tc>
          <w:tcPr>
            <w:tcW w:w="830"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50</w:t>
            </w:r>
            <w:r w:rsidRPr="00AC25BD">
              <w:rPr>
                <w:rFonts w:ascii="GHEA Grapalat" w:hAnsi="GHEA Grapalat"/>
                <w:sz w:val="20"/>
                <w:lang w:val="pt-BR"/>
              </w:rPr>
              <w:t>%</w:t>
            </w:r>
          </w:p>
        </w:tc>
        <w:tc>
          <w:tcPr>
            <w:tcW w:w="829"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33"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5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30"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9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100</w:t>
            </w:r>
            <w:r w:rsidRPr="00AC25BD">
              <w:rPr>
                <w:rFonts w:ascii="GHEA Grapalat" w:hAnsi="GHEA Grapalat"/>
                <w:sz w:val="20"/>
                <w:lang w:val="pt-BR"/>
              </w:rPr>
              <w:t>%</w:t>
            </w:r>
          </w:p>
        </w:tc>
        <w:tc>
          <w:tcPr>
            <w:tcW w:w="834"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100</w:t>
            </w:r>
            <w:r w:rsidRPr="00AC25BD">
              <w:rPr>
                <w:rFonts w:ascii="GHEA Grapalat" w:hAnsi="GHEA Grapalat"/>
                <w:sz w:val="20"/>
                <w:lang w:val="pt-BR"/>
              </w:rPr>
              <w:t>%</w:t>
            </w:r>
          </w:p>
        </w:tc>
        <w:tc>
          <w:tcPr>
            <w:tcW w:w="1352"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b/>
                <w:lang w:val="pt-BR"/>
              </w:rPr>
            </w:pPr>
            <w:r w:rsidRPr="00AC25BD">
              <w:rPr>
                <w:rFonts w:ascii="GHEA Grapalat" w:hAnsi="GHEA Grapalat"/>
                <w:sz w:val="20"/>
                <w:lang w:val="hy-AM"/>
              </w:rPr>
              <w:t>100</w:t>
            </w:r>
            <w:r w:rsidRPr="00AC25BD">
              <w:rPr>
                <w:rFonts w:ascii="GHEA Grapalat" w:hAnsi="GHEA Grapalat"/>
                <w:sz w:val="20"/>
                <w:lang w:val="pt-BR"/>
              </w:rPr>
              <w:t xml:space="preserve"> %</w:t>
            </w:r>
          </w:p>
        </w:tc>
      </w:tr>
      <w:tr w:rsidR="007B501B" w:rsidRPr="00AC25BD" w:rsidTr="007B501B">
        <w:trPr>
          <w:trHeight w:val="404"/>
          <w:jc w:val="center"/>
        </w:trPr>
        <w:tc>
          <w:tcPr>
            <w:tcW w:w="1659" w:type="dxa"/>
            <w:vAlign w:val="center"/>
          </w:tcPr>
          <w:p w:rsidR="00360315" w:rsidRPr="00AC25BD" w:rsidRDefault="00360315" w:rsidP="00360315">
            <w:pPr>
              <w:jc w:val="center"/>
              <w:rPr>
                <w:rFonts w:ascii="GHEA Grapalat" w:hAnsi="GHEA Grapalat" w:cs="Arial"/>
                <w:sz w:val="18"/>
                <w:szCs w:val="18"/>
              </w:rPr>
            </w:pPr>
            <w:r w:rsidRPr="00AC25BD">
              <w:rPr>
                <w:rFonts w:ascii="GHEA Grapalat" w:hAnsi="GHEA Grapalat" w:cs="Arial"/>
                <w:sz w:val="18"/>
                <w:szCs w:val="18"/>
              </w:rPr>
              <w:t>12</w:t>
            </w:r>
          </w:p>
        </w:tc>
        <w:tc>
          <w:tcPr>
            <w:tcW w:w="1913" w:type="dxa"/>
            <w:vAlign w:val="center"/>
          </w:tcPr>
          <w:p w:rsidR="00360315" w:rsidRPr="00AC25BD" w:rsidRDefault="00360315" w:rsidP="00360315">
            <w:pPr>
              <w:jc w:val="center"/>
              <w:rPr>
                <w:rFonts w:ascii="GHEA Grapalat" w:hAnsi="GHEA Grapalat" w:cs="Arial"/>
                <w:sz w:val="18"/>
                <w:szCs w:val="18"/>
              </w:rPr>
            </w:pPr>
            <w:r w:rsidRPr="00AC25BD">
              <w:rPr>
                <w:rFonts w:ascii="GHEA Grapalat" w:hAnsi="GHEA Grapalat" w:cs="Arial"/>
                <w:sz w:val="18"/>
                <w:szCs w:val="18"/>
              </w:rPr>
              <w:t>30192114/1</w:t>
            </w:r>
          </w:p>
        </w:tc>
        <w:tc>
          <w:tcPr>
            <w:tcW w:w="1510" w:type="dxa"/>
            <w:vAlign w:val="center"/>
          </w:tcPr>
          <w:p w:rsidR="00360315" w:rsidRPr="00AC25BD" w:rsidRDefault="00360315" w:rsidP="00360315">
            <w:pPr>
              <w:jc w:val="center"/>
              <w:rPr>
                <w:rFonts w:ascii="GHEA Grapalat" w:hAnsi="GHEA Grapalat" w:cs="Arial"/>
                <w:sz w:val="18"/>
                <w:szCs w:val="18"/>
              </w:rPr>
            </w:pPr>
            <w:r w:rsidRPr="00AC25BD">
              <w:rPr>
                <w:rFonts w:ascii="GHEA Grapalat" w:hAnsi="GHEA Grapalat" w:cs="Arial"/>
                <w:sz w:val="18"/>
                <w:szCs w:val="18"/>
              </w:rPr>
              <w:t>чернила для герметичной упаковки</w:t>
            </w:r>
          </w:p>
        </w:tc>
        <w:tc>
          <w:tcPr>
            <w:tcW w:w="940"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lang w:val="pt-BR"/>
              </w:rPr>
            </w:pPr>
            <w:r w:rsidRPr="00AC25BD">
              <w:rPr>
                <w:rFonts w:ascii="GHEA Grapalat" w:hAnsi="GHEA Grapalat"/>
                <w:sz w:val="20"/>
                <w:lang w:val="hy-AM"/>
              </w:rPr>
              <w:t>25</w:t>
            </w:r>
            <w:r w:rsidRPr="00AC25BD">
              <w:rPr>
                <w:rFonts w:ascii="GHEA Grapalat" w:hAnsi="GHEA Grapalat"/>
                <w:sz w:val="20"/>
                <w:lang w:val="pt-BR"/>
              </w:rPr>
              <w:t>%</w:t>
            </w:r>
          </w:p>
        </w:tc>
        <w:tc>
          <w:tcPr>
            <w:tcW w:w="80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25</w:t>
            </w:r>
            <w:r w:rsidRPr="00AC25BD">
              <w:rPr>
                <w:rFonts w:ascii="GHEA Grapalat" w:hAnsi="GHEA Grapalat"/>
                <w:sz w:val="20"/>
                <w:lang w:val="pt-BR"/>
              </w:rPr>
              <w:t>%</w:t>
            </w:r>
          </w:p>
        </w:tc>
        <w:tc>
          <w:tcPr>
            <w:tcW w:w="828"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50</w:t>
            </w:r>
            <w:r w:rsidRPr="00AC25BD">
              <w:rPr>
                <w:rFonts w:ascii="GHEA Grapalat" w:hAnsi="GHEA Grapalat"/>
                <w:sz w:val="20"/>
                <w:lang w:val="pt-BR"/>
              </w:rPr>
              <w:t>%</w:t>
            </w:r>
          </w:p>
        </w:tc>
        <w:tc>
          <w:tcPr>
            <w:tcW w:w="91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50</w:t>
            </w:r>
            <w:r w:rsidRPr="00AC25BD">
              <w:rPr>
                <w:rFonts w:ascii="GHEA Grapalat" w:hAnsi="GHEA Grapalat"/>
                <w:sz w:val="20"/>
                <w:lang w:val="pt-BR"/>
              </w:rPr>
              <w:t>%</w:t>
            </w:r>
          </w:p>
        </w:tc>
        <w:tc>
          <w:tcPr>
            <w:tcW w:w="830"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50</w:t>
            </w:r>
            <w:r w:rsidRPr="00AC25BD">
              <w:rPr>
                <w:rFonts w:ascii="GHEA Grapalat" w:hAnsi="GHEA Grapalat"/>
                <w:sz w:val="20"/>
                <w:lang w:val="pt-BR"/>
              </w:rPr>
              <w:t>%</w:t>
            </w:r>
          </w:p>
        </w:tc>
        <w:tc>
          <w:tcPr>
            <w:tcW w:w="829"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33"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5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30"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9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100</w:t>
            </w:r>
            <w:r w:rsidRPr="00AC25BD">
              <w:rPr>
                <w:rFonts w:ascii="GHEA Grapalat" w:hAnsi="GHEA Grapalat"/>
                <w:sz w:val="20"/>
                <w:lang w:val="pt-BR"/>
              </w:rPr>
              <w:t>%</w:t>
            </w:r>
          </w:p>
        </w:tc>
        <w:tc>
          <w:tcPr>
            <w:tcW w:w="834"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100</w:t>
            </w:r>
            <w:r w:rsidRPr="00AC25BD">
              <w:rPr>
                <w:rFonts w:ascii="GHEA Grapalat" w:hAnsi="GHEA Grapalat"/>
                <w:sz w:val="20"/>
                <w:lang w:val="pt-BR"/>
              </w:rPr>
              <w:t>%</w:t>
            </w:r>
          </w:p>
        </w:tc>
        <w:tc>
          <w:tcPr>
            <w:tcW w:w="1352"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b/>
                <w:lang w:val="pt-BR"/>
              </w:rPr>
            </w:pPr>
            <w:r w:rsidRPr="00AC25BD">
              <w:rPr>
                <w:rFonts w:ascii="GHEA Grapalat" w:hAnsi="GHEA Grapalat"/>
                <w:sz w:val="20"/>
                <w:lang w:val="hy-AM"/>
              </w:rPr>
              <w:t>100</w:t>
            </w:r>
            <w:r w:rsidRPr="00AC25BD">
              <w:rPr>
                <w:rFonts w:ascii="GHEA Grapalat" w:hAnsi="GHEA Grapalat"/>
                <w:sz w:val="20"/>
                <w:lang w:val="pt-BR"/>
              </w:rPr>
              <w:t xml:space="preserve"> %</w:t>
            </w:r>
          </w:p>
        </w:tc>
      </w:tr>
      <w:tr w:rsidR="007B501B" w:rsidRPr="00AC25BD" w:rsidTr="007B501B">
        <w:trPr>
          <w:trHeight w:val="404"/>
          <w:jc w:val="center"/>
        </w:trPr>
        <w:tc>
          <w:tcPr>
            <w:tcW w:w="1659" w:type="dxa"/>
            <w:vAlign w:val="center"/>
          </w:tcPr>
          <w:p w:rsidR="00360315" w:rsidRPr="00AC25BD" w:rsidRDefault="00360315" w:rsidP="00360315">
            <w:pPr>
              <w:jc w:val="center"/>
              <w:rPr>
                <w:rFonts w:ascii="GHEA Grapalat" w:hAnsi="GHEA Grapalat" w:cs="Arial"/>
                <w:sz w:val="18"/>
                <w:szCs w:val="18"/>
              </w:rPr>
            </w:pPr>
            <w:r w:rsidRPr="00AC25BD">
              <w:rPr>
                <w:rFonts w:ascii="GHEA Grapalat" w:hAnsi="GHEA Grapalat" w:cs="Arial"/>
                <w:sz w:val="18"/>
                <w:szCs w:val="18"/>
              </w:rPr>
              <w:t>13</w:t>
            </w:r>
          </w:p>
        </w:tc>
        <w:tc>
          <w:tcPr>
            <w:tcW w:w="1913" w:type="dxa"/>
            <w:vAlign w:val="center"/>
          </w:tcPr>
          <w:p w:rsidR="00360315" w:rsidRPr="00AC25BD" w:rsidRDefault="00360315" w:rsidP="00360315">
            <w:pPr>
              <w:jc w:val="center"/>
              <w:rPr>
                <w:rFonts w:ascii="GHEA Grapalat" w:hAnsi="GHEA Grapalat" w:cs="Arial"/>
                <w:sz w:val="18"/>
                <w:szCs w:val="18"/>
              </w:rPr>
            </w:pPr>
            <w:r w:rsidRPr="00AC25BD">
              <w:rPr>
                <w:rFonts w:ascii="GHEA Grapalat" w:hAnsi="GHEA Grapalat" w:cs="Arial"/>
                <w:sz w:val="18"/>
                <w:szCs w:val="18"/>
              </w:rPr>
              <w:t>30192121/1</w:t>
            </w:r>
          </w:p>
        </w:tc>
        <w:tc>
          <w:tcPr>
            <w:tcW w:w="1510" w:type="dxa"/>
            <w:vAlign w:val="center"/>
          </w:tcPr>
          <w:p w:rsidR="00360315" w:rsidRPr="00AC25BD" w:rsidRDefault="00360315" w:rsidP="00360315">
            <w:pPr>
              <w:jc w:val="center"/>
              <w:rPr>
                <w:rFonts w:ascii="GHEA Grapalat" w:hAnsi="GHEA Grapalat" w:cs="Arial"/>
                <w:sz w:val="18"/>
                <w:szCs w:val="18"/>
              </w:rPr>
            </w:pPr>
            <w:r w:rsidRPr="00AC25BD">
              <w:rPr>
                <w:rFonts w:ascii="GHEA Grapalat" w:hAnsi="GHEA Grapalat" w:cs="Arial"/>
                <w:sz w:val="18"/>
                <w:szCs w:val="18"/>
              </w:rPr>
              <w:t>шариковая ручка</w:t>
            </w:r>
          </w:p>
        </w:tc>
        <w:tc>
          <w:tcPr>
            <w:tcW w:w="940"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lang w:val="pt-BR"/>
              </w:rPr>
            </w:pPr>
            <w:r w:rsidRPr="00AC25BD">
              <w:rPr>
                <w:rFonts w:ascii="GHEA Grapalat" w:hAnsi="GHEA Grapalat"/>
                <w:sz w:val="20"/>
                <w:lang w:val="hy-AM"/>
              </w:rPr>
              <w:t>25</w:t>
            </w:r>
            <w:r w:rsidRPr="00AC25BD">
              <w:rPr>
                <w:rFonts w:ascii="GHEA Grapalat" w:hAnsi="GHEA Grapalat"/>
                <w:sz w:val="20"/>
                <w:lang w:val="pt-BR"/>
              </w:rPr>
              <w:t>%</w:t>
            </w:r>
          </w:p>
        </w:tc>
        <w:tc>
          <w:tcPr>
            <w:tcW w:w="80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25</w:t>
            </w:r>
            <w:r w:rsidRPr="00AC25BD">
              <w:rPr>
                <w:rFonts w:ascii="GHEA Grapalat" w:hAnsi="GHEA Grapalat"/>
                <w:sz w:val="20"/>
                <w:lang w:val="pt-BR"/>
              </w:rPr>
              <w:t>%</w:t>
            </w:r>
          </w:p>
        </w:tc>
        <w:tc>
          <w:tcPr>
            <w:tcW w:w="828"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50</w:t>
            </w:r>
            <w:r w:rsidRPr="00AC25BD">
              <w:rPr>
                <w:rFonts w:ascii="GHEA Grapalat" w:hAnsi="GHEA Grapalat"/>
                <w:sz w:val="20"/>
                <w:lang w:val="pt-BR"/>
              </w:rPr>
              <w:t>%</w:t>
            </w:r>
          </w:p>
        </w:tc>
        <w:tc>
          <w:tcPr>
            <w:tcW w:w="91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50</w:t>
            </w:r>
            <w:r w:rsidRPr="00AC25BD">
              <w:rPr>
                <w:rFonts w:ascii="GHEA Grapalat" w:hAnsi="GHEA Grapalat"/>
                <w:sz w:val="20"/>
                <w:lang w:val="pt-BR"/>
              </w:rPr>
              <w:t>%</w:t>
            </w:r>
          </w:p>
        </w:tc>
        <w:tc>
          <w:tcPr>
            <w:tcW w:w="830"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50</w:t>
            </w:r>
            <w:r w:rsidRPr="00AC25BD">
              <w:rPr>
                <w:rFonts w:ascii="GHEA Grapalat" w:hAnsi="GHEA Grapalat"/>
                <w:sz w:val="20"/>
                <w:lang w:val="pt-BR"/>
              </w:rPr>
              <w:t>%</w:t>
            </w:r>
          </w:p>
        </w:tc>
        <w:tc>
          <w:tcPr>
            <w:tcW w:w="829"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33"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5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30"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9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100</w:t>
            </w:r>
            <w:r w:rsidRPr="00AC25BD">
              <w:rPr>
                <w:rFonts w:ascii="GHEA Grapalat" w:hAnsi="GHEA Grapalat"/>
                <w:sz w:val="20"/>
                <w:lang w:val="pt-BR"/>
              </w:rPr>
              <w:t>%</w:t>
            </w:r>
          </w:p>
        </w:tc>
        <w:tc>
          <w:tcPr>
            <w:tcW w:w="834"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100</w:t>
            </w:r>
            <w:r w:rsidRPr="00AC25BD">
              <w:rPr>
                <w:rFonts w:ascii="GHEA Grapalat" w:hAnsi="GHEA Grapalat"/>
                <w:sz w:val="20"/>
                <w:lang w:val="pt-BR"/>
              </w:rPr>
              <w:t>%</w:t>
            </w:r>
          </w:p>
        </w:tc>
        <w:tc>
          <w:tcPr>
            <w:tcW w:w="1352"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b/>
                <w:lang w:val="pt-BR"/>
              </w:rPr>
            </w:pPr>
            <w:r w:rsidRPr="00AC25BD">
              <w:rPr>
                <w:rFonts w:ascii="GHEA Grapalat" w:hAnsi="GHEA Grapalat"/>
                <w:sz w:val="20"/>
                <w:lang w:val="hy-AM"/>
              </w:rPr>
              <w:t>100</w:t>
            </w:r>
            <w:r w:rsidRPr="00AC25BD">
              <w:rPr>
                <w:rFonts w:ascii="GHEA Grapalat" w:hAnsi="GHEA Grapalat"/>
                <w:sz w:val="20"/>
                <w:lang w:val="pt-BR"/>
              </w:rPr>
              <w:t xml:space="preserve"> %</w:t>
            </w:r>
          </w:p>
        </w:tc>
      </w:tr>
      <w:tr w:rsidR="007B501B" w:rsidRPr="00AC25BD" w:rsidTr="007B501B">
        <w:trPr>
          <w:trHeight w:val="404"/>
          <w:jc w:val="center"/>
        </w:trPr>
        <w:tc>
          <w:tcPr>
            <w:tcW w:w="1659" w:type="dxa"/>
            <w:vAlign w:val="center"/>
          </w:tcPr>
          <w:p w:rsidR="00360315" w:rsidRPr="00AC25BD" w:rsidRDefault="00360315" w:rsidP="00360315">
            <w:pPr>
              <w:jc w:val="center"/>
              <w:rPr>
                <w:rFonts w:ascii="GHEA Grapalat" w:hAnsi="GHEA Grapalat" w:cs="Arial"/>
                <w:sz w:val="18"/>
                <w:szCs w:val="18"/>
              </w:rPr>
            </w:pPr>
            <w:r w:rsidRPr="00AC25BD">
              <w:rPr>
                <w:rFonts w:ascii="GHEA Grapalat" w:hAnsi="GHEA Grapalat" w:cs="Arial"/>
                <w:sz w:val="18"/>
                <w:szCs w:val="18"/>
              </w:rPr>
              <w:t>14</w:t>
            </w:r>
          </w:p>
        </w:tc>
        <w:tc>
          <w:tcPr>
            <w:tcW w:w="1913" w:type="dxa"/>
            <w:vAlign w:val="center"/>
          </w:tcPr>
          <w:p w:rsidR="00360315" w:rsidRPr="00AC25BD" w:rsidRDefault="00360315" w:rsidP="00360315">
            <w:pPr>
              <w:jc w:val="center"/>
              <w:rPr>
                <w:rFonts w:ascii="GHEA Grapalat" w:hAnsi="GHEA Grapalat" w:cs="Arial"/>
                <w:sz w:val="18"/>
                <w:szCs w:val="18"/>
              </w:rPr>
            </w:pPr>
            <w:r w:rsidRPr="00AC25BD">
              <w:rPr>
                <w:rFonts w:ascii="GHEA Grapalat" w:hAnsi="GHEA Grapalat" w:cs="Arial"/>
                <w:sz w:val="18"/>
                <w:szCs w:val="18"/>
              </w:rPr>
              <w:t>30192128/1</w:t>
            </w:r>
          </w:p>
        </w:tc>
        <w:tc>
          <w:tcPr>
            <w:tcW w:w="1510" w:type="dxa"/>
            <w:vAlign w:val="center"/>
          </w:tcPr>
          <w:p w:rsidR="00360315" w:rsidRPr="00AC25BD" w:rsidRDefault="00360315" w:rsidP="00360315">
            <w:pPr>
              <w:jc w:val="center"/>
              <w:rPr>
                <w:rFonts w:ascii="GHEA Grapalat" w:hAnsi="GHEA Grapalat" w:cs="Arial"/>
                <w:sz w:val="18"/>
                <w:szCs w:val="18"/>
              </w:rPr>
            </w:pPr>
            <w:r w:rsidRPr="00AC25BD">
              <w:rPr>
                <w:rFonts w:ascii="GHEA Grapalat" w:hAnsi="GHEA Grapalat" w:cs="Arial"/>
                <w:sz w:val="18"/>
                <w:szCs w:val="18"/>
              </w:rPr>
              <w:t>гелевая ручка</w:t>
            </w:r>
          </w:p>
        </w:tc>
        <w:tc>
          <w:tcPr>
            <w:tcW w:w="940"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lang w:val="pt-BR"/>
              </w:rPr>
            </w:pPr>
            <w:r w:rsidRPr="00AC25BD">
              <w:rPr>
                <w:rFonts w:ascii="GHEA Grapalat" w:hAnsi="GHEA Grapalat"/>
                <w:sz w:val="20"/>
                <w:lang w:val="hy-AM"/>
              </w:rPr>
              <w:t>25</w:t>
            </w:r>
            <w:r w:rsidRPr="00AC25BD">
              <w:rPr>
                <w:rFonts w:ascii="GHEA Grapalat" w:hAnsi="GHEA Grapalat"/>
                <w:sz w:val="20"/>
                <w:lang w:val="pt-BR"/>
              </w:rPr>
              <w:t>%</w:t>
            </w:r>
          </w:p>
        </w:tc>
        <w:tc>
          <w:tcPr>
            <w:tcW w:w="80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25</w:t>
            </w:r>
            <w:r w:rsidRPr="00AC25BD">
              <w:rPr>
                <w:rFonts w:ascii="GHEA Grapalat" w:hAnsi="GHEA Grapalat"/>
                <w:sz w:val="20"/>
                <w:lang w:val="pt-BR"/>
              </w:rPr>
              <w:t>%</w:t>
            </w:r>
          </w:p>
        </w:tc>
        <w:tc>
          <w:tcPr>
            <w:tcW w:w="828"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50</w:t>
            </w:r>
            <w:r w:rsidRPr="00AC25BD">
              <w:rPr>
                <w:rFonts w:ascii="GHEA Grapalat" w:hAnsi="GHEA Grapalat"/>
                <w:sz w:val="20"/>
                <w:lang w:val="pt-BR"/>
              </w:rPr>
              <w:t>%</w:t>
            </w:r>
          </w:p>
        </w:tc>
        <w:tc>
          <w:tcPr>
            <w:tcW w:w="91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50</w:t>
            </w:r>
            <w:r w:rsidRPr="00AC25BD">
              <w:rPr>
                <w:rFonts w:ascii="GHEA Grapalat" w:hAnsi="GHEA Grapalat"/>
                <w:sz w:val="20"/>
                <w:lang w:val="pt-BR"/>
              </w:rPr>
              <w:t>%</w:t>
            </w:r>
          </w:p>
        </w:tc>
        <w:tc>
          <w:tcPr>
            <w:tcW w:w="830"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50</w:t>
            </w:r>
            <w:r w:rsidRPr="00AC25BD">
              <w:rPr>
                <w:rFonts w:ascii="GHEA Grapalat" w:hAnsi="GHEA Grapalat"/>
                <w:sz w:val="20"/>
                <w:lang w:val="pt-BR"/>
              </w:rPr>
              <w:t>%</w:t>
            </w:r>
          </w:p>
        </w:tc>
        <w:tc>
          <w:tcPr>
            <w:tcW w:w="829"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33"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5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30"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9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100</w:t>
            </w:r>
            <w:r w:rsidRPr="00AC25BD">
              <w:rPr>
                <w:rFonts w:ascii="GHEA Grapalat" w:hAnsi="GHEA Grapalat"/>
                <w:sz w:val="20"/>
                <w:lang w:val="pt-BR"/>
              </w:rPr>
              <w:t>%</w:t>
            </w:r>
          </w:p>
        </w:tc>
        <w:tc>
          <w:tcPr>
            <w:tcW w:w="834"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100</w:t>
            </w:r>
            <w:r w:rsidRPr="00AC25BD">
              <w:rPr>
                <w:rFonts w:ascii="GHEA Grapalat" w:hAnsi="GHEA Grapalat"/>
                <w:sz w:val="20"/>
                <w:lang w:val="pt-BR"/>
              </w:rPr>
              <w:t>%</w:t>
            </w:r>
          </w:p>
        </w:tc>
        <w:tc>
          <w:tcPr>
            <w:tcW w:w="1352"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b/>
                <w:lang w:val="pt-BR"/>
              </w:rPr>
            </w:pPr>
            <w:r w:rsidRPr="00AC25BD">
              <w:rPr>
                <w:rFonts w:ascii="GHEA Grapalat" w:hAnsi="GHEA Grapalat"/>
                <w:sz w:val="20"/>
                <w:lang w:val="hy-AM"/>
              </w:rPr>
              <w:t>100</w:t>
            </w:r>
            <w:r w:rsidRPr="00AC25BD">
              <w:rPr>
                <w:rFonts w:ascii="GHEA Grapalat" w:hAnsi="GHEA Grapalat"/>
                <w:sz w:val="20"/>
                <w:lang w:val="pt-BR"/>
              </w:rPr>
              <w:t xml:space="preserve"> %</w:t>
            </w:r>
          </w:p>
        </w:tc>
      </w:tr>
      <w:tr w:rsidR="007B501B" w:rsidRPr="00AC25BD" w:rsidTr="007B501B">
        <w:trPr>
          <w:trHeight w:val="404"/>
          <w:jc w:val="center"/>
        </w:trPr>
        <w:tc>
          <w:tcPr>
            <w:tcW w:w="1659" w:type="dxa"/>
            <w:vAlign w:val="center"/>
          </w:tcPr>
          <w:p w:rsidR="00360315" w:rsidRPr="00AC25BD" w:rsidRDefault="00360315" w:rsidP="00360315">
            <w:pPr>
              <w:jc w:val="center"/>
              <w:rPr>
                <w:rFonts w:ascii="GHEA Grapalat" w:hAnsi="GHEA Grapalat" w:cs="Arial"/>
                <w:sz w:val="18"/>
                <w:szCs w:val="18"/>
              </w:rPr>
            </w:pPr>
            <w:r w:rsidRPr="00AC25BD">
              <w:rPr>
                <w:rFonts w:ascii="GHEA Grapalat" w:hAnsi="GHEA Grapalat" w:cs="Arial"/>
                <w:sz w:val="18"/>
                <w:szCs w:val="18"/>
              </w:rPr>
              <w:t>15</w:t>
            </w:r>
          </w:p>
        </w:tc>
        <w:tc>
          <w:tcPr>
            <w:tcW w:w="1913" w:type="dxa"/>
            <w:vAlign w:val="center"/>
          </w:tcPr>
          <w:p w:rsidR="00360315" w:rsidRPr="00AC25BD" w:rsidRDefault="00360315" w:rsidP="00360315">
            <w:pPr>
              <w:jc w:val="center"/>
              <w:rPr>
                <w:rFonts w:ascii="GHEA Grapalat" w:hAnsi="GHEA Grapalat" w:cs="Arial"/>
                <w:sz w:val="18"/>
                <w:szCs w:val="18"/>
              </w:rPr>
            </w:pPr>
            <w:r w:rsidRPr="00AC25BD">
              <w:rPr>
                <w:rFonts w:ascii="GHEA Grapalat" w:hAnsi="GHEA Grapalat" w:cs="Arial"/>
                <w:sz w:val="18"/>
                <w:szCs w:val="18"/>
              </w:rPr>
              <w:t>30192130/1</w:t>
            </w:r>
          </w:p>
        </w:tc>
        <w:tc>
          <w:tcPr>
            <w:tcW w:w="1510" w:type="dxa"/>
            <w:vAlign w:val="center"/>
          </w:tcPr>
          <w:p w:rsidR="00360315" w:rsidRPr="00AC25BD" w:rsidRDefault="00360315" w:rsidP="00360315">
            <w:pPr>
              <w:jc w:val="center"/>
              <w:rPr>
                <w:rFonts w:ascii="GHEA Grapalat" w:hAnsi="GHEA Grapalat" w:cs="Arial"/>
                <w:sz w:val="18"/>
                <w:szCs w:val="18"/>
              </w:rPr>
            </w:pPr>
            <w:r w:rsidRPr="00AC25BD">
              <w:rPr>
                <w:rFonts w:ascii="GHEA Grapalat" w:hAnsi="GHEA Grapalat" w:cs="Arial"/>
                <w:sz w:val="18"/>
                <w:szCs w:val="18"/>
              </w:rPr>
              <w:t>карандаши</w:t>
            </w:r>
          </w:p>
        </w:tc>
        <w:tc>
          <w:tcPr>
            <w:tcW w:w="940"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lang w:val="pt-BR"/>
              </w:rPr>
            </w:pPr>
            <w:r w:rsidRPr="00AC25BD">
              <w:rPr>
                <w:rFonts w:ascii="GHEA Grapalat" w:hAnsi="GHEA Grapalat"/>
                <w:sz w:val="20"/>
                <w:lang w:val="hy-AM"/>
              </w:rPr>
              <w:lastRenderedPageBreak/>
              <w:t>25</w:t>
            </w:r>
            <w:r w:rsidRPr="00AC25BD">
              <w:rPr>
                <w:rFonts w:ascii="GHEA Grapalat" w:hAnsi="GHEA Grapalat"/>
                <w:sz w:val="20"/>
                <w:lang w:val="pt-BR"/>
              </w:rPr>
              <w:t>%</w:t>
            </w:r>
          </w:p>
        </w:tc>
        <w:tc>
          <w:tcPr>
            <w:tcW w:w="80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lastRenderedPageBreak/>
              <w:t>25</w:t>
            </w:r>
            <w:r w:rsidRPr="00AC25BD">
              <w:rPr>
                <w:rFonts w:ascii="GHEA Grapalat" w:hAnsi="GHEA Grapalat"/>
                <w:sz w:val="20"/>
                <w:lang w:val="pt-BR"/>
              </w:rPr>
              <w:t>%</w:t>
            </w:r>
          </w:p>
        </w:tc>
        <w:tc>
          <w:tcPr>
            <w:tcW w:w="828"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lastRenderedPageBreak/>
              <w:t>50</w:t>
            </w:r>
            <w:r w:rsidRPr="00AC25BD">
              <w:rPr>
                <w:rFonts w:ascii="GHEA Grapalat" w:hAnsi="GHEA Grapalat"/>
                <w:sz w:val="20"/>
                <w:lang w:val="pt-BR"/>
              </w:rPr>
              <w:t>%</w:t>
            </w:r>
          </w:p>
        </w:tc>
        <w:tc>
          <w:tcPr>
            <w:tcW w:w="91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lastRenderedPageBreak/>
              <w:t>50</w:t>
            </w:r>
            <w:r w:rsidRPr="00AC25BD">
              <w:rPr>
                <w:rFonts w:ascii="GHEA Grapalat" w:hAnsi="GHEA Grapalat"/>
                <w:sz w:val="20"/>
                <w:lang w:val="pt-BR"/>
              </w:rPr>
              <w:t>%</w:t>
            </w:r>
          </w:p>
        </w:tc>
        <w:tc>
          <w:tcPr>
            <w:tcW w:w="830"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lastRenderedPageBreak/>
              <w:t>50</w:t>
            </w:r>
            <w:r w:rsidRPr="00AC25BD">
              <w:rPr>
                <w:rFonts w:ascii="GHEA Grapalat" w:hAnsi="GHEA Grapalat"/>
                <w:sz w:val="20"/>
                <w:lang w:val="pt-BR"/>
              </w:rPr>
              <w:t>%</w:t>
            </w:r>
          </w:p>
        </w:tc>
        <w:tc>
          <w:tcPr>
            <w:tcW w:w="829"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lastRenderedPageBreak/>
              <w:t>75</w:t>
            </w:r>
            <w:r w:rsidRPr="00AC25BD">
              <w:rPr>
                <w:rFonts w:ascii="GHEA Grapalat" w:hAnsi="GHEA Grapalat"/>
                <w:sz w:val="20"/>
                <w:lang w:val="pt-BR"/>
              </w:rPr>
              <w:t>%</w:t>
            </w:r>
          </w:p>
        </w:tc>
        <w:tc>
          <w:tcPr>
            <w:tcW w:w="833"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lastRenderedPageBreak/>
              <w:t>75</w:t>
            </w:r>
            <w:r w:rsidRPr="00AC25BD">
              <w:rPr>
                <w:rFonts w:ascii="GHEA Grapalat" w:hAnsi="GHEA Grapalat"/>
                <w:sz w:val="20"/>
                <w:lang w:val="pt-BR"/>
              </w:rPr>
              <w:t>%</w:t>
            </w:r>
          </w:p>
        </w:tc>
        <w:tc>
          <w:tcPr>
            <w:tcW w:w="85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lastRenderedPageBreak/>
              <w:t>75</w:t>
            </w:r>
            <w:r w:rsidRPr="00AC25BD">
              <w:rPr>
                <w:rFonts w:ascii="GHEA Grapalat" w:hAnsi="GHEA Grapalat"/>
                <w:sz w:val="20"/>
                <w:lang w:val="pt-BR"/>
              </w:rPr>
              <w:t>%</w:t>
            </w:r>
          </w:p>
        </w:tc>
        <w:tc>
          <w:tcPr>
            <w:tcW w:w="830"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lastRenderedPageBreak/>
              <w:t>75</w:t>
            </w:r>
            <w:r w:rsidRPr="00AC25BD">
              <w:rPr>
                <w:rFonts w:ascii="GHEA Grapalat" w:hAnsi="GHEA Grapalat"/>
                <w:sz w:val="20"/>
                <w:lang w:val="pt-BR"/>
              </w:rPr>
              <w:t>%</w:t>
            </w:r>
          </w:p>
        </w:tc>
        <w:tc>
          <w:tcPr>
            <w:tcW w:w="89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lastRenderedPageBreak/>
              <w:t>100</w:t>
            </w:r>
            <w:r w:rsidRPr="00AC25BD">
              <w:rPr>
                <w:rFonts w:ascii="GHEA Grapalat" w:hAnsi="GHEA Grapalat"/>
                <w:sz w:val="20"/>
                <w:lang w:val="pt-BR"/>
              </w:rPr>
              <w:t>%</w:t>
            </w:r>
          </w:p>
        </w:tc>
        <w:tc>
          <w:tcPr>
            <w:tcW w:w="834"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lastRenderedPageBreak/>
              <w:t>100</w:t>
            </w:r>
            <w:r w:rsidRPr="00AC25BD">
              <w:rPr>
                <w:rFonts w:ascii="GHEA Grapalat" w:hAnsi="GHEA Grapalat"/>
                <w:sz w:val="20"/>
                <w:lang w:val="pt-BR"/>
              </w:rPr>
              <w:t>%</w:t>
            </w:r>
          </w:p>
        </w:tc>
        <w:tc>
          <w:tcPr>
            <w:tcW w:w="1352"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b/>
                <w:lang w:val="pt-BR"/>
              </w:rPr>
            </w:pPr>
            <w:r w:rsidRPr="00AC25BD">
              <w:rPr>
                <w:rFonts w:ascii="GHEA Grapalat" w:hAnsi="GHEA Grapalat"/>
                <w:sz w:val="20"/>
                <w:lang w:val="hy-AM"/>
              </w:rPr>
              <w:lastRenderedPageBreak/>
              <w:t>100</w:t>
            </w:r>
            <w:r w:rsidRPr="00AC25BD">
              <w:rPr>
                <w:rFonts w:ascii="GHEA Grapalat" w:hAnsi="GHEA Grapalat"/>
                <w:sz w:val="20"/>
                <w:lang w:val="pt-BR"/>
              </w:rPr>
              <w:t xml:space="preserve"> %</w:t>
            </w:r>
          </w:p>
        </w:tc>
      </w:tr>
      <w:tr w:rsidR="007B501B" w:rsidRPr="00AC25BD" w:rsidTr="007B501B">
        <w:trPr>
          <w:trHeight w:val="404"/>
          <w:jc w:val="center"/>
        </w:trPr>
        <w:tc>
          <w:tcPr>
            <w:tcW w:w="1659" w:type="dxa"/>
            <w:vAlign w:val="center"/>
          </w:tcPr>
          <w:p w:rsidR="00360315" w:rsidRPr="00AC25BD" w:rsidRDefault="00360315" w:rsidP="00360315">
            <w:pPr>
              <w:jc w:val="center"/>
              <w:rPr>
                <w:rFonts w:ascii="GHEA Grapalat" w:hAnsi="GHEA Grapalat" w:cs="Arial"/>
                <w:sz w:val="18"/>
                <w:szCs w:val="18"/>
              </w:rPr>
            </w:pPr>
            <w:r w:rsidRPr="00AC25BD">
              <w:rPr>
                <w:rFonts w:ascii="GHEA Grapalat" w:hAnsi="GHEA Grapalat" w:cs="Arial"/>
                <w:sz w:val="18"/>
                <w:szCs w:val="18"/>
              </w:rPr>
              <w:lastRenderedPageBreak/>
              <w:t>16</w:t>
            </w:r>
          </w:p>
        </w:tc>
        <w:tc>
          <w:tcPr>
            <w:tcW w:w="1913" w:type="dxa"/>
            <w:vAlign w:val="center"/>
          </w:tcPr>
          <w:p w:rsidR="00360315" w:rsidRPr="00AC25BD" w:rsidRDefault="00360315" w:rsidP="00360315">
            <w:pPr>
              <w:jc w:val="center"/>
              <w:rPr>
                <w:rFonts w:ascii="GHEA Grapalat" w:hAnsi="GHEA Grapalat" w:cs="Arial"/>
                <w:sz w:val="18"/>
                <w:szCs w:val="18"/>
              </w:rPr>
            </w:pPr>
            <w:r w:rsidRPr="00AC25BD">
              <w:rPr>
                <w:rFonts w:ascii="GHEA Grapalat" w:hAnsi="GHEA Grapalat" w:cs="Arial"/>
                <w:sz w:val="18"/>
                <w:szCs w:val="18"/>
              </w:rPr>
              <w:t>30192133/1</w:t>
            </w:r>
          </w:p>
        </w:tc>
        <w:tc>
          <w:tcPr>
            <w:tcW w:w="1510" w:type="dxa"/>
            <w:vAlign w:val="center"/>
          </w:tcPr>
          <w:p w:rsidR="00360315" w:rsidRPr="00AC25BD" w:rsidRDefault="00360315" w:rsidP="00360315">
            <w:pPr>
              <w:jc w:val="center"/>
              <w:rPr>
                <w:rFonts w:ascii="GHEA Grapalat" w:hAnsi="GHEA Grapalat" w:cs="Arial"/>
                <w:sz w:val="18"/>
                <w:szCs w:val="18"/>
              </w:rPr>
            </w:pPr>
            <w:r w:rsidRPr="00AC25BD">
              <w:rPr>
                <w:rFonts w:ascii="GHEA Grapalat" w:hAnsi="GHEA Grapalat" w:cs="Arial"/>
                <w:sz w:val="18"/>
                <w:szCs w:val="18"/>
              </w:rPr>
              <w:t>точилки</w:t>
            </w:r>
          </w:p>
        </w:tc>
        <w:tc>
          <w:tcPr>
            <w:tcW w:w="940"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lang w:val="pt-BR"/>
              </w:rPr>
            </w:pPr>
            <w:r w:rsidRPr="00AC25BD">
              <w:rPr>
                <w:rFonts w:ascii="GHEA Grapalat" w:hAnsi="GHEA Grapalat"/>
                <w:sz w:val="20"/>
                <w:lang w:val="hy-AM"/>
              </w:rPr>
              <w:t>25</w:t>
            </w:r>
            <w:r w:rsidRPr="00AC25BD">
              <w:rPr>
                <w:rFonts w:ascii="GHEA Grapalat" w:hAnsi="GHEA Grapalat"/>
                <w:sz w:val="20"/>
                <w:lang w:val="pt-BR"/>
              </w:rPr>
              <w:t>%</w:t>
            </w:r>
          </w:p>
        </w:tc>
        <w:tc>
          <w:tcPr>
            <w:tcW w:w="80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25</w:t>
            </w:r>
            <w:r w:rsidRPr="00AC25BD">
              <w:rPr>
                <w:rFonts w:ascii="GHEA Grapalat" w:hAnsi="GHEA Grapalat"/>
                <w:sz w:val="20"/>
                <w:lang w:val="pt-BR"/>
              </w:rPr>
              <w:t>%</w:t>
            </w:r>
          </w:p>
        </w:tc>
        <w:tc>
          <w:tcPr>
            <w:tcW w:w="828"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50</w:t>
            </w:r>
            <w:r w:rsidRPr="00AC25BD">
              <w:rPr>
                <w:rFonts w:ascii="GHEA Grapalat" w:hAnsi="GHEA Grapalat"/>
                <w:sz w:val="20"/>
                <w:lang w:val="pt-BR"/>
              </w:rPr>
              <w:t>%</w:t>
            </w:r>
          </w:p>
        </w:tc>
        <w:tc>
          <w:tcPr>
            <w:tcW w:w="91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50</w:t>
            </w:r>
            <w:r w:rsidRPr="00AC25BD">
              <w:rPr>
                <w:rFonts w:ascii="GHEA Grapalat" w:hAnsi="GHEA Grapalat"/>
                <w:sz w:val="20"/>
                <w:lang w:val="pt-BR"/>
              </w:rPr>
              <w:t>%</w:t>
            </w:r>
          </w:p>
        </w:tc>
        <w:tc>
          <w:tcPr>
            <w:tcW w:w="830"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50</w:t>
            </w:r>
            <w:r w:rsidRPr="00AC25BD">
              <w:rPr>
                <w:rFonts w:ascii="GHEA Grapalat" w:hAnsi="GHEA Grapalat"/>
                <w:sz w:val="20"/>
                <w:lang w:val="pt-BR"/>
              </w:rPr>
              <w:t>%</w:t>
            </w:r>
          </w:p>
        </w:tc>
        <w:tc>
          <w:tcPr>
            <w:tcW w:w="829"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33"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5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30"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9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100</w:t>
            </w:r>
            <w:r w:rsidRPr="00AC25BD">
              <w:rPr>
                <w:rFonts w:ascii="GHEA Grapalat" w:hAnsi="GHEA Grapalat"/>
                <w:sz w:val="20"/>
                <w:lang w:val="pt-BR"/>
              </w:rPr>
              <w:t>%</w:t>
            </w:r>
          </w:p>
        </w:tc>
        <w:tc>
          <w:tcPr>
            <w:tcW w:w="834"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100</w:t>
            </w:r>
            <w:r w:rsidRPr="00AC25BD">
              <w:rPr>
                <w:rFonts w:ascii="GHEA Grapalat" w:hAnsi="GHEA Grapalat"/>
                <w:sz w:val="20"/>
                <w:lang w:val="pt-BR"/>
              </w:rPr>
              <w:t>%</w:t>
            </w:r>
          </w:p>
        </w:tc>
        <w:tc>
          <w:tcPr>
            <w:tcW w:w="1352"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b/>
                <w:lang w:val="pt-BR"/>
              </w:rPr>
            </w:pPr>
            <w:r w:rsidRPr="00AC25BD">
              <w:rPr>
                <w:rFonts w:ascii="GHEA Grapalat" w:hAnsi="GHEA Grapalat"/>
                <w:sz w:val="20"/>
                <w:lang w:val="hy-AM"/>
              </w:rPr>
              <w:t>100</w:t>
            </w:r>
            <w:r w:rsidRPr="00AC25BD">
              <w:rPr>
                <w:rFonts w:ascii="GHEA Grapalat" w:hAnsi="GHEA Grapalat"/>
                <w:sz w:val="20"/>
                <w:lang w:val="pt-BR"/>
              </w:rPr>
              <w:t xml:space="preserve"> %</w:t>
            </w:r>
          </w:p>
        </w:tc>
      </w:tr>
      <w:tr w:rsidR="007B501B" w:rsidRPr="00AC25BD" w:rsidTr="007B501B">
        <w:trPr>
          <w:trHeight w:val="404"/>
          <w:jc w:val="center"/>
        </w:trPr>
        <w:tc>
          <w:tcPr>
            <w:tcW w:w="1659" w:type="dxa"/>
            <w:vAlign w:val="center"/>
          </w:tcPr>
          <w:p w:rsidR="00360315" w:rsidRPr="00AC25BD" w:rsidRDefault="00360315" w:rsidP="00360315">
            <w:pPr>
              <w:jc w:val="center"/>
              <w:rPr>
                <w:rFonts w:ascii="GHEA Grapalat" w:hAnsi="GHEA Grapalat" w:cs="Arial"/>
                <w:sz w:val="18"/>
                <w:szCs w:val="18"/>
              </w:rPr>
            </w:pPr>
            <w:r w:rsidRPr="00AC25BD">
              <w:rPr>
                <w:rFonts w:ascii="GHEA Grapalat" w:hAnsi="GHEA Grapalat" w:cs="Arial"/>
                <w:sz w:val="18"/>
                <w:szCs w:val="18"/>
              </w:rPr>
              <w:t>17</w:t>
            </w:r>
          </w:p>
        </w:tc>
        <w:tc>
          <w:tcPr>
            <w:tcW w:w="1913" w:type="dxa"/>
            <w:vAlign w:val="center"/>
          </w:tcPr>
          <w:p w:rsidR="00360315" w:rsidRPr="00AC25BD" w:rsidRDefault="00360315" w:rsidP="00360315">
            <w:pPr>
              <w:jc w:val="center"/>
              <w:rPr>
                <w:rFonts w:ascii="GHEA Grapalat" w:hAnsi="GHEA Grapalat" w:cs="Arial"/>
                <w:sz w:val="18"/>
                <w:szCs w:val="18"/>
              </w:rPr>
            </w:pPr>
            <w:r w:rsidRPr="00AC25BD">
              <w:rPr>
                <w:rFonts w:ascii="GHEA Grapalat" w:hAnsi="GHEA Grapalat" w:cs="Arial"/>
                <w:sz w:val="18"/>
                <w:szCs w:val="18"/>
              </w:rPr>
              <w:t>30192160/1</w:t>
            </w:r>
          </w:p>
        </w:tc>
        <w:tc>
          <w:tcPr>
            <w:tcW w:w="1510" w:type="dxa"/>
            <w:vAlign w:val="center"/>
          </w:tcPr>
          <w:p w:rsidR="00360315" w:rsidRPr="00AC25BD" w:rsidRDefault="00360315" w:rsidP="00360315">
            <w:pPr>
              <w:jc w:val="center"/>
              <w:rPr>
                <w:rFonts w:ascii="GHEA Grapalat" w:hAnsi="GHEA Grapalat" w:cs="Arial"/>
                <w:sz w:val="18"/>
                <w:szCs w:val="18"/>
              </w:rPr>
            </w:pPr>
            <w:r w:rsidRPr="00AC25BD">
              <w:rPr>
                <w:rFonts w:ascii="GHEA Grapalat" w:hAnsi="GHEA Grapalat" w:cs="Arial"/>
                <w:sz w:val="18"/>
                <w:szCs w:val="18"/>
              </w:rPr>
              <w:t>Штрихи</w:t>
            </w:r>
          </w:p>
        </w:tc>
        <w:tc>
          <w:tcPr>
            <w:tcW w:w="940"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lang w:val="pt-BR"/>
              </w:rPr>
            </w:pPr>
            <w:r w:rsidRPr="00AC25BD">
              <w:rPr>
                <w:rFonts w:ascii="GHEA Grapalat" w:hAnsi="GHEA Grapalat"/>
                <w:sz w:val="20"/>
                <w:lang w:val="hy-AM"/>
              </w:rPr>
              <w:t>25</w:t>
            </w:r>
            <w:r w:rsidRPr="00AC25BD">
              <w:rPr>
                <w:rFonts w:ascii="GHEA Grapalat" w:hAnsi="GHEA Grapalat"/>
                <w:sz w:val="20"/>
                <w:lang w:val="pt-BR"/>
              </w:rPr>
              <w:t>%</w:t>
            </w:r>
          </w:p>
        </w:tc>
        <w:tc>
          <w:tcPr>
            <w:tcW w:w="80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25</w:t>
            </w:r>
            <w:r w:rsidRPr="00AC25BD">
              <w:rPr>
                <w:rFonts w:ascii="GHEA Grapalat" w:hAnsi="GHEA Grapalat"/>
                <w:sz w:val="20"/>
                <w:lang w:val="pt-BR"/>
              </w:rPr>
              <w:t>%</w:t>
            </w:r>
          </w:p>
        </w:tc>
        <w:tc>
          <w:tcPr>
            <w:tcW w:w="828"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50</w:t>
            </w:r>
            <w:r w:rsidRPr="00AC25BD">
              <w:rPr>
                <w:rFonts w:ascii="GHEA Grapalat" w:hAnsi="GHEA Grapalat"/>
                <w:sz w:val="20"/>
                <w:lang w:val="pt-BR"/>
              </w:rPr>
              <w:t>%</w:t>
            </w:r>
          </w:p>
        </w:tc>
        <w:tc>
          <w:tcPr>
            <w:tcW w:w="91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50</w:t>
            </w:r>
            <w:r w:rsidRPr="00AC25BD">
              <w:rPr>
                <w:rFonts w:ascii="GHEA Grapalat" w:hAnsi="GHEA Grapalat"/>
                <w:sz w:val="20"/>
                <w:lang w:val="pt-BR"/>
              </w:rPr>
              <w:t>%</w:t>
            </w:r>
          </w:p>
        </w:tc>
        <w:tc>
          <w:tcPr>
            <w:tcW w:w="830"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50</w:t>
            </w:r>
            <w:r w:rsidRPr="00AC25BD">
              <w:rPr>
                <w:rFonts w:ascii="GHEA Grapalat" w:hAnsi="GHEA Grapalat"/>
                <w:sz w:val="20"/>
                <w:lang w:val="pt-BR"/>
              </w:rPr>
              <w:t>%</w:t>
            </w:r>
          </w:p>
        </w:tc>
        <w:tc>
          <w:tcPr>
            <w:tcW w:w="829"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33"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5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30"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9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100</w:t>
            </w:r>
            <w:r w:rsidRPr="00AC25BD">
              <w:rPr>
                <w:rFonts w:ascii="GHEA Grapalat" w:hAnsi="GHEA Grapalat"/>
                <w:sz w:val="20"/>
                <w:lang w:val="pt-BR"/>
              </w:rPr>
              <w:t>%</w:t>
            </w:r>
          </w:p>
        </w:tc>
        <w:tc>
          <w:tcPr>
            <w:tcW w:w="834"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100</w:t>
            </w:r>
            <w:r w:rsidRPr="00AC25BD">
              <w:rPr>
                <w:rFonts w:ascii="GHEA Grapalat" w:hAnsi="GHEA Grapalat"/>
                <w:sz w:val="20"/>
                <w:lang w:val="pt-BR"/>
              </w:rPr>
              <w:t>%</w:t>
            </w:r>
          </w:p>
        </w:tc>
        <w:tc>
          <w:tcPr>
            <w:tcW w:w="1352"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b/>
                <w:lang w:val="pt-BR"/>
              </w:rPr>
            </w:pPr>
            <w:r w:rsidRPr="00AC25BD">
              <w:rPr>
                <w:rFonts w:ascii="GHEA Grapalat" w:hAnsi="GHEA Grapalat"/>
                <w:sz w:val="20"/>
                <w:lang w:val="hy-AM"/>
              </w:rPr>
              <w:t>100</w:t>
            </w:r>
            <w:r w:rsidRPr="00AC25BD">
              <w:rPr>
                <w:rFonts w:ascii="GHEA Grapalat" w:hAnsi="GHEA Grapalat"/>
                <w:sz w:val="20"/>
                <w:lang w:val="pt-BR"/>
              </w:rPr>
              <w:t xml:space="preserve"> %</w:t>
            </w:r>
          </w:p>
        </w:tc>
      </w:tr>
      <w:tr w:rsidR="007B501B" w:rsidRPr="00AC25BD" w:rsidTr="007B501B">
        <w:trPr>
          <w:trHeight w:val="404"/>
          <w:jc w:val="center"/>
        </w:trPr>
        <w:tc>
          <w:tcPr>
            <w:tcW w:w="1659" w:type="dxa"/>
            <w:vAlign w:val="center"/>
          </w:tcPr>
          <w:p w:rsidR="00360315" w:rsidRPr="00AC25BD" w:rsidRDefault="00360315" w:rsidP="00360315">
            <w:pPr>
              <w:jc w:val="center"/>
              <w:rPr>
                <w:rFonts w:ascii="GHEA Grapalat" w:hAnsi="GHEA Grapalat" w:cs="Arial"/>
                <w:sz w:val="18"/>
                <w:szCs w:val="18"/>
              </w:rPr>
            </w:pPr>
            <w:r w:rsidRPr="00AC25BD">
              <w:rPr>
                <w:rFonts w:ascii="GHEA Grapalat" w:hAnsi="GHEA Grapalat" w:cs="Arial"/>
                <w:sz w:val="18"/>
                <w:szCs w:val="18"/>
              </w:rPr>
              <w:t>18</w:t>
            </w:r>
          </w:p>
        </w:tc>
        <w:tc>
          <w:tcPr>
            <w:tcW w:w="1913" w:type="dxa"/>
            <w:vAlign w:val="center"/>
          </w:tcPr>
          <w:p w:rsidR="00360315" w:rsidRPr="00AC25BD" w:rsidRDefault="00360315" w:rsidP="00360315">
            <w:pPr>
              <w:jc w:val="center"/>
              <w:rPr>
                <w:rFonts w:ascii="GHEA Grapalat" w:hAnsi="GHEA Grapalat" w:cs="Arial"/>
                <w:sz w:val="18"/>
                <w:szCs w:val="18"/>
              </w:rPr>
            </w:pPr>
            <w:r w:rsidRPr="00AC25BD">
              <w:rPr>
                <w:rFonts w:ascii="GHEA Grapalat" w:hAnsi="GHEA Grapalat" w:cs="Arial"/>
                <w:sz w:val="18"/>
                <w:szCs w:val="18"/>
              </w:rPr>
              <w:t>30192220/1</w:t>
            </w:r>
          </w:p>
        </w:tc>
        <w:tc>
          <w:tcPr>
            <w:tcW w:w="1510" w:type="dxa"/>
            <w:vAlign w:val="center"/>
          </w:tcPr>
          <w:p w:rsidR="00360315" w:rsidRPr="00AC25BD" w:rsidRDefault="00360315" w:rsidP="00360315">
            <w:pPr>
              <w:jc w:val="center"/>
              <w:rPr>
                <w:rFonts w:ascii="GHEA Grapalat" w:hAnsi="GHEA Grapalat" w:cs="Arial"/>
                <w:sz w:val="18"/>
                <w:szCs w:val="18"/>
              </w:rPr>
            </w:pPr>
            <w:r w:rsidRPr="00AC25BD">
              <w:rPr>
                <w:rFonts w:ascii="GHEA Grapalat" w:hAnsi="GHEA Grapalat" w:cs="Arial"/>
                <w:sz w:val="18"/>
                <w:szCs w:val="18"/>
              </w:rPr>
              <w:t>полимерная самоклеющаяся лента, 19 мм х 36 м для офиса, маленькая</w:t>
            </w:r>
          </w:p>
        </w:tc>
        <w:tc>
          <w:tcPr>
            <w:tcW w:w="940"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lang w:val="pt-BR"/>
              </w:rPr>
            </w:pPr>
            <w:r w:rsidRPr="00AC25BD">
              <w:rPr>
                <w:rFonts w:ascii="GHEA Grapalat" w:hAnsi="GHEA Grapalat"/>
                <w:sz w:val="20"/>
                <w:lang w:val="hy-AM"/>
              </w:rPr>
              <w:t>25</w:t>
            </w:r>
            <w:r w:rsidRPr="00AC25BD">
              <w:rPr>
                <w:rFonts w:ascii="GHEA Grapalat" w:hAnsi="GHEA Grapalat"/>
                <w:sz w:val="20"/>
                <w:lang w:val="pt-BR"/>
              </w:rPr>
              <w:t>%</w:t>
            </w:r>
          </w:p>
        </w:tc>
        <w:tc>
          <w:tcPr>
            <w:tcW w:w="80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25</w:t>
            </w:r>
            <w:r w:rsidRPr="00AC25BD">
              <w:rPr>
                <w:rFonts w:ascii="GHEA Grapalat" w:hAnsi="GHEA Grapalat"/>
                <w:sz w:val="20"/>
                <w:lang w:val="pt-BR"/>
              </w:rPr>
              <w:t>%</w:t>
            </w:r>
          </w:p>
        </w:tc>
        <w:tc>
          <w:tcPr>
            <w:tcW w:w="828"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50</w:t>
            </w:r>
            <w:r w:rsidRPr="00AC25BD">
              <w:rPr>
                <w:rFonts w:ascii="GHEA Grapalat" w:hAnsi="GHEA Grapalat"/>
                <w:sz w:val="20"/>
                <w:lang w:val="pt-BR"/>
              </w:rPr>
              <w:t>%</w:t>
            </w:r>
          </w:p>
        </w:tc>
        <w:tc>
          <w:tcPr>
            <w:tcW w:w="91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50</w:t>
            </w:r>
            <w:r w:rsidRPr="00AC25BD">
              <w:rPr>
                <w:rFonts w:ascii="GHEA Grapalat" w:hAnsi="GHEA Grapalat"/>
                <w:sz w:val="20"/>
                <w:lang w:val="pt-BR"/>
              </w:rPr>
              <w:t>%</w:t>
            </w:r>
          </w:p>
        </w:tc>
        <w:tc>
          <w:tcPr>
            <w:tcW w:w="830"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50</w:t>
            </w:r>
            <w:r w:rsidRPr="00AC25BD">
              <w:rPr>
                <w:rFonts w:ascii="GHEA Grapalat" w:hAnsi="GHEA Grapalat"/>
                <w:sz w:val="20"/>
                <w:lang w:val="pt-BR"/>
              </w:rPr>
              <w:t>%</w:t>
            </w:r>
          </w:p>
        </w:tc>
        <w:tc>
          <w:tcPr>
            <w:tcW w:w="829"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33"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5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30"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9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100</w:t>
            </w:r>
            <w:r w:rsidRPr="00AC25BD">
              <w:rPr>
                <w:rFonts w:ascii="GHEA Grapalat" w:hAnsi="GHEA Grapalat"/>
                <w:sz w:val="20"/>
                <w:lang w:val="pt-BR"/>
              </w:rPr>
              <w:t>%</w:t>
            </w:r>
          </w:p>
        </w:tc>
        <w:tc>
          <w:tcPr>
            <w:tcW w:w="834"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100</w:t>
            </w:r>
            <w:r w:rsidRPr="00AC25BD">
              <w:rPr>
                <w:rFonts w:ascii="GHEA Grapalat" w:hAnsi="GHEA Grapalat"/>
                <w:sz w:val="20"/>
                <w:lang w:val="pt-BR"/>
              </w:rPr>
              <w:t>%</w:t>
            </w:r>
          </w:p>
        </w:tc>
        <w:tc>
          <w:tcPr>
            <w:tcW w:w="1352"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b/>
                <w:lang w:val="pt-BR"/>
              </w:rPr>
            </w:pPr>
            <w:r w:rsidRPr="00AC25BD">
              <w:rPr>
                <w:rFonts w:ascii="GHEA Grapalat" w:hAnsi="GHEA Grapalat"/>
                <w:sz w:val="20"/>
                <w:lang w:val="hy-AM"/>
              </w:rPr>
              <w:t>100</w:t>
            </w:r>
            <w:r w:rsidRPr="00AC25BD">
              <w:rPr>
                <w:rFonts w:ascii="GHEA Grapalat" w:hAnsi="GHEA Grapalat"/>
                <w:sz w:val="20"/>
                <w:lang w:val="pt-BR"/>
              </w:rPr>
              <w:t xml:space="preserve"> %</w:t>
            </w:r>
          </w:p>
        </w:tc>
      </w:tr>
      <w:tr w:rsidR="007B501B" w:rsidRPr="00AC25BD" w:rsidTr="007B501B">
        <w:trPr>
          <w:trHeight w:val="404"/>
          <w:jc w:val="center"/>
        </w:trPr>
        <w:tc>
          <w:tcPr>
            <w:tcW w:w="1659" w:type="dxa"/>
            <w:vAlign w:val="center"/>
          </w:tcPr>
          <w:p w:rsidR="00360315" w:rsidRPr="00AC25BD" w:rsidRDefault="00360315" w:rsidP="00360315">
            <w:pPr>
              <w:jc w:val="center"/>
              <w:rPr>
                <w:rFonts w:ascii="GHEA Grapalat" w:hAnsi="GHEA Grapalat" w:cs="Arial"/>
                <w:sz w:val="18"/>
                <w:szCs w:val="18"/>
              </w:rPr>
            </w:pPr>
            <w:r w:rsidRPr="00AC25BD">
              <w:rPr>
                <w:rFonts w:ascii="GHEA Grapalat" w:hAnsi="GHEA Grapalat" w:cs="Arial"/>
                <w:sz w:val="18"/>
                <w:szCs w:val="18"/>
              </w:rPr>
              <w:t>19</w:t>
            </w:r>
          </w:p>
        </w:tc>
        <w:tc>
          <w:tcPr>
            <w:tcW w:w="1913" w:type="dxa"/>
            <w:vAlign w:val="center"/>
          </w:tcPr>
          <w:p w:rsidR="00360315" w:rsidRPr="00AC25BD" w:rsidRDefault="00360315" w:rsidP="00360315">
            <w:pPr>
              <w:jc w:val="center"/>
              <w:rPr>
                <w:rFonts w:ascii="GHEA Grapalat" w:hAnsi="GHEA Grapalat" w:cs="Arial"/>
                <w:sz w:val="18"/>
                <w:szCs w:val="18"/>
              </w:rPr>
            </w:pPr>
            <w:r w:rsidRPr="00AC25BD">
              <w:rPr>
                <w:rFonts w:ascii="GHEA Grapalat" w:hAnsi="GHEA Grapalat" w:cs="Arial"/>
                <w:sz w:val="18"/>
                <w:szCs w:val="18"/>
              </w:rPr>
              <w:t>30192710/1</w:t>
            </w:r>
          </w:p>
        </w:tc>
        <w:tc>
          <w:tcPr>
            <w:tcW w:w="1510" w:type="dxa"/>
            <w:vAlign w:val="center"/>
          </w:tcPr>
          <w:p w:rsidR="00360315" w:rsidRPr="00AC25BD" w:rsidRDefault="00360315" w:rsidP="00360315">
            <w:pPr>
              <w:jc w:val="center"/>
              <w:rPr>
                <w:rFonts w:ascii="GHEA Grapalat" w:hAnsi="GHEA Grapalat" w:cs="Arial"/>
                <w:sz w:val="18"/>
                <w:szCs w:val="18"/>
              </w:rPr>
            </w:pPr>
            <w:r w:rsidRPr="00AC25BD">
              <w:rPr>
                <w:rFonts w:ascii="GHEA Grapalat" w:hAnsi="GHEA Grapalat" w:cs="Arial"/>
                <w:sz w:val="18"/>
                <w:szCs w:val="18"/>
              </w:rPr>
              <w:t>клей, офисной</w:t>
            </w:r>
          </w:p>
        </w:tc>
        <w:tc>
          <w:tcPr>
            <w:tcW w:w="940"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lang w:val="pt-BR"/>
              </w:rPr>
            </w:pPr>
            <w:r w:rsidRPr="00AC25BD">
              <w:rPr>
                <w:rFonts w:ascii="GHEA Grapalat" w:hAnsi="GHEA Grapalat"/>
                <w:sz w:val="20"/>
                <w:lang w:val="hy-AM"/>
              </w:rPr>
              <w:t>25</w:t>
            </w:r>
            <w:r w:rsidRPr="00AC25BD">
              <w:rPr>
                <w:rFonts w:ascii="GHEA Grapalat" w:hAnsi="GHEA Grapalat"/>
                <w:sz w:val="20"/>
                <w:lang w:val="pt-BR"/>
              </w:rPr>
              <w:t>%</w:t>
            </w:r>
          </w:p>
        </w:tc>
        <w:tc>
          <w:tcPr>
            <w:tcW w:w="80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25</w:t>
            </w:r>
            <w:r w:rsidRPr="00AC25BD">
              <w:rPr>
                <w:rFonts w:ascii="GHEA Grapalat" w:hAnsi="GHEA Grapalat"/>
                <w:sz w:val="20"/>
                <w:lang w:val="pt-BR"/>
              </w:rPr>
              <w:t>%</w:t>
            </w:r>
          </w:p>
        </w:tc>
        <w:tc>
          <w:tcPr>
            <w:tcW w:w="828"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50</w:t>
            </w:r>
            <w:r w:rsidRPr="00AC25BD">
              <w:rPr>
                <w:rFonts w:ascii="GHEA Grapalat" w:hAnsi="GHEA Grapalat"/>
                <w:sz w:val="20"/>
                <w:lang w:val="pt-BR"/>
              </w:rPr>
              <w:t>%</w:t>
            </w:r>
          </w:p>
        </w:tc>
        <w:tc>
          <w:tcPr>
            <w:tcW w:w="91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50</w:t>
            </w:r>
            <w:r w:rsidRPr="00AC25BD">
              <w:rPr>
                <w:rFonts w:ascii="GHEA Grapalat" w:hAnsi="GHEA Grapalat"/>
                <w:sz w:val="20"/>
                <w:lang w:val="pt-BR"/>
              </w:rPr>
              <w:t>%</w:t>
            </w:r>
          </w:p>
        </w:tc>
        <w:tc>
          <w:tcPr>
            <w:tcW w:w="830"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50</w:t>
            </w:r>
            <w:r w:rsidRPr="00AC25BD">
              <w:rPr>
                <w:rFonts w:ascii="GHEA Grapalat" w:hAnsi="GHEA Grapalat"/>
                <w:sz w:val="20"/>
                <w:lang w:val="pt-BR"/>
              </w:rPr>
              <w:t>%</w:t>
            </w:r>
          </w:p>
        </w:tc>
        <w:tc>
          <w:tcPr>
            <w:tcW w:w="829"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33"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5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30"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9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100</w:t>
            </w:r>
            <w:r w:rsidRPr="00AC25BD">
              <w:rPr>
                <w:rFonts w:ascii="GHEA Grapalat" w:hAnsi="GHEA Grapalat"/>
                <w:sz w:val="20"/>
                <w:lang w:val="pt-BR"/>
              </w:rPr>
              <w:t>%</w:t>
            </w:r>
          </w:p>
        </w:tc>
        <w:tc>
          <w:tcPr>
            <w:tcW w:w="834"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100</w:t>
            </w:r>
            <w:r w:rsidRPr="00AC25BD">
              <w:rPr>
                <w:rFonts w:ascii="GHEA Grapalat" w:hAnsi="GHEA Grapalat"/>
                <w:sz w:val="20"/>
                <w:lang w:val="pt-BR"/>
              </w:rPr>
              <w:t>%</w:t>
            </w:r>
          </w:p>
        </w:tc>
        <w:tc>
          <w:tcPr>
            <w:tcW w:w="1352"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b/>
                <w:lang w:val="pt-BR"/>
              </w:rPr>
            </w:pPr>
            <w:r w:rsidRPr="00AC25BD">
              <w:rPr>
                <w:rFonts w:ascii="GHEA Grapalat" w:hAnsi="GHEA Grapalat"/>
                <w:sz w:val="20"/>
                <w:lang w:val="hy-AM"/>
              </w:rPr>
              <w:t>100</w:t>
            </w:r>
            <w:r w:rsidRPr="00AC25BD">
              <w:rPr>
                <w:rFonts w:ascii="GHEA Grapalat" w:hAnsi="GHEA Grapalat"/>
                <w:sz w:val="20"/>
                <w:lang w:val="pt-BR"/>
              </w:rPr>
              <w:t xml:space="preserve"> %</w:t>
            </w:r>
          </w:p>
        </w:tc>
      </w:tr>
      <w:tr w:rsidR="007B501B" w:rsidRPr="00AC25BD" w:rsidTr="007B501B">
        <w:trPr>
          <w:trHeight w:val="404"/>
          <w:jc w:val="center"/>
        </w:trPr>
        <w:tc>
          <w:tcPr>
            <w:tcW w:w="1659" w:type="dxa"/>
            <w:vAlign w:val="center"/>
          </w:tcPr>
          <w:p w:rsidR="00360315" w:rsidRPr="00AC25BD" w:rsidRDefault="00360315" w:rsidP="00360315">
            <w:pPr>
              <w:jc w:val="center"/>
              <w:rPr>
                <w:rFonts w:ascii="GHEA Grapalat" w:hAnsi="GHEA Grapalat" w:cs="Arial"/>
                <w:sz w:val="18"/>
                <w:szCs w:val="18"/>
              </w:rPr>
            </w:pPr>
            <w:r w:rsidRPr="00AC25BD">
              <w:rPr>
                <w:rFonts w:ascii="GHEA Grapalat" w:hAnsi="GHEA Grapalat" w:cs="Arial"/>
                <w:sz w:val="18"/>
                <w:szCs w:val="18"/>
              </w:rPr>
              <w:t>20</w:t>
            </w:r>
          </w:p>
        </w:tc>
        <w:tc>
          <w:tcPr>
            <w:tcW w:w="1913" w:type="dxa"/>
            <w:vAlign w:val="center"/>
          </w:tcPr>
          <w:p w:rsidR="00360315" w:rsidRPr="00AC25BD" w:rsidRDefault="00360315" w:rsidP="00360315">
            <w:pPr>
              <w:jc w:val="center"/>
              <w:rPr>
                <w:rFonts w:ascii="GHEA Grapalat" w:hAnsi="GHEA Grapalat" w:cs="Arial"/>
                <w:sz w:val="18"/>
                <w:szCs w:val="18"/>
              </w:rPr>
            </w:pPr>
            <w:r w:rsidRPr="00AC25BD">
              <w:rPr>
                <w:rFonts w:ascii="GHEA Grapalat" w:hAnsi="GHEA Grapalat" w:cs="Arial"/>
                <w:sz w:val="18"/>
                <w:szCs w:val="18"/>
              </w:rPr>
              <w:t>30192720/1</w:t>
            </w:r>
          </w:p>
        </w:tc>
        <w:tc>
          <w:tcPr>
            <w:tcW w:w="1510" w:type="dxa"/>
            <w:vAlign w:val="center"/>
          </w:tcPr>
          <w:p w:rsidR="00360315" w:rsidRPr="00AC25BD" w:rsidRDefault="00360315" w:rsidP="00360315">
            <w:pPr>
              <w:jc w:val="center"/>
              <w:rPr>
                <w:rFonts w:ascii="GHEA Grapalat" w:hAnsi="GHEA Grapalat" w:cs="Arial"/>
                <w:sz w:val="18"/>
                <w:szCs w:val="18"/>
              </w:rPr>
            </w:pPr>
            <w:r w:rsidRPr="00AC25BD">
              <w:rPr>
                <w:rFonts w:ascii="GHEA Grapalat" w:hAnsi="GHEA Grapalat" w:cs="Arial"/>
                <w:sz w:val="18"/>
                <w:szCs w:val="18"/>
              </w:rPr>
              <w:t>Маркеры</w:t>
            </w:r>
          </w:p>
        </w:tc>
        <w:tc>
          <w:tcPr>
            <w:tcW w:w="940"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lang w:val="pt-BR"/>
              </w:rPr>
            </w:pPr>
            <w:r w:rsidRPr="00AC25BD">
              <w:rPr>
                <w:rFonts w:ascii="GHEA Grapalat" w:hAnsi="GHEA Grapalat"/>
                <w:sz w:val="20"/>
                <w:lang w:val="hy-AM"/>
              </w:rPr>
              <w:t>25</w:t>
            </w:r>
            <w:r w:rsidRPr="00AC25BD">
              <w:rPr>
                <w:rFonts w:ascii="GHEA Grapalat" w:hAnsi="GHEA Grapalat"/>
                <w:sz w:val="20"/>
                <w:lang w:val="pt-BR"/>
              </w:rPr>
              <w:t>%</w:t>
            </w:r>
          </w:p>
        </w:tc>
        <w:tc>
          <w:tcPr>
            <w:tcW w:w="80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25</w:t>
            </w:r>
            <w:r w:rsidRPr="00AC25BD">
              <w:rPr>
                <w:rFonts w:ascii="GHEA Grapalat" w:hAnsi="GHEA Grapalat"/>
                <w:sz w:val="20"/>
                <w:lang w:val="pt-BR"/>
              </w:rPr>
              <w:t>%</w:t>
            </w:r>
          </w:p>
        </w:tc>
        <w:tc>
          <w:tcPr>
            <w:tcW w:w="828"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50</w:t>
            </w:r>
            <w:r w:rsidRPr="00AC25BD">
              <w:rPr>
                <w:rFonts w:ascii="GHEA Grapalat" w:hAnsi="GHEA Grapalat"/>
                <w:sz w:val="20"/>
                <w:lang w:val="pt-BR"/>
              </w:rPr>
              <w:t>%</w:t>
            </w:r>
          </w:p>
        </w:tc>
        <w:tc>
          <w:tcPr>
            <w:tcW w:w="91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50</w:t>
            </w:r>
            <w:r w:rsidRPr="00AC25BD">
              <w:rPr>
                <w:rFonts w:ascii="GHEA Grapalat" w:hAnsi="GHEA Grapalat"/>
                <w:sz w:val="20"/>
                <w:lang w:val="pt-BR"/>
              </w:rPr>
              <w:t>%</w:t>
            </w:r>
          </w:p>
        </w:tc>
        <w:tc>
          <w:tcPr>
            <w:tcW w:w="830"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50</w:t>
            </w:r>
            <w:r w:rsidRPr="00AC25BD">
              <w:rPr>
                <w:rFonts w:ascii="GHEA Grapalat" w:hAnsi="GHEA Grapalat"/>
                <w:sz w:val="20"/>
                <w:lang w:val="pt-BR"/>
              </w:rPr>
              <w:t>%</w:t>
            </w:r>
          </w:p>
        </w:tc>
        <w:tc>
          <w:tcPr>
            <w:tcW w:w="829"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33"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5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30"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9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100</w:t>
            </w:r>
            <w:r w:rsidRPr="00AC25BD">
              <w:rPr>
                <w:rFonts w:ascii="GHEA Grapalat" w:hAnsi="GHEA Grapalat"/>
                <w:sz w:val="20"/>
                <w:lang w:val="pt-BR"/>
              </w:rPr>
              <w:t>%</w:t>
            </w:r>
          </w:p>
        </w:tc>
        <w:tc>
          <w:tcPr>
            <w:tcW w:w="834"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100</w:t>
            </w:r>
            <w:r w:rsidRPr="00AC25BD">
              <w:rPr>
                <w:rFonts w:ascii="GHEA Grapalat" w:hAnsi="GHEA Grapalat"/>
                <w:sz w:val="20"/>
                <w:lang w:val="pt-BR"/>
              </w:rPr>
              <w:t>%</w:t>
            </w:r>
          </w:p>
        </w:tc>
        <w:tc>
          <w:tcPr>
            <w:tcW w:w="1352"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b/>
                <w:lang w:val="pt-BR"/>
              </w:rPr>
            </w:pPr>
            <w:r w:rsidRPr="00AC25BD">
              <w:rPr>
                <w:rFonts w:ascii="GHEA Grapalat" w:hAnsi="GHEA Grapalat"/>
                <w:sz w:val="20"/>
                <w:lang w:val="hy-AM"/>
              </w:rPr>
              <w:t>100</w:t>
            </w:r>
            <w:r w:rsidRPr="00AC25BD">
              <w:rPr>
                <w:rFonts w:ascii="GHEA Grapalat" w:hAnsi="GHEA Grapalat"/>
                <w:sz w:val="20"/>
                <w:lang w:val="pt-BR"/>
              </w:rPr>
              <w:t xml:space="preserve"> %</w:t>
            </w:r>
          </w:p>
        </w:tc>
      </w:tr>
      <w:tr w:rsidR="007B501B" w:rsidRPr="00AC25BD" w:rsidTr="007B501B">
        <w:trPr>
          <w:trHeight w:val="404"/>
          <w:jc w:val="center"/>
        </w:trPr>
        <w:tc>
          <w:tcPr>
            <w:tcW w:w="1659" w:type="dxa"/>
            <w:vAlign w:val="center"/>
          </w:tcPr>
          <w:p w:rsidR="00360315" w:rsidRPr="00AC25BD" w:rsidRDefault="00360315" w:rsidP="00360315">
            <w:pPr>
              <w:jc w:val="center"/>
              <w:rPr>
                <w:rFonts w:ascii="GHEA Grapalat" w:hAnsi="GHEA Grapalat" w:cs="Arial"/>
                <w:sz w:val="18"/>
                <w:szCs w:val="18"/>
              </w:rPr>
            </w:pPr>
            <w:r w:rsidRPr="00AC25BD">
              <w:rPr>
                <w:rFonts w:ascii="GHEA Grapalat" w:hAnsi="GHEA Grapalat" w:cs="Arial"/>
                <w:sz w:val="18"/>
                <w:szCs w:val="18"/>
              </w:rPr>
              <w:t>21</w:t>
            </w:r>
          </w:p>
        </w:tc>
        <w:tc>
          <w:tcPr>
            <w:tcW w:w="1913" w:type="dxa"/>
            <w:vAlign w:val="center"/>
          </w:tcPr>
          <w:p w:rsidR="00360315" w:rsidRPr="00AC25BD" w:rsidRDefault="00360315" w:rsidP="00360315">
            <w:pPr>
              <w:jc w:val="center"/>
              <w:rPr>
                <w:rFonts w:ascii="GHEA Grapalat" w:hAnsi="GHEA Grapalat" w:cs="Arial"/>
                <w:sz w:val="18"/>
                <w:szCs w:val="18"/>
              </w:rPr>
            </w:pPr>
            <w:r w:rsidRPr="00AC25BD">
              <w:rPr>
                <w:rFonts w:ascii="GHEA Grapalat" w:hAnsi="GHEA Grapalat" w:cs="Arial"/>
                <w:sz w:val="18"/>
                <w:szCs w:val="18"/>
                <w:lang w:val="hy-AM"/>
              </w:rPr>
              <w:t>30197100/1</w:t>
            </w:r>
          </w:p>
        </w:tc>
        <w:tc>
          <w:tcPr>
            <w:tcW w:w="1510" w:type="dxa"/>
            <w:vAlign w:val="center"/>
          </w:tcPr>
          <w:p w:rsidR="00360315" w:rsidRPr="00AC25BD" w:rsidRDefault="00360315" w:rsidP="00360315">
            <w:pPr>
              <w:jc w:val="center"/>
              <w:rPr>
                <w:rFonts w:ascii="GHEA Grapalat" w:hAnsi="GHEA Grapalat" w:cs="Arial"/>
                <w:sz w:val="18"/>
                <w:szCs w:val="18"/>
              </w:rPr>
            </w:pPr>
            <w:r w:rsidRPr="00AC25BD">
              <w:rPr>
                <w:rFonts w:ascii="GHEA Grapalat" w:hAnsi="GHEA Grapalat" w:cs="Arial"/>
                <w:sz w:val="18"/>
                <w:szCs w:val="18"/>
              </w:rPr>
              <w:t>Стяжки для степлера, большие</w:t>
            </w:r>
          </w:p>
        </w:tc>
        <w:tc>
          <w:tcPr>
            <w:tcW w:w="940"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lang w:val="pt-BR"/>
              </w:rPr>
            </w:pPr>
            <w:r w:rsidRPr="00AC25BD">
              <w:rPr>
                <w:rFonts w:ascii="GHEA Grapalat" w:hAnsi="GHEA Grapalat"/>
                <w:sz w:val="20"/>
                <w:lang w:val="hy-AM"/>
              </w:rPr>
              <w:t>25</w:t>
            </w:r>
            <w:r w:rsidRPr="00AC25BD">
              <w:rPr>
                <w:rFonts w:ascii="GHEA Grapalat" w:hAnsi="GHEA Grapalat"/>
                <w:sz w:val="20"/>
                <w:lang w:val="pt-BR"/>
              </w:rPr>
              <w:t>%</w:t>
            </w:r>
          </w:p>
        </w:tc>
        <w:tc>
          <w:tcPr>
            <w:tcW w:w="80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25</w:t>
            </w:r>
            <w:r w:rsidRPr="00AC25BD">
              <w:rPr>
                <w:rFonts w:ascii="GHEA Grapalat" w:hAnsi="GHEA Grapalat"/>
                <w:sz w:val="20"/>
                <w:lang w:val="pt-BR"/>
              </w:rPr>
              <w:t>%</w:t>
            </w:r>
          </w:p>
        </w:tc>
        <w:tc>
          <w:tcPr>
            <w:tcW w:w="828"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50</w:t>
            </w:r>
            <w:r w:rsidRPr="00AC25BD">
              <w:rPr>
                <w:rFonts w:ascii="GHEA Grapalat" w:hAnsi="GHEA Grapalat"/>
                <w:sz w:val="20"/>
                <w:lang w:val="pt-BR"/>
              </w:rPr>
              <w:t>%</w:t>
            </w:r>
          </w:p>
        </w:tc>
        <w:tc>
          <w:tcPr>
            <w:tcW w:w="91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50</w:t>
            </w:r>
            <w:r w:rsidRPr="00AC25BD">
              <w:rPr>
                <w:rFonts w:ascii="GHEA Grapalat" w:hAnsi="GHEA Grapalat"/>
                <w:sz w:val="20"/>
                <w:lang w:val="pt-BR"/>
              </w:rPr>
              <w:t>%</w:t>
            </w:r>
          </w:p>
        </w:tc>
        <w:tc>
          <w:tcPr>
            <w:tcW w:w="830"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50</w:t>
            </w:r>
            <w:r w:rsidRPr="00AC25BD">
              <w:rPr>
                <w:rFonts w:ascii="GHEA Grapalat" w:hAnsi="GHEA Grapalat"/>
                <w:sz w:val="20"/>
                <w:lang w:val="pt-BR"/>
              </w:rPr>
              <w:t>%</w:t>
            </w:r>
          </w:p>
        </w:tc>
        <w:tc>
          <w:tcPr>
            <w:tcW w:w="829"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33"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5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30"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9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100</w:t>
            </w:r>
            <w:r w:rsidRPr="00AC25BD">
              <w:rPr>
                <w:rFonts w:ascii="GHEA Grapalat" w:hAnsi="GHEA Grapalat"/>
                <w:sz w:val="20"/>
                <w:lang w:val="pt-BR"/>
              </w:rPr>
              <w:t>%</w:t>
            </w:r>
          </w:p>
        </w:tc>
        <w:tc>
          <w:tcPr>
            <w:tcW w:w="834"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100</w:t>
            </w:r>
            <w:r w:rsidRPr="00AC25BD">
              <w:rPr>
                <w:rFonts w:ascii="GHEA Grapalat" w:hAnsi="GHEA Grapalat"/>
                <w:sz w:val="20"/>
                <w:lang w:val="pt-BR"/>
              </w:rPr>
              <w:t>%</w:t>
            </w:r>
          </w:p>
        </w:tc>
        <w:tc>
          <w:tcPr>
            <w:tcW w:w="1352"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b/>
                <w:lang w:val="pt-BR"/>
              </w:rPr>
            </w:pPr>
            <w:r w:rsidRPr="00AC25BD">
              <w:rPr>
                <w:rFonts w:ascii="GHEA Grapalat" w:hAnsi="GHEA Grapalat"/>
                <w:sz w:val="20"/>
                <w:lang w:val="hy-AM"/>
              </w:rPr>
              <w:t>100</w:t>
            </w:r>
            <w:r w:rsidRPr="00AC25BD">
              <w:rPr>
                <w:rFonts w:ascii="GHEA Grapalat" w:hAnsi="GHEA Grapalat"/>
                <w:sz w:val="20"/>
                <w:lang w:val="pt-BR"/>
              </w:rPr>
              <w:t xml:space="preserve"> %</w:t>
            </w:r>
          </w:p>
        </w:tc>
      </w:tr>
      <w:tr w:rsidR="007B501B" w:rsidRPr="00AC25BD" w:rsidTr="007B501B">
        <w:trPr>
          <w:trHeight w:val="404"/>
          <w:jc w:val="center"/>
        </w:trPr>
        <w:tc>
          <w:tcPr>
            <w:tcW w:w="1659" w:type="dxa"/>
            <w:vAlign w:val="center"/>
          </w:tcPr>
          <w:p w:rsidR="00360315" w:rsidRPr="00AC25BD" w:rsidRDefault="00360315" w:rsidP="00360315">
            <w:pPr>
              <w:jc w:val="center"/>
              <w:rPr>
                <w:rFonts w:ascii="GHEA Grapalat" w:hAnsi="GHEA Grapalat" w:cs="Arial"/>
                <w:sz w:val="18"/>
                <w:szCs w:val="18"/>
              </w:rPr>
            </w:pPr>
            <w:r w:rsidRPr="00AC25BD">
              <w:rPr>
                <w:rFonts w:ascii="GHEA Grapalat" w:hAnsi="GHEA Grapalat" w:cs="Arial"/>
                <w:sz w:val="18"/>
                <w:szCs w:val="18"/>
              </w:rPr>
              <w:t>22</w:t>
            </w:r>
          </w:p>
        </w:tc>
        <w:tc>
          <w:tcPr>
            <w:tcW w:w="1913" w:type="dxa"/>
            <w:vAlign w:val="center"/>
          </w:tcPr>
          <w:p w:rsidR="00360315" w:rsidRPr="00AC25BD" w:rsidRDefault="00360315" w:rsidP="00360315">
            <w:pPr>
              <w:jc w:val="center"/>
              <w:rPr>
                <w:rFonts w:ascii="GHEA Grapalat" w:hAnsi="GHEA Grapalat" w:cs="Arial"/>
                <w:sz w:val="18"/>
                <w:szCs w:val="18"/>
              </w:rPr>
            </w:pPr>
            <w:r w:rsidRPr="00AC25BD">
              <w:rPr>
                <w:rFonts w:ascii="GHEA Grapalat" w:hAnsi="GHEA Grapalat" w:cs="Arial"/>
                <w:sz w:val="18"/>
                <w:szCs w:val="18"/>
              </w:rPr>
              <w:t>30197120/1</w:t>
            </w:r>
          </w:p>
        </w:tc>
        <w:tc>
          <w:tcPr>
            <w:tcW w:w="1510" w:type="dxa"/>
            <w:vAlign w:val="center"/>
          </w:tcPr>
          <w:p w:rsidR="00360315" w:rsidRPr="00AC25BD" w:rsidRDefault="00360315" w:rsidP="00360315">
            <w:pPr>
              <w:jc w:val="center"/>
              <w:rPr>
                <w:rFonts w:ascii="GHEA Grapalat" w:hAnsi="GHEA Grapalat" w:cs="Arial"/>
                <w:sz w:val="18"/>
                <w:szCs w:val="18"/>
              </w:rPr>
            </w:pPr>
            <w:r w:rsidRPr="00AC25BD">
              <w:rPr>
                <w:rFonts w:ascii="GHEA Grapalat" w:hAnsi="GHEA Grapalat" w:cs="Arial"/>
                <w:sz w:val="18"/>
                <w:szCs w:val="18"/>
              </w:rPr>
              <w:t>штырьки</w:t>
            </w:r>
          </w:p>
        </w:tc>
        <w:tc>
          <w:tcPr>
            <w:tcW w:w="940"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lang w:val="pt-BR"/>
              </w:rPr>
            </w:pPr>
            <w:r w:rsidRPr="00AC25BD">
              <w:rPr>
                <w:rFonts w:ascii="GHEA Grapalat" w:hAnsi="GHEA Grapalat"/>
                <w:sz w:val="20"/>
                <w:lang w:val="hy-AM"/>
              </w:rPr>
              <w:t>25</w:t>
            </w:r>
            <w:r w:rsidRPr="00AC25BD">
              <w:rPr>
                <w:rFonts w:ascii="GHEA Grapalat" w:hAnsi="GHEA Grapalat"/>
                <w:sz w:val="20"/>
                <w:lang w:val="pt-BR"/>
              </w:rPr>
              <w:t>%</w:t>
            </w:r>
          </w:p>
        </w:tc>
        <w:tc>
          <w:tcPr>
            <w:tcW w:w="80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25</w:t>
            </w:r>
            <w:r w:rsidRPr="00AC25BD">
              <w:rPr>
                <w:rFonts w:ascii="GHEA Grapalat" w:hAnsi="GHEA Grapalat"/>
                <w:sz w:val="20"/>
                <w:lang w:val="pt-BR"/>
              </w:rPr>
              <w:t>%</w:t>
            </w:r>
          </w:p>
        </w:tc>
        <w:tc>
          <w:tcPr>
            <w:tcW w:w="828"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50</w:t>
            </w:r>
            <w:r w:rsidRPr="00AC25BD">
              <w:rPr>
                <w:rFonts w:ascii="GHEA Grapalat" w:hAnsi="GHEA Grapalat"/>
                <w:sz w:val="20"/>
                <w:lang w:val="pt-BR"/>
              </w:rPr>
              <w:t>%</w:t>
            </w:r>
          </w:p>
        </w:tc>
        <w:tc>
          <w:tcPr>
            <w:tcW w:w="91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50</w:t>
            </w:r>
            <w:r w:rsidRPr="00AC25BD">
              <w:rPr>
                <w:rFonts w:ascii="GHEA Grapalat" w:hAnsi="GHEA Grapalat"/>
                <w:sz w:val="20"/>
                <w:lang w:val="pt-BR"/>
              </w:rPr>
              <w:t>%</w:t>
            </w:r>
          </w:p>
        </w:tc>
        <w:tc>
          <w:tcPr>
            <w:tcW w:w="830"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50</w:t>
            </w:r>
            <w:r w:rsidRPr="00AC25BD">
              <w:rPr>
                <w:rFonts w:ascii="GHEA Grapalat" w:hAnsi="GHEA Grapalat"/>
                <w:sz w:val="20"/>
                <w:lang w:val="pt-BR"/>
              </w:rPr>
              <w:t>%</w:t>
            </w:r>
          </w:p>
        </w:tc>
        <w:tc>
          <w:tcPr>
            <w:tcW w:w="829"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33"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5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30"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9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100</w:t>
            </w:r>
            <w:r w:rsidRPr="00AC25BD">
              <w:rPr>
                <w:rFonts w:ascii="GHEA Grapalat" w:hAnsi="GHEA Grapalat"/>
                <w:sz w:val="20"/>
                <w:lang w:val="pt-BR"/>
              </w:rPr>
              <w:t>%</w:t>
            </w:r>
          </w:p>
        </w:tc>
        <w:tc>
          <w:tcPr>
            <w:tcW w:w="834"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100</w:t>
            </w:r>
            <w:r w:rsidRPr="00AC25BD">
              <w:rPr>
                <w:rFonts w:ascii="GHEA Grapalat" w:hAnsi="GHEA Grapalat"/>
                <w:sz w:val="20"/>
                <w:lang w:val="pt-BR"/>
              </w:rPr>
              <w:t>%</w:t>
            </w:r>
          </w:p>
        </w:tc>
        <w:tc>
          <w:tcPr>
            <w:tcW w:w="1352"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b/>
                <w:lang w:val="pt-BR"/>
              </w:rPr>
            </w:pPr>
            <w:r w:rsidRPr="00AC25BD">
              <w:rPr>
                <w:rFonts w:ascii="GHEA Grapalat" w:hAnsi="GHEA Grapalat"/>
                <w:sz w:val="20"/>
                <w:lang w:val="hy-AM"/>
              </w:rPr>
              <w:t>100</w:t>
            </w:r>
            <w:r w:rsidRPr="00AC25BD">
              <w:rPr>
                <w:rFonts w:ascii="GHEA Grapalat" w:hAnsi="GHEA Grapalat"/>
                <w:sz w:val="20"/>
                <w:lang w:val="pt-BR"/>
              </w:rPr>
              <w:t xml:space="preserve"> %</w:t>
            </w:r>
          </w:p>
        </w:tc>
      </w:tr>
      <w:tr w:rsidR="007B501B" w:rsidRPr="00AC25BD" w:rsidTr="007B501B">
        <w:trPr>
          <w:trHeight w:val="404"/>
          <w:jc w:val="center"/>
        </w:trPr>
        <w:tc>
          <w:tcPr>
            <w:tcW w:w="1659" w:type="dxa"/>
            <w:vAlign w:val="center"/>
          </w:tcPr>
          <w:p w:rsidR="00360315" w:rsidRPr="00AC25BD" w:rsidRDefault="00360315" w:rsidP="00360315">
            <w:pPr>
              <w:jc w:val="center"/>
              <w:rPr>
                <w:rFonts w:ascii="GHEA Grapalat" w:hAnsi="GHEA Grapalat" w:cs="Arial"/>
                <w:sz w:val="18"/>
                <w:szCs w:val="18"/>
              </w:rPr>
            </w:pPr>
            <w:r w:rsidRPr="00AC25BD">
              <w:rPr>
                <w:rFonts w:ascii="GHEA Grapalat" w:hAnsi="GHEA Grapalat" w:cs="Arial"/>
                <w:sz w:val="18"/>
                <w:szCs w:val="18"/>
              </w:rPr>
              <w:t>23</w:t>
            </w:r>
          </w:p>
        </w:tc>
        <w:tc>
          <w:tcPr>
            <w:tcW w:w="1913" w:type="dxa"/>
            <w:vAlign w:val="center"/>
          </w:tcPr>
          <w:p w:rsidR="00360315" w:rsidRPr="00AC25BD" w:rsidRDefault="00360315" w:rsidP="00360315">
            <w:pPr>
              <w:jc w:val="center"/>
              <w:rPr>
                <w:rFonts w:ascii="GHEA Grapalat" w:hAnsi="GHEA Grapalat" w:cs="Arial"/>
                <w:sz w:val="18"/>
                <w:szCs w:val="18"/>
              </w:rPr>
            </w:pPr>
            <w:r w:rsidRPr="00AC25BD">
              <w:rPr>
                <w:rFonts w:ascii="GHEA Grapalat" w:hAnsi="GHEA Grapalat" w:cs="Arial"/>
                <w:sz w:val="18"/>
                <w:szCs w:val="18"/>
              </w:rPr>
              <w:t>30197220/</w:t>
            </w:r>
            <w:r w:rsidR="00304B1A">
              <w:rPr>
                <w:rFonts w:ascii="GHEA Grapalat" w:hAnsi="GHEA Grapalat" w:cs="Arial"/>
                <w:sz w:val="18"/>
                <w:szCs w:val="18"/>
              </w:rPr>
              <w:t>2</w:t>
            </w:r>
          </w:p>
        </w:tc>
        <w:tc>
          <w:tcPr>
            <w:tcW w:w="1510" w:type="dxa"/>
            <w:vAlign w:val="center"/>
          </w:tcPr>
          <w:p w:rsidR="00360315" w:rsidRPr="00AC25BD" w:rsidRDefault="00360315" w:rsidP="00360315">
            <w:pPr>
              <w:jc w:val="center"/>
              <w:rPr>
                <w:rFonts w:ascii="GHEA Grapalat" w:hAnsi="GHEA Grapalat" w:cs="Arial"/>
                <w:sz w:val="18"/>
                <w:szCs w:val="18"/>
              </w:rPr>
            </w:pPr>
            <w:r w:rsidRPr="00AC25BD">
              <w:rPr>
                <w:rFonts w:ascii="GHEA Grapalat" w:hAnsi="GHEA Grapalat" w:cs="Arial"/>
                <w:sz w:val="18"/>
                <w:szCs w:val="18"/>
              </w:rPr>
              <w:t>скрепки</w:t>
            </w:r>
          </w:p>
        </w:tc>
        <w:tc>
          <w:tcPr>
            <w:tcW w:w="940"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lang w:val="pt-BR"/>
              </w:rPr>
            </w:pPr>
            <w:r w:rsidRPr="00AC25BD">
              <w:rPr>
                <w:rFonts w:ascii="GHEA Grapalat" w:hAnsi="GHEA Grapalat"/>
                <w:sz w:val="20"/>
                <w:lang w:val="hy-AM"/>
              </w:rPr>
              <w:t>25</w:t>
            </w:r>
            <w:r w:rsidRPr="00AC25BD">
              <w:rPr>
                <w:rFonts w:ascii="GHEA Grapalat" w:hAnsi="GHEA Grapalat"/>
                <w:sz w:val="20"/>
                <w:lang w:val="pt-BR"/>
              </w:rPr>
              <w:t>%</w:t>
            </w:r>
          </w:p>
        </w:tc>
        <w:tc>
          <w:tcPr>
            <w:tcW w:w="80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25</w:t>
            </w:r>
            <w:r w:rsidRPr="00AC25BD">
              <w:rPr>
                <w:rFonts w:ascii="GHEA Grapalat" w:hAnsi="GHEA Grapalat"/>
                <w:sz w:val="20"/>
                <w:lang w:val="pt-BR"/>
              </w:rPr>
              <w:t>%</w:t>
            </w:r>
          </w:p>
        </w:tc>
        <w:tc>
          <w:tcPr>
            <w:tcW w:w="828"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50</w:t>
            </w:r>
            <w:r w:rsidRPr="00AC25BD">
              <w:rPr>
                <w:rFonts w:ascii="GHEA Grapalat" w:hAnsi="GHEA Grapalat"/>
                <w:sz w:val="20"/>
                <w:lang w:val="pt-BR"/>
              </w:rPr>
              <w:t>%</w:t>
            </w:r>
          </w:p>
        </w:tc>
        <w:tc>
          <w:tcPr>
            <w:tcW w:w="91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50</w:t>
            </w:r>
            <w:r w:rsidRPr="00AC25BD">
              <w:rPr>
                <w:rFonts w:ascii="GHEA Grapalat" w:hAnsi="GHEA Grapalat"/>
                <w:sz w:val="20"/>
                <w:lang w:val="pt-BR"/>
              </w:rPr>
              <w:t>%</w:t>
            </w:r>
          </w:p>
        </w:tc>
        <w:tc>
          <w:tcPr>
            <w:tcW w:w="830"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50</w:t>
            </w:r>
            <w:r w:rsidRPr="00AC25BD">
              <w:rPr>
                <w:rFonts w:ascii="GHEA Grapalat" w:hAnsi="GHEA Grapalat"/>
                <w:sz w:val="20"/>
                <w:lang w:val="pt-BR"/>
              </w:rPr>
              <w:t>%</w:t>
            </w:r>
          </w:p>
        </w:tc>
        <w:tc>
          <w:tcPr>
            <w:tcW w:w="829"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33"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5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30"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9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100</w:t>
            </w:r>
            <w:r w:rsidRPr="00AC25BD">
              <w:rPr>
                <w:rFonts w:ascii="GHEA Grapalat" w:hAnsi="GHEA Grapalat"/>
                <w:sz w:val="20"/>
                <w:lang w:val="pt-BR"/>
              </w:rPr>
              <w:t>%</w:t>
            </w:r>
          </w:p>
        </w:tc>
        <w:tc>
          <w:tcPr>
            <w:tcW w:w="834"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100</w:t>
            </w:r>
            <w:r w:rsidRPr="00AC25BD">
              <w:rPr>
                <w:rFonts w:ascii="GHEA Grapalat" w:hAnsi="GHEA Grapalat"/>
                <w:sz w:val="20"/>
                <w:lang w:val="pt-BR"/>
              </w:rPr>
              <w:t>%</w:t>
            </w:r>
          </w:p>
        </w:tc>
        <w:tc>
          <w:tcPr>
            <w:tcW w:w="1352"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b/>
                <w:lang w:val="pt-BR"/>
              </w:rPr>
            </w:pPr>
            <w:r w:rsidRPr="00AC25BD">
              <w:rPr>
                <w:rFonts w:ascii="GHEA Grapalat" w:hAnsi="GHEA Grapalat"/>
                <w:sz w:val="20"/>
                <w:lang w:val="hy-AM"/>
              </w:rPr>
              <w:t>100</w:t>
            </w:r>
            <w:r w:rsidRPr="00AC25BD">
              <w:rPr>
                <w:rFonts w:ascii="GHEA Grapalat" w:hAnsi="GHEA Grapalat"/>
                <w:sz w:val="20"/>
                <w:lang w:val="pt-BR"/>
              </w:rPr>
              <w:t xml:space="preserve"> %</w:t>
            </w:r>
          </w:p>
        </w:tc>
      </w:tr>
      <w:tr w:rsidR="007B501B" w:rsidRPr="00AC25BD" w:rsidTr="007B501B">
        <w:trPr>
          <w:trHeight w:val="404"/>
          <w:jc w:val="center"/>
        </w:trPr>
        <w:tc>
          <w:tcPr>
            <w:tcW w:w="1659" w:type="dxa"/>
            <w:vAlign w:val="center"/>
          </w:tcPr>
          <w:p w:rsidR="00360315" w:rsidRPr="00AC25BD" w:rsidRDefault="00360315" w:rsidP="00360315">
            <w:pPr>
              <w:jc w:val="center"/>
              <w:rPr>
                <w:rFonts w:ascii="GHEA Grapalat" w:hAnsi="GHEA Grapalat" w:cs="Arial"/>
                <w:sz w:val="18"/>
                <w:szCs w:val="18"/>
              </w:rPr>
            </w:pPr>
            <w:r w:rsidRPr="00AC25BD">
              <w:rPr>
                <w:rFonts w:ascii="GHEA Grapalat" w:hAnsi="GHEA Grapalat" w:cs="Arial"/>
                <w:sz w:val="18"/>
                <w:szCs w:val="18"/>
              </w:rPr>
              <w:t>24</w:t>
            </w:r>
          </w:p>
        </w:tc>
        <w:tc>
          <w:tcPr>
            <w:tcW w:w="1913" w:type="dxa"/>
            <w:vAlign w:val="center"/>
          </w:tcPr>
          <w:p w:rsidR="00360315" w:rsidRPr="00AC25BD" w:rsidRDefault="00360315" w:rsidP="00360315">
            <w:pPr>
              <w:jc w:val="center"/>
              <w:rPr>
                <w:rFonts w:ascii="GHEA Grapalat" w:hAnsi="GHEA Grapalat" w:cs="Arial"/>
                <w:sz w:val="18"/>
                <w:szCs w:val="18"/>
              </w:rPr>
            </w:pPr>
            <w:r w:rsidRPr="00AC25BD">
              <w:rPr>
                <w:rFonts w:ascii="GHEA Grapalat" w:hAnsi="GHEA Grapalat" w:cs="Arial"/>
                <w:sz w:val="18"/>
                <w:szCs w:val="18"/>
              </w:rPr>
              <w:t>30197230/1</w:t>
            </w:r>
          </w:p>
        </w:tc>
        <w:tc>
          <w:tcPr>
            <w:tcW w:w="1510" w:type="dxa"/>
            <w:vAlign w:val="center"/>
          </w:tcPr>
          <w:p w:rsidR="00360315" w:rsidRPr="00AC25BD" w:rsidRDefault="00360315" w:rsidP="00360315">
            <w:pPr>
              <w:jc w:val="center"/>
              <w:rPr>
                <w:rFonts w:ascii="GHEA Grapalat" w:hAnsi="GHEA Grapalat" w:cs="Arial"/>
                <w:sz w:val="18"/>
                <w:szCs w:val="18"/>
              </w:rPr>
            </w:pPr>
            <w:r w:rsidRPr="00AC25BD">
              <w:rPr>
                <w:rFonts w:ascii="GHEA Grapalat" w:hAnsi="GHEA Grapalat" w:cs="Arial"/>
                <w:sz w:val="18"/>
                <w:szCs w:val="18"/>
              </w:rPr>
              <w:t>папка</w:t>
            </w:r>
          </w:p>
        </w:tc>
        <w:tc>
          <w:tcPr>
            <w:tcW w:w="940"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lang w:val="pt-BR"/>
              </w:rPr>
            </w:pPr>
            <w:r w:rsidRPr="00AC25BD">
              <w:rPr>
                <w:rFonts w:ascii="GHEA Grapalat" w:hAnsi="GHEA Grapalat"/>
                <w:sz w:val="20"/>
                <w:lang w:val="hy-AM"/>
              </w:rPr>
              <w:t>25</w:t>
            </w:r>
            <w:r w:rsidRPr="00AC25BD">
              <w:rPr>
                <w:rFonts w:ascii="GHEA Grapalat" w:hAnsi="GHEA Grapalat"/>
                <w:sz w:val="20"/>
                <w:lang w:val="pt-BR"/>
              </w:rPr>
              <w:t>%</w:t>
            </w:r>
          </w:p>
        </w:tc>
        <w:tc>
          <w:tcPr>
            <w:tcW w:w="80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25</w:t>
            </w:r>
            <w:r w:rsidRPr="00AC25BD">
              <w:rPr>
                <w:rFonts w:ascii="GHEA Grapalat" w:hAnsi="GHEA Grapalat"/>
                <w:sz w:val="20"/>
                <w:lang w:val="pt-BR"/>
              </w:rPr>
              <w:t>%</w:t>
            </w:r>
          </w:p>
        </w:tc>
        <w:tc>
          <w:tcPr>
            <w:tcW w:w="828"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50</w:t>
            </w:r>
            <w:r w:rsidRPr="00AC25BD">
              <w:rPr>
                <w:rFonts w:ascii="GHEA Grapalat" w:hAnsi="GHEA Grapalat"/>
                <w:sz w:val="20"/>
                <w:lang w:val="pt-BR"/>
              </w:rPr>
              <w:t>%</w:t>
            </w:r>
          </w:p>
        </w:tc>
        <w:tc>
          <w:tcPr>
            <w:tcW w:w="91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50</w:t>
            </w:r>
            <w:r w:rsidRPr="00AC25BD">
              <w:rPr>
                <w:rFonts w:ascii="GHEA Grapalat" w:hAnsi="GHEA Grapalat"/>
                <w:sz w:val="20"/>
                <w:lang w:val="pt-BR"/>
              </w:rPr>
              <w:t>%</w:t>
            </w:r>
          </w:p>
        </w:tc>
        <w:tc>
          <w:tcPr>
            <w:tcW w:w="830"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50</w:t>
            </w:r>
            <w:r w:rsidRPr="00AC25BD">
              <w:rPr>
                <w:rFonts w:ascii="GHEA Grapalat" w:hAnsi="GHEA Grapalat"/>
                <w:sz w:val="20"/>
                <w:lang w:val="pt-BR"/>
              </w:rPr>
              <w:t>%</w:t>
            </w:r>
          </w:p>
        </w:tc>
        <w:tc>
          <w:tcPr>
            <w:tcW w:w="829"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33"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5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30"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9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100</w:t>
            </w:r>
            <w:r w:rsidRPr="00AC25BD">
              <w:rPr>
                <w:rFonts w:ascii="GHEA Grapalat" w:hAnsi="GHEA Grapalat"/>
                <w:sz w:val="20"/>
                <w:lang w:val="pt-BR"/>
              </w:rPr>
              <w:t>%</w:t>
            </w:r>
          </w:p>
        </w:tc>
        <w:tc>
          <w:tcPr>
            <w:tcW w:w="834"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100</w:t>
            </w:r>
            <w:r w:rsidRPr="00AC25BD">
              <w:rPr>
                <w:rFonts w:ascii="GHEA Grapalat" w:hAnsi="GHEA Grapalat"/>
                <w:sz w:val="20"/>
                <w:lang w:val="pt-BR"/>
              </w:rPr>
              <w:t>%</w:t>
            </w:r>
          </w:p>
        </w:tc>
        <w:tc>
          <w:tcPr>
            <w:tcW w:w="1352"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b/>
                <w:lang w:val="pt-BR"/>
              </w:rPr>
            </w:pPr>
            <w:r w:rsidRPr="00AC25BD">
              <w:rPr>
                <w:rFonts w:ascii="GHEA Grapalat" w:hAnsi="GHEA Grapalat"/>
                <w:sz w:val="20"/>
                <w:lang w:val="hy-AM"/>
              </w:rPr>
              <w:t>100</w:t>
            </w:r>
            <w:r w:rsidRPr="00AC25BD">
              <w:rPr>
                <w:rFonts w:ascii="GHEA Grapalat" w:hAnsi="GHEA Grapalat"/>
                <w:sz w:val="20"/>
                <w:lang w:val="pt-BR"/>
              </w:rPr>
              <w:t xml:space="preserve"> %</w:t>
            </w:r>
          </w:p>
        </w:tc>
      </w:tr>
      <w:tr w:rsidR="007B501B" w:rsidRPr="00AC25BD" w:rsidTr="007B501B">
        <w:trPr>
          <w:trHeight w:val="404"/>
          <w:jc w:val="center"/>
        </w:trPr>
        <w:tc>
          <w:tcPr>
            <w:tcW w:w="1659" w:type="dxa"/>
            <w:vAlign w:val="center"/>
          </w:tcPr>
          <w:p w:rsidR="00360315" w:rsidRPr="00AC25BD" w:rsidRDefault="00360315" w:rsidP="00360315">
            <w:pPr>
              <w:jc w:val="center"/>
              <w:rPr>
                <w:rFonts w:ascii="GHEA Grapalat" w:hAnsi="GHEA Grapalat" w:cs="Arial"/>
                <w:sz w:val="18"/>
                <w:szCs w:val="18"/>
              </w:rPr>
            </w:pPr>
            <w:r w:rsidRPr="00AC25BD">
              <w:rPr>
                <w:rFonts w:ascii="GHEA Grapalat" w:hAnsi="GHEA Grapalat" w:cs="Arial"/>
                <w:sz w:val="18"/>
                <w:szCs w:val="18"/>
              </w:rPr>
              <w:t>25</w:t>
            </w:r>
          </w:p>
        </w:tc>
        <w:tc>
          <w:tcPr>
            <w:tcW w:w="1913" w:type="dxa"/>
            <w:vAlign w:val="center"/>
          </w:tcPr>
          <w:p w:rsidR="00360315" w:rsidRPr="00AC25BD" w:rsidRDefault="00360315" w:rsidP="00360315">
            <w:pPr>
              <w:jc w:val="center"/>
              <w:rPr>
                <w:rFonts w:ascii="GHEA Grapalat" w:hAnsi="GHEA Grapalat" w:cs="Arial"/>
                <w:sz w:val="18"/>
                <w:szCs w:val="18"/>
              </w:rPr>
            </w:pPr>
            <w:r w:rsidRPr="00AC25BD">
              <w:rPr>
                <w:rFonts w:ascii="GHEA Grapalat" w:hAnsi="GHEA Grapalat" w:cs="Arial"/>
                <w:sz w:val="18"/>
                <w:szCs w:val="18"/>
              </w:rPr>
              <w:t>30197231/1</w:t>
            </w:r>
          </w:p>
        </w:tc>
        <w:tc>
          <w:tcPr>
            <w:tcW w:w="1510" w:type="dxa"/>
            <w:vAlign w:val="center"/>
          </w:tcPr>
          <w:p w:rsidR="00360315" w:rsidRPr="00AC25BD" w:rsidRDefault="00360315" w:rsidP="00360315">
            <w:pPr>
              <w:jc w:val="center"/>
              <w:rPr>
                <w:rFonts w:ascii="GHEA Grapalat" w:hAnsi="GHEA Grapalat" w:cs="Arial"/>
                <w:sz w:val="18"/>
                <w:szCs w:val="18"/>
              </w:rPr>
            </w:pPr>
            <w:r w:rsidRPr="00AC25BD">
              <w:rPr>
                <w:rFonts w:ascii="GHEA Grapalat" w:hAnsi="GHEA Grapalat" w:cs="Arial"/>
                <w:sz w:val="18"/>
                <w:szCs w:val="18"/>
              </w:rPr>
              <w:t xml:space="preserve">папка, </w:t>
            </w:r>
            <w:r w:rsidRPr="00AC25BD">
              <w:rPr>
                <w:rFonts w:ascii="GHEA Grapalat" w:hAnsi="GHEA Grapalat" w:cs="Arial"/>
                <w:sz w:val="18"/>
                <w:szCs w:val="18"/>
              </w:rPr>
              <w:lastRenderedPageBreak/>
              <w:t>полимерные пленки, файл</w:t>
            </w:r>
          </w:p>
        </w:tc>
        <w:tc>
          <w:tcPr>
            <w:tcW w:w="940"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lang w:val="pt-BR"/>
              </w:rPr>
            </w:pPr>
            <w:r w:rsidRPr="00AC25BD">
              <w:rPr>
                <w:rFonts w:ascii="GHEA Grapalat" w:hAnsi="GHEA Grapalat"/>
                <w:sz w:val="20"/>
                <w:lang w:val="hy-AM"/>
              </w:rPr>
              <w:t>25</w:t>
            </w:r>
            <w:r w:rsidRPr="00AC25BD">
              <w:rPr>
                <w:rFonts w:ascii="GHEA Grapalat" w:hAnsi="GHEA Grapalat"/>
                <w:sz w:val="20"/>
                <w:lang w:val="pt-BR"/>
              </w:rPr>
              <w:t>%</w:t>
            </w:r>
          </w:p>
        </w:tc>
        <w:tc>
          <w:tcPr>
            <w:tcW w:w="80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25</w:t>
            </w:r>
            <w:r w:rsidRPr="00AC25BD">
              <w:rPr>
                <w:rFonts w:ascii="GHEA Grapalat" w:hAnsi="GHEA Grapalat"/>
                <w:sz w:val="20"/>
                <w:lang w:val="pt-BR"/>
              </w:rPr>
              <w:t>%</w:t>
            </w:r>
          </w:p>
        </w:tc>
        <w:tc>
          <w:tcPr>
            <w:tcW w:w="828"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50</w:t>
            </w:r>
            <w:r w:rsidRPr="00AC25BD">
              <w:rPr>
                <w:rFonts w:ascii="GHEA Grapalat" w:hAnsi="GHEA Grapalat"/>
                <w:sz w:val="20"/>
                <w:lang w:val="pt-BR"/>
              </w:rPr>
              <w:t>%</w:t>
            </w:r>
          </w:p>
        </w:tc>
        <w:tc>
          <w:tcPr>
            <w:tcW w:w="91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50</w:t>
            </w:r>
            <w:r w:rsidRPr="00AC25BD">
              <w:rPr>
                <w:rFonts w:ascii="GHEA Grapalat" w:hAnsi="GHEA Grapalat"/>
                <w:sz w:val="20"/>
                <w:lang w:val="pt-BR"/>
              </w:rPr>
              <w:t>%</w:t>
            </w:r>
          </w:p>
        </w:tc>
        <w:tc>
          <w:tcPr>
            <w:tcW w:w="830"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50</w:t>
            </w:r>
            <w:r w:rsidRPr="00AC25BD">
              <w:rPr>
                <w:rFonts w:ascii="GHEA Grapalat" w:hAnsi="GHEA Grapalat"/>
                <w:sz w:val="20"/>
                <w:lang w:val="pt-BR"/>
              </w:rPr>
              <w:t>%</w:t>
            </w:r>
          </w:p>
        </w:tc>
        <w:tc>
          <w:tcPr>
            <w:tcW w:w="829"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33"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5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30"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9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100</w:t>
            </w:r>
            <w:r w:rsidRPr="00AC25BD">
              <w:rPr>
                <w:rFonts w:ascii="GHEA Grapalat" w:hAnsi="GHEA Grapalat"/>
                <w:sz w:val="20"/>
                <w:lang w:val="pt-BR"/>
              </w:rPr>
              <w:t>%</w:t>
            </w:r>
          </w:p>
        </w:tc>
        <w:tc>
          <w:tcPr>
            <w:tcW w:w="834"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100</w:t>
            </w:r>
            <w:r w:rsidRPr="00AC25BD">
              <w:rPr>
                <w:rFonts w:ascii="GHEA Grapalat" w:hAnsi="GHEA Grapalat"/>
                <w:sz w:val="20"/>
                <w:lang w:val="pt-BR"/>
              </w:rPr>
              <w:t>%</w:t>
            </w:r>
          </w:p>
        </w:tc>
        <w:tc>
          <w:tcPr>
            <w:tcW w:w="1352"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b/>
                <w:lang w:val="pt-BR"/>
              </w:rPr>
            </w:pPr>
            <w:r w:rsidRPr="00AC25BD">
              <w:rPr>
                <w:rFonts w:ascii="GHEA Grapalat" w:hAnsi="GHEA Grapalat"/>
                <w:sz w:val="20"/>
                <w:lang w:val="hy-AM"/>
              </w:rPr>
              <w:t>100</w:t>
            </w:r>
            <w:r w:rsidRPr="00AC25BD">
              <w:rPr>
                <w:rFonts w:ascii="GHEA Grapalat" w:hAnsi="GHEA Grapalat"/>
                <w:sz w:val="20"/>
                <w:lang w:val="pt-BR"/>
              </w:rPr>
              <w:t xml:space="preserve"> %</w:t>
            </w:r>
          </w:p>
        </w:tc>
      </w:tr>
      <w:tr w:rsidR="007B501B" w:rsidRPr="00AC25BD" w:rsidTr="007B501B">
        <w:trPr>
          <w:trHeight w:val="404"/>
          <w:jc w:val="center"/>
        </w:trPr>
        <w:tc>
          <w:tcPr>
            <w:tcW w:w="1659" w:type="dxa"/>
            <w:vAlign w:val="center"/>
          </w:tcPr>
          <w:p w:rsidR="00360315" w:rsidRPr="00AC25BD" w:rsidRDefault="00360315" w:rsidP="00360315">
            <w:pPr>
              <w:jc w:val="center"/>
              <w:rPr>
                <w:rFonts w:ascii="GHEA Grapalat" w:hAnsi="GHEA Grapalat" w:cs="Arial"/>
                <w:sz w:val="18"/>
                <w:szCs w:val="18"/>
              </w:rPr>
            </w:pPr>
            <w:r w:rsidRPr="00AC25BD">
              <w:rPr>
                <w:rFonts w:ascii="GHEA Grapalat" w:hAnsi="GHEA Grapalat" w:cs="Arial"/>
                <w:sz w:val="18"/>
                <w:szCs w:val="18"/>
              </w:rPr>
              <w:lastRenderedPageBreak/>
              <w:t>26</w:t>
            </w:r>
          </w:p>
        </w:tc>
        <w:tc>
          <w:tcPr>
            <w:tcW w:w="1913" w:type="dxa"/>
            <w:vAlign w:val="center"/>
          </w:tcPr>
          <w:p w:rsidR="00360315" w:rsidRPr="00AC25BD" w:rsidRDefault="00360315" w:rsidP="00360315">
            <w:pPr>
              <w:jc w:val="center"/>
              <w:rPr>
                <w:rFonts w:ascii="GHEA Grapalat" w:hAnsi="GHEA Grapalat" w:cs="Arial"/>
                <w:sz w:val="18"/>
                <w:szCs w:val="18"/>
              </w:rPr>
            </w:pPr>
            <w:r w:rsidRPr="00AC25BD">
              <w:rPr>
                <w:rFonts w:ascii="GHEA Grapalat" w:hAnsi="GHEA Grapalat" w:cs="Arial"/>
                <w:sz w:val="18"/>
                <w:szCs w:val="18"/>
              </w:rPr>
              <w:t>30197232/1</w:t>
            </w:r>
          </w:p>
        </w:tc>
        <w:tc>
          <w:tcPr>
            <w:tcW w:w="1510" w:type="dxa"/>
            <w:vAlign w:val="center"/>
          </w:tcPr>
          <w:p w:rsidR="00360315" w:rsidRPr="00AC25BD" w:rsidRDefault="00360315" w:rsidP="00360315">
            <w:pPr>
              <w:jc w:val="center"/>
              <w:rPr>
                <w:rFonts w:ascii="GHEA Grapalat" w:hAnsi="GHEA Grapalat" w:cs="Arial"/>
                <w:sz w:val="18"/>
                <w:szCs w:val="18"/>
              </w:rPr>
            </w:pPr>
            <w:r w:rsidRPr="00AC25BD">
              <w:rPr>
                <w:rFonts w:ascii="GHEA Grapalat" w:hAnsi="GHEA Grapalat" w:cs="Arial"/>
                <w:sz w:val="18"/>
                <w:szCs w:val="18"/>
              </w:rPr>
              <w:t>папка, скоростная бумага</w:t>
            </w:r>
          </w:p>
        </w:tc>
        <w:tc>
          <w:tcPr>
            <w:tcW w:w="940"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lang w:val="pt-BR"/>
              </w:rPr>
            </w:pPr>
            <w:r w:rsidRPr="00AC25BD">
              <w:rPr>
                <w:rFonts w:ascii="GHEA Grapalat" w:hAnsi="GHEA Grapalat"/>
                <w:sz w:val="20"/>
                <w:lang w:val="hy-AM"/>
              </w:rPr>
              <w:t>25</w:t>
            </w:r>
            <w:r w:rsidRPr="00AC25BD">
              <w:rPr>
                <w:rFonts w:ascii="GHEA Grapalat" w:hAnsi="GHEA Grapalat"/>
                <w:sz w:val="20"/>
                <w:lang w:val="pt-BR"/>
              </w:rPr>
              <w:t>%</w:t>
            </w:r>
          </w:p>
        </w:tc>
        <w:tc>
          <w:tcPr>
            <w:tcW w:w="80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25</w:t>
            </w:r>
            <w:r w:rsidRPr="00AC25BD">
              <w:rPr>
                <w:rFonts w:ascii="GHEA Grapalat" w:hAnsi="GHEA Grapalat"/>
                <w:sz w:val="20"/>
                <w:lang w:val="pt-BR"/>
              </w:rPr>
              <w:t>%</w:t>
            </w:r>
          </w:p>
        </w:tc>
        <w:tc>
          <w:tcPr>
            <w:tcW w:w="828"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50</w:t>
            </w:r>
            <w:r w:rsidRPr="00AC25BD">
              <w:rPr>
                <w:rFonts w:ascii="GHEA Grapalat" w:hAnsi="GHEA Grapalat"/>
                <w:sz w:val="20"/>
                <w:lang w:val="pt-BR"/>
              </w:rPr>
              <w:t>%</w:t>
            </w:r>
          </w:p>
        </w:tc>
        <w:tc>
          <w:tcPr>
            <w:tcW w:w="91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50</w:t>
            </w:r>
            <w:r w:rsidRPr="00AC25BD">
              <w:rPr>
                <w:rFonts w:ascii="GHEA Grapalat" w:hAnsi="GHEA Grapalat"/>
                <w:sz w:val="20"/>
                <w:lang w:val="pt-BR"/>
              </w:rPr>
              <w:t>%</w:t>
            </w:r>
          </w:p>
        </w:tc>
        <w:tc>
          <w:tcPr>
            <w:tcW w:w="830"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50</w:t>
            </w:r>
            <w:r w:rsidRPr="00AC25BD">
              <w:rPr>
                <w:rFonts w:ascii="GHEA Grapalat" w:hAnsi="GHEA Grapalat"/>
                <w:sz w:val="20"/>
                <w:lang w:val="pt-BR"/>
              </w:rPr>
              <w:t>%</w:t>
            </w:r>
          </w:p>
        </w:tc>
        <w:tc>
          <w:tcPr>
            <w:tcW w:w="829"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33"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5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30"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9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100</w:t>
            </w:r>
            <w:r w:rsidRPr="00AC25BD">
              <w:rPr>
                <w:rFonts w:ascii="GHEA Grapalat" w:hAnsi="GHEA Grapalat"/>
                <w:sz w:val="20"/>
                <w:lang w:val="pt-BR"/>
              </w:rPr>
              <w:t>%</w:t>
            </w:r>
          </w:p>
        </w:tc>
        <w:tc>
          <w:tcPr>
            <w:tcW w:w="834"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100</w:t>
            </w:r>
            <w:r w:rsidRPr="00AC25BD">
              <w:rPr>
                <w:rFonts w:ascii="GHEA Grapalat" w:hAnsi="GHEA Grapalat"/>
                <w:sz w:val="20"/>
                <w:lang w:val="pt-BR"/>
              </w:rPr>
              <w:t>%</w:t>
            </w:r>
          </w:p>
        </w:tc>
        <w:tc>
          <w:tcPr>
            <w:tcW w:w="1352"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b/>
                <w:lang w:val="pt-BR"/>
              </w:rPr>
            </w:pPr>
            <w:r w:rsidRPr="00AC25BD">
              <w:rPr>
                <w:rFonts w:ascii="GHEA Grapalat" w:hAnsi="GHEA Grapalat"/>
                <w:sz w:val="20"/>
                <w:lang w:val="hy-AM"/>
              </w:rPr>
              <w:t>100</w:t>
            </w:r>
            <w:r w:rsidRPr="00AC25BD">
              <w:rPr>
                <w:rFonts w:ascii="GHEA Grapalat" w:hAnsi="GHEA Grapalat"/>
                <w:sz w:val="20"/>
                <w:lang w:val="pt-BR"/>
              </w:rPr>
              <w:t xml:space="preserve"> %</w:t>
            </w:r>
          </w:p>
        </w:tc>
      </w:tr>
      <w:tr w:rsidR="007B501B" w:rsidRPr="00AC25BD" w:rsidTr="007B501B">
        <w:trPr>
          <w:trHeight w:val="404"/>
          <w:jc w:val="center"/>
        </w:trPr>
        <w:tc>
          <w:tcPr>
            <w:tcW w:w="1659" w:type="dxa"/>
            <w:vAlign w:val="center"/>
          </w:tcPr>
          <w:p w:rsidR="00360315" w:rsidRPr="00AC25BD" w:rsidRDefault="00360315" w:rsidP="00360315">
            <w:pPr>
              <w:jc w:val="center"/>
              <w:rPr>
                <w:rFonts w:ascii="GHEA Grapalat" w:hAnsi="GHEA Grapalat" w:cs="Arial"/>
                <w:sz w:val="18"/>
                <w:szCs w:val="18"/>
              </w:rPr>
            </w:pPr>
            <w:r w:rsidRPr="00AC25BD">
              <w:rPr>
                <w:rFonts w:ascii="GHEA Grapalat" w:hAnsi="GHEA Grapalat" w:cs="Arial"/>
                <w:sz w:val="18"/>
                <w:szCs w:val="18"/>
              </w:rPr>
              <w:t>27</w:t>
            </w:r>
          </w:p>
        </w:tc>
        <w:tc>
          <w:tcPr>
            <w:tcW w:w="1913" w:type="dxa"/>
            <w:vAlign w:val="center"/>
          </w:tcPr>
          <w:p w:rsidR="00360315" w:rsidRPr="00AC25BD" w:rsidRDefault="00360315" w:rsidP="00360315">
            <w:pPr>
              <w:jc w:val="center"/>
              <w:rPr>
                <w:rFonts w:ascii="GHEA Grapalat" w:hAnsi="GHEA Grapalat" w:cs="Arial"/>
                <w:sz w:val="18"/>
                <w:szCs w:val="18"/>
              </w:rPr>
            </w:pPr>
            <w:r w:rsidRPr="00AC25BD">
              <w:rPr>
                <w:rFonts w:ascii="GHEA Grapalat" w:hAnsi="GHEA Grapalat" w:cs="Arial"/>
                <w:sz w:val="18"/>
                <w:szCs w:val="18"/>
                <w:lang w:val="hy-AM"/>
              </w:rPr>
              <w:t>30197233/1</w:t>
            </w:r>
          </w:p>
        </w:tc>
        <w:tc>
          <w:tcPr>
            <w:tcW w:w="1510" w:type="dxa"/>
            <w:vAlign w:val="center"/>
          </w:tcPr>
          <w:p w:rsidR="00360315" w:rsidRPr="00AC25BD" w:rsidRDefault="00360315" w:rsidP="00360315">
            <w:pPr>
              <w:jc w:val="center"/>
              <w:rPr>
                <w:rFonts w:ascii="GHEA Grapalat" w:hAnsi="GHEA Grapalat" w:cs="Arial"/>
                <w:sz w:val="18"/>
                <w:szCs w:val="18"/>
              </w:rPr>
            </w:pPr>
            <w:r w:rsidRPr="00AC25BD">
              <w:rPr>
                <w:rFonts w:ascii="GHEA Grapalat" w:hAnsi="GHEA Grapalat" w:cs="Arial"/>
                <w:sz w:val="18"/>
                <w:szCs w:val="18"/>
              </w:rPr>
              <w:t>папка, бумага с нитками</w:t>
            </w:r>
          </w:p>
        </w:tc>
        <w:tc>
          <w:tcPr>
            <w:tcW w:w="940"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lang w:val="pt-BR"/>
              </w:rPr>
            </w:pPr>
            <w:r w:rsidRPr="00AC25BD">
              <w:rPr>
                <w:rFonts w:ascii="GHEA Grapalat" w:hAnsi="GHEA Grapalat"/>
                <w:sz w:val="20"/>
                <w:lang w:val="hy-AM"/>
              </w:rPr>
              <w:t>25</w:t>
            </w:r>
            <w:r w:rsidRPr="00AC25BD">
              <w:rPr>
                <w:rFonts w:ascii="GHEA Grapalat" w:hAnsi="GHEA Grapalat"/>
                <w:sz w:val="20"/>
                <w:lang w:val="pt-BR"/>
              </w:rPr>
              <w:t>%</w:t>
            </w:r>
          </w:p>
        </w:tc>
        <w:tc>
          <w:tcPr>
            <w:tcW w:w="80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25</w:t>
            </w:r>
            <w:r w:rsidRPr="00AC25BD">
              <w:rPr>
                <w:rFonts w:ascii="GHEA Grapalat" w:hAnsi="GHEA Grapalat"/>
                <w:sz w:val="20"/>
                <w:lang w:val="pt-BR"/>
              </w:rPr>
              <w:t>%</w:t>
            </w:r>
          </w:p>
        </w:tc>
        <w:tc>
          <w:tcPr>
            <w:tcW w:w="828"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50</w:t>
            </w:r>
            <w:r w:rsidRPr="00AC25BD">
              <w:rPr>
                <w:rFonts w:ascii="GHEA Grapalat" w:hAnsi="GHEA Grapalat"/>
                <w:sz w:val="20"/>
                <w:lang w:val="pt-BR"/>
              </w:rPr>
              <w:t>%</w:t>
            </w:r>
          </w:p>
        </w:tc>
        <w:tc>
          <w:tcPr>
            <w:tcW w:w="91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50</w:t>
            </w:r>
            <w:r w:rsidRPr="00AC25BD">
              <w:rPr>
                <w:rFonts w:ascii="GHEA Grapalat" w:hAnsi="GHEA Grapalat"/>
                <w:sz w:val="20"/>
                <w:lang w:val="pt-BR"/>
              </w:rPr>
              <w:t>%</w:t>
            </w:r>
          </w:p>
        </w:tc>
        <w:tc>
          <w:tcPr>
            <w:tcW w:w="830"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50</w:t>
            </w:r>
            <w:r w:rsidRPr="00AC25BD">
              <w:rPr>
                <w:rFonts w:ascii="GHEA Grapalat" w:hAnsi="GHEA Grapalat"/>
                <w:sz w:val="20"/>
                <w:lang w:val="pt-BR"/>
              </w:rPr>
              <w:t>%</w:t>
            </w:r>
          </w:p>
        </w:tc>
        <w:tc>
          <w:tcPr>
            <w:tcW w:w="829"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33"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5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30"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9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100</w:t>
            </w:r>
            <w:r w:rsidRPr="00AC25BD">
              <w:rPr>
                <w:rFonts w:ascii="GHEA Grapalat" w:hAnsi="GHEA Grapalat"/>
                <w:sz w:val="20"/>
                <w:lang w:val="pt-BR"/>
              </w:rPr>
              <w:t>%</w:t>
            </w:r>
          </w:p>
        </w:tc>
        <w:tc>
          <w:tcPr>
            <w:tcW w:w="834"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100</w:t>
            </w:r>
            <w:r w:rsidRPr="00AC25BD">
              <w:rPr>
                <w:rFonts w:ascii="GHEA Grapalat" w:hAnsi="GHEA Grapalat"/>
                <w:sz w:val="20"/>
                <w:lang w:val="pt-BR"/>
              </w:rPr>
              <w:t>%</w:t>
            </w:r>
          </w:p>
        </w:tc>
        <w:tc>
          <w:tcPr>
            <w:tcW w:w="1352"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b/>
                <w:lang w:val="pt-BR"/>
              </w:rPr>
            </w:pPr>
            <w:r w:rsidRPr="00AC25BD">
              <w:rPr>
                <w:rFonts w:ascii="GHEA Grapalat" w:hAnsi="GHEA Grapalat"/>
                <w:sz w:val="20"/>
                <w:lang w:val="hy-AM"/>
              </w:rPr>
              <w:t>100</w:t>
            </w:r>
            <w:r w:rsidRPr="00AC25BD">
              <w:rPr>
                <w:rFonts w:ascii="GHEA Grapalat" w:hAnsi="GHEA Grapalat"/>
                <w:sz w:val="20"/>
                <w:lang w:val="pt-BR"/>
              </w:rPr>
              <w:t xml:space="preserve"> %</w:t>
            </w:r>
          </w:p>
        </w:tc>
      </w:tr>
      <w:tr w:rsidR="007B501B" w:rsidRPr="00AC25BD" w:rsidTr="007B501B">
        <w:trPr>
          <w:trHeight w:val="404"/>
          <w:jc w:val="center"/>
        </w:trPr>
        <w:tc>
          <w:tcPr>
            <w:tcW w:w="1659" w:type="dxa"/>
            <w:vAlign w:val="center"/>
          </w:tcPr>
          <w:p w:rsidR="00360315" w:rsidRPr="00AC25BD" w:rsidRDefault="00360315" w:rsidP="00360315">
            <w:pPr>
              <w:jc w:val="center"/>
              <w:rPr>
                <w:rFonts w:ascii="GHEA Grapalat" w:hAnsi="GHEA Grapalat" w:cs="Arial"/>
                <w:sz w:val="18"/>
                <w:szCs w:val="18"/>
              </w:rPr>
            </w:pPr>
            <w:r w:rsidRPr="00AC25BD">
              <w:rPr>
                <w:rFonts w:ascii="GHEA Grapalat" w:hAnsi="GHEA Grapalat" w:cs="Arial"/>
                <w:sz w:val="18"/>
                <w:szCs w:val="18"/>
              </w:rPr>
              <w:t>28</w:t>
            </w:r>
          </w:p>
        </w:tc>
        <w:tc>
          <w:tcPr>
            <w:tcW w:w="1913" w:type="dxa"/>
            <w:vAlign w:val="center"/>
          </w:tcPr>
          <w:p w:rsidR="00360315" w:rsidRPr="00AC25BD" w:rsidRDefault="00360315" w:rsidP="00360315">
            <w:pPr>
              <w:jc w:val="center"/>
              <w:rPr>
                <w:rFonts w:ascii="GHEA Grapalat" w:hAnsi="GHEA Grapalat" w:cs="Arial"/>
                <w:sz w:val="18"/>
                <w:szCs w:val="18"/>
              </w:rPr>
            </w:pPr>
            <w:r w:rsidRPr="00AC25BD">
              <w:rPr>
                <w:rFonts w:ascii="GHEA Grapalat" w:hAnsi="GHEA Grapalat" w:cs="Arial"/>
                <w:sz w:val="18"/>
                <w:szCs w:val="18"/>
              </w:rPr>
              <w:t>30197234/1</w:t>
            </w:r>
          </w:p>
        </w:tc>
        <w:tc>
          <w:tcPr>
            <w:tcW w:w="1510" w:type="dxa"/>
            <w:vAlign w:val="center"/>
          </w:tcPr>
          <w:p w:rsidR="00360315" w:rsidRPr="00AC25BD" w:rsidRDefault="00360315" w:rsidP="00360315">
            <w:pPr>
              <w:jc w:val="center"/>
              <w:rPr>
                <w:rFonts w:ascii="GHEA Grapalat" w:hAnsi="GHEA Grapalat" w:cs="Arial"/>
                <w:sz w:val="18"/>
                <w:szCs w:val="18"/>
              </w:rPr>
            </w:pPr>
            <w:r w:rsidRPr="00AC25BD">
              <w:rPr>
                <w:rFonts w:ascii="GHEA Grapalat" w:hAnsi="GHEA Grapalat" w:cs="Arial"/>
                <w:sz w:val="18"/>
                <w:szCs w:val="18"/>
              </w:rPr>
              <w:t>папка с твердой обложкой</w:t>
            </w:r>
          </w:p>
        </w:tc>
        <w:tc>
          <w:tcPr>
            <w:tcW w:w="940"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lang w:val="pt-BR"/>
              </w:rPr>
            </w:pPr>
            <w:r w:rsidRPr="00AC25BD">
              <w:rPr>
                <w:rFonts w:ascii="GHEA Grapalat" w:hAnsi="GHEA Grapalat"/>
                <w:sz w:val="20"/>
                <w:lang w:val="hy-AM"/>
              </w:rPr>
              <w:t>25</w:t>
            </w:r>
            <w:r w:rsidRPr="00AC25BD">
              <w:rPr>
                <w:rFonts w:ascii="GHEA Grapalat" w:hAnsi="GHEA Grapalat"/>
                <w:sz w:val="20"/>
                <w:lang w:val="pt-BR"/>
              </w:rPr>
              <w:t>%</w:t>
            </w:r>
          </w:p>
        </w:tc>
        <w:tc>
          <w:tcPr>
            <w:tcW w:w="80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25</w:t>
            </w:r>
            <w:r w:rsidRPr="00AC25BD">
              <w:rPr>
                <w:rFonts w:ascii="GHEA Grapalat" w:hAnsi="GHEA Grapalat"/>
                <w:sz w:val="20"/>
                <w:lang w:val="pt-BR"/>
              </w:rPr>
              <w:t>%</w:t>
            </w:r>
          </w:p>
        </w:tc>
        <w:tc>
          <w:tcPr>
            <w:tcW w:w="828"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50</w:t>
            </w:r>
            <w:r w:rsidRPr="00AC25BD">
              <w:rPr>
                <w:rFonts w:ascii="GHEA Grapalat" w:hAnsi="GHEA Grapalat"/>
                <w:sz w:val="20"/>
                <w:lang w:val="pt-BR"/>
              </w:rPr>
              <w:t>%</w:t>
            </w:r>
          </w:p>
        </w:tc>
        <w:tc>
          <w:tcPr>
            <w:tcW w:w="91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50</w:t>
            </w:r>
            <w:r w:rsidRPr="00AC25BD">
              <w:rPr>
                <w:rFonts w:ascii="GHEA Grapalat" w:hAnsi="GHEA Grapalat"/>
                <w:sz w:val="20"/>
                <w:lang w:val="pt-BR"/>
              </w:rPr>
              <w:t>%</w:t>
            </w:r>
          </w:p>
        </w:tc>
        <w:tc>
          <w:tcPr>
            <w:tcW w:w="830"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50</w:t>
            </w:r>
            <w:r w:rsidRPr="00AC25BD">
              <w:rPr>
                <w:rFonts w:ascii="GHEA Grapalat" w:hAnsi="GHEA Grapalat"/>
                <w:sz w:val="20"/>
                <w:lang w:val="pt-BR"/>
              </w:rPr>
              <w:t>%</w:t>
            </w:r>
          </w:p>
        </w:tc>
        <w:tc>
          <w:tcPr>
            <w:tcW w:w="829"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33"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5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30"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9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100</w:t>
            </w:r>
            <w:r w:rsidRPr="00AC25BD">
              <w:rPr>
                <w:rFonts w:ascii="GHEA Grapalat" w:hAnsi="GHEA Grapalat"/>
                <w:sz w:val="20"/>
                <w:lang w:val="pt-BR"/>
              </w:rPr>
              <w:t>%</w:t>
            </w:r>
          </w:p>
        </w:tc>
        <w:tc>
          <w:tcPr>
            <w:tcW w:w="834"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100</w:t>
            </w:r>
            <w:r w:rsidRPr="00AC25BD">
              <w:rPr>
                <w:rFonts w:ascii="GHEA Grapalat" w:hAnsi="GHEA Grapalat"/>
                <w:sz w:val="20"/>
                <w:lang w:val="pt-BR"/>
              </w:rPr>
              <w:t>%</w:t>
            </w:r>
          </w:p>
        </w:tc>
        <w:tc>
          <w:tcPr>
            <w:tcW w:w="1352"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b/>
                <w:lang w:val="pt-BR"/>
              </w:rPr>
            </w:pPr>
            <w:r w:rsidRPr="00AC25BD">
              <w:rPr>
                <w:rFonts w:ascii="GHEA Grapalat" w:hAnsi="GHEA Grapalat"/>
                <w:sz w:val="20"/>
                <w:lang w:val="hy-AM"/>
              </w:rPr>
              <w:t>100</w:t>
            </w:r>
            <w:r w:rsidRPr="00AC25BD">
              <w:rPr>
                <w:rFonts w:ascii="GHEA Grapalat" w:hAnsi="GHEA Grapalat"/>
                <w:sz w:val="20"/>
                <w:lang w:val="pt-BR"/>
              </w:rPr>
              <w:t xml:space="preserve"> %</w:t>
            </w:r>
          </w:p>
        </w:tc>
      </w:tr>
      <w:tr w:rsidR="007B501B" w:rsidRPr="00AC25BD" w:rsidTr="007B501B">
        <w:trPr>
          <w:trHeight w:val="404"/>
          <w:jc w:val="center"/>
        </w:trPr>
        <w:tc>
          <w:tcPr>
            <w:tcW w:w="1659" w:type="dxa"/>
            <w:vAlign w:val="center"/>
          </w:tcPr>
          <w:p w:rsidR="00360315" w:rsidRPr="00AC25BD" w:rsidRDefault="00360315" w:rsidP="00360315">
            <w:pPr>
              <w:jc w:val="center"/>
              <w:rPr>
                <w:rFonts w:ascii="GHEA Grapalat" w:hAnsi="GHEA Grapalat" w:cs="Arial"/>
                <w:sz w:val="18"/>
                <w:szCs w:val="18"/>
              </w:rPr>
            </w:pPr>
            <w:r w:rsidRPr="00AC25BD">
              <w:rPr>
                <w:rFonts w:ascii="GHEA Grapalat" w:hAnsi="GHEA Grapalat" w:cs="Arial"/>
                <w:sz w:val="18"/>
                <w:szCs w:val="18"/>
              </w:rPr>
              <w:t>29</w:t>
            </w:r>
          </w:p>
        </w:tc>
        <w:tc>
          <w:tcPr>
            <w:tcW w:w="1913" w:type="dxa"/>
            <w:vAlign w:val="center"/>
          </w:tcPr>
          <w:p w:rsidR="00360315" w:rsidRPr="00AC25BD" w:rsidRDefault="00360315" w:rsidP="00360315">
            <w:pPr>
              <w:jc w:val="center"/>
              <w:rPr>
                <w:rFonts w:ascii="GHEA Grapalat" w:hAnsi="GHEA Grapalat" w:cs="Arial"/>
                <w:sz w:val="18"/>
                <w:szCs w:val="18"/>
              </w:rPr>
            </w:pPr>
            <w:r w:rsidRPr="00AC25BD">
              <w:rPr>
                <w:rFonts w:ascii="GHEA Grapalat" w:hAnsi="GHEA Grapalat" w:cs="Arial"/>
                <w:sz w:val="18"/>
                <w:szCs w:val="18"/>
              </w:rPr>
              <w:t>30197234/2</w:t>
            </w:r>
          </w:p>
        </w:tc>
        <w:tc>
          <w:tcPr>
            <w:tcW w:w="1510" w:type="dxa"/>
            <w:vAlign w:val="center"/>
          </w:tcPr>
          <w:p w:rsidR="00360315" w:rsidRPr="00AC25BD" w:rsidRDefault="00360315" w:rsidP="00360315">
            <w:pPr>
              <w:jc w:val="center"/>
              <w:rPr>
                <w:rFonts w:ascii="GHEA Grapalat" w:hAnsi="GHEA Grapalat" w:cs="Arial"/>
                <w:sz w:val="18"/>
                <w:szCs w:val="18"/>
              </w:rPr>
            </w:pPr>
            <w:r w:rsidRPr="00AC25BD">
              <w:rPr>
                <w:rFonts w:ascii="GHEA Grapalat" w:hAnsi="GHEA Grapalat" w:cs="Arial"/>
                <w:sz w:val="18"/>
                <w:szCs w:val="18"/>
              </w:rPr>
              <w:t>папка с твердой обложкой</w:t>
            </w:r>
          </w:p>
        </w:tc>
        <w:tc>
          <w:tcPr>
            <w:tcW w:w="940"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lang w:val="pt-BR"/>
              </w:rPr>
            </w:pPr>
            <w:r w:rsidRPr="00AC25BD">
              <w:rPr>
                <w:rFonts w:ascii="GHEA Grapalat" w:hAnsi="GHEA Grapalat"/>
                <w:sz w:val="20"/>
                <w:lang w:val="hy-AM"/>
              </w:rPr>
              <w:t>25</w:t>
            </w:r>
            <w:r w:rsidRPr="00AC25BD">
              <w:rPr>
                <w:rFonts w:ascii="GHEA Grapalat" w:hAnsi="GHEA Grapalat"/>
                <w:sz w:val="20"/>
                <w:lang w:val="pt-BR"/>
              </w:rPr>
              <w:t>%</w:t>
            </w:r>
          </w:p>
        </w:tc>
        <w:tc>
          <w:tcPr>
            <w:tcW w:w="80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25</w:t>
            </w:r>
            <w:r w:rsidRPr="00AC25BD">
              <w:rPr>
                <w:rFonts w:ascii="GHEA Grapalat" w:hAnsi="GHEA Grapalat"/>
                <w:sz w:val="20"/>
                <w:lang w:val="pt-BR"/>
              </w:rPr>
              <w:t>%</w:t>
            </w:r>
          </w:p>
        </w:tc>
        <w:tc>
          <w:tcPr>
            <w:tcW w:w="828"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50</w:t>
            </w:r>
            <w:r w:rsidRPr="00AC25BD">
              <w:rPr>
                <w:rFonts w:ascii="GHEA Grapalat" w:hAnsi="GHEA Grapalat"/>
                <w:sz w:val="20"/>
                <w:lang w:val="pt-BR"/>
              </w:rPr>
              <w:t>%</w:t>
            </w:r>
          </w:p>
        </w:tc>
        <w:tc>
          <w:tcPr>
            <w:tcW w:w="91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50</w:t>
            </w:r>
            <w:r w:rsidRPr="00AC25BD">
              <w:rPr>
                <w:rFonts w:ascii="GHEA Grapalat" w:hAnsi="GHEA Grapalat"/>
                <w:sz w:val="20"/>
                <w:lang w:val="pt-BR"/>
              </w:rPr>
              <w:t>%</w:t>
            </w:r>
          </w:p>
        </w:tc>
        <w:tc>
          <w:tcPr>
            <w:tcW w:w="830"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50</w:t>
            </w:r>
            <w:r w:rsidRPr="00AC25BD">
              <w:rPr>
                <w:rFonts w:ascii="GHEA Grapalat" w:hAnsi="GHEA Grapalat"/>
                <w:sz w:val="20"/>
                <w:lang w:val="pt-BR"/>
              </w:rPr>
              <w:t>%</w:t>
            </w:r>
          </w:p>
        </w:tc>
        <w:tc>
          <w:tcPr>
            <w:tcW w:w="829"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33"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5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30"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9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100</w:t>
            </w:r>
            <w:r w:rsidRPr="00AC25BD">
              <w:rPr>
                <w:rFonts w:ascii="GHEA Grapalat" w:hAnsi="GHEA Grapalat"/>
                <w:sz w:val="20"/>
                <w:lang w:val="pt-BR"/>
              </w:rPr>
              <w:t>%</w:t>
            </w:r>
          </w:p>
        </w:tc>
        <w:tc>
          <w:tcPr>
            <w:tcW w:w="834"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100</w:t>
            </w:r>
            <w:r w:rsidRPr="00AC25BD">
              <w:rPr>
                <w:rFonts w:ascii="GHEA Grapalat" w:hAnsi="GHEA Grapalat"/>
                <w:sz w:val="20"/>
                <w:lang w:val="pt-BR"/>
              </w:rPr>
              <w:t>%</w:t>
            </w:r>
          </w:p>
        </w:tc>
        <w:tc>
          <w:tcPr>
            <w:tcW w:w="1352"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b/>
                <w:lang w:val="pt-BR"/>
              </w:rPr>
            </w:pPr>
            <w:r w:rsidRPr="00AC25BD">
              <w:rPr>
                <w:rFonts w:ascii="GHEA Grapalat" w:hAnsi="GHEA Grapalat"/>
                <w:sz w:val="20"/>
                <w:lang w:val="hy-AM"/>
              </w:rPr>
              <w:t>100</w:t>
            </w:r>
            <w:r w:rsidRPr="00AC25BD">
              <w:rPr>
                <w:rFonts w:ascii="GHEA Grapalat" w:hAnsi="GHEA Grapalat"/>
                <w:sz w:val="20"/>
                <w:lang w:val="pt-BR"/>
              </w:rPr>
              <w:t xml:space="preserve"> %</w:t>
            </w:r>
          </w:p>
        </w:tc>
      </w:tr>
      <w:tr w:rsidR="007B501B" w:rsidRPr="00AC25BD" w:rsidTr="007B501B">
        <w:trPr>
          <w:trHeight w:val="404"/>
          <w:jc w:val="center"/>
        </w:trPr>
        <w:tc>
          <w:tcPr>
            <w:tcW w:w="1659" w:type="dxa"/>
            <w:vAlign w:val="center"/>
          </w:tcPr>
          <w:p w:rsidR="00360315" w:rsidRPr="00AC25BD" w:rsidRDefault="00360315" w:rsidP="00360315">
            <w:pPr>
              <w:jc w:val="center"/>
              <w:rPr>
                <w:rFonts w:ascii="GHEA Grapalat" w:hAnsi="GHEA Grapalat" w:cs="Arial"/>
                <w:sz w:val="18"/>
                <w:szCs w:val="18"/>
              </w:rPr>
            </w:pPr>
            <w:r w:rsidRPr="00AC25BD">
              <w:rPr>
                <w:rFonts w:ascii="GHEA Grapalat" w:hAnsi="GHEA Grapalat" w:cs="Arial"/>
                <w:sz w:val="18"/>
                <w:szCs w:val="18"/>
              </w:rPr>
              <w:t>30</w:t>
            </w:r>
          </w:p>
        </w:tc>
        <w:tc>
          <w:tcPr>
            <w:tcW w:w="1913" w:type="dxa"/>
            <w:vAlign w:val="center"/>
          </w:tcPr>
          <w:p w:rsidR="00360315" w:rsidRPr="00AC25BD" w:rsidRDefault="00360315" w:rsidP="00360315">
            <w:pPr>
              <w:jc w:val="center"/>
              <w:rPr>
                <w:rFonts w:ascii="GHEA Grapalat" w:hAnsi="GHEA Grapalat" w:cs="Arial"/>
                <w:sz w:val="18"/>
                <w:szCs w:val="18"/>
              </w:rPr>
            </w:pPr>
            <w:r w:rsidRPr="00AC25BD">
              <w:rPr>
                <w:rFonts w:ascii="GHEA Grapalat" w:hAnsi="GHEA Grapalat" w:cs="Arial"/>
                <w:sz w:val="18"/>
                <w:szCs w:val="18"/>
              </w:rPr>
              <w:t>30197322/1</w:t>
            </w:r>
          </w:p>
        </w:tc>
        <w:tc>
          <w:tcPr>
            <w:tcW w:w="1510" w:type="dxa"/>
            <w:vAlign w:val="center"/>
          </w:tcPr>
          <w:p w:rsidR="00360315" w:rsidRPr="00AC25BD" w:rsidRDefault="00360315" w:rsidP="00360315">
            <w:pPr>
              <w:jc w:val="center"/>
              <w:rPr>
                <w:rFonts w:ascii="GHEA Grapalat" w:hAnsi="GHEA Grapalat" w:cs="Arial"/>
                <w:sz w:val="18"/>
                <w:szCs w:val="18"/>
              </w:rPr>
            </w:pPr>
            <w:r w:rsidRPr="00AC25BD">
              <w:rPr>
                <w:rFonts w:ascii="GHEA Grapalat" w:hAnsi="GHEA Grapalat" w:cs="Arial"/>
                <w:sz w:val="18"/>
                <w:szCs w:val="18"/>
              </w:rPr>
              <w:t>степлер, на 20-50 листов</w:t>
            </w:r>
          </w:p>
        </w:tc>
        <w:tc>
          <w:tcPr>
            <w:tcW w:w="940"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lang w:val="pt-BR"/>
              </w:rPr>
            </w:pPr>
            <w:r w:rsidRPr="00AC25BD">
              <w:rPr>
                <w:rFonts w:ascii="GHEA Grapalat" w:hAnsi="GHEA Grapalat"/>
                <w:sz w:val="20"/>
                <w:lang w:val="hy-AM"/>
              </w:rPr>
              <w:t>25</w:t>
            </w:r>
            <w:r w:rsidRPr="00AC25BD">
              <w:rPr>
                <w:rFonts w:ascii="GHEA Grapalat" w:hAnsi="GHEA Grapalat"/>
                <w:sz w:val="20"/>
                <w:lang w:val="pt-BR"/>
              </w:rPr>
              <w:t>%</w:t>
            </w:r>
          </w:p>
        </w:tc>
        <w:tc>
          <w:tcPr>
            <w:tcW w:w="80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25</w:t>
            </w:r>
            <w:r w:rsidRPr="00AC25BD">
              <w:rPr>
                <w:rFonts w:ascii="GHEA Grapalat" w:hAnsi="GHEA Grapalat"/>
                <w:sz w:val="20"/>
                <w:lang w:val="pt-BR"/>
              </w:rPr>
              <w:t>%</w:t>
            </w:r>
          </w:p>
        </w:tc>
        <w:tc>
          <w:tcPr>
            <w:tcW w:w="828"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50</w:t>
            </w:r>
            <w:r w:rsidRPr="00AC25BD">
              <w:rPr>
                <w:rFonts w:ascii="GHEA Grapalat" w:hAnsi="GHEA Grapalat"/>
                <w:sz w:val="20"/>
                <w:lang w:val="pt-BR"/>
              </w:rPr>
              <w:t>%</w:t>
            </w:r>
          </w:p>
        </w:tc>
        <w:tc>
          <w:tcPr>
            <w:tcW w:w="91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50</w:t>
            </w:r>
            <w:r w:rsidRPr="00AC25BD">
              <w:rPr>
                <w:rFonts w:ascii="GHEA Grapalat" w:hAnsi="GHEA Grapalat"/>
                <w:sz w:val="20"/>
                <w:lang w:val="pt-BR"/>
              </w:rPr>
              <w:t>%</w:t>
            </w:r>
          </w:p>
        </w:tc>
        <w:tc>
          <w:tcPr>
            <w:tcW w:w="830"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50</w:t>
            </w:r>
            <w:r w:rsidRPr="00AC25BD">
              <w:rPr>
                <w:rFonts w:ascii="GHEA Grapalat" w:hAnsi="GHEA Grapalat"/>
                <w:sz w:val="20"/>
                <w:lang w:val="pt-BR"/>
              </w:rPr>
              <w:t>%</w:t>
            </w:r>
          </w:p>
        </w:tc>
        <w:tc>
          <w:tcPr>
            <w:tcW w:w="829"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33"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5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30"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9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100</w:t>
            </w:r>
            <w:r w:rsidRPr="00AC25BD">
              <w:rPr>
                <w:rFonts w:ascii="GHEA Grapalat" w:hAnsi="GHEA Grapalat"/>
                <w:sz w:val="20"/>
                <w:lang w:val="pt-BR"/>
              </w:rPr>
              <w:t>%</w:t>
            </w:r>
          </w:p>
        </w:tc>
        <w:tc>
          <w:tcPr>
            <w:tcW w:w="834"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100</w:t>
            </w:r>
            <w:r w:rsidRPr="00AC25BD">
              <w:rPr>
                <w:rFonts w:ascii="GHEA Grapalat" w:hAnsi="GHEA Grapalat"/>
                <w:sz w:val="20"/>
                <w:lang w:val="pt-BR"/>
              </w:rPr>
              <w:t>%</w:t>
            </w:r>
          </w:p>
        </w:tc>
        <w:tc>
          <w:tcPr>
            <w:tcW w:w="1352"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b/>
                <w:lang w:val="pt-BR"/>
              </w:rPr>
            </w:pPr>
            <w:r w:rsidRPr="00AC25BD">
              <w:rPr>
                <w:rFonts w:ascii="GHEA Grapalat" w:hAnsi="GHEA Grapalat"/>
                <w:sz w:val="20"/>
                <w:lang w:val="hy-AM"/>
              </w:rPr>
              <w:t>100</w:t>
            </w:r>
            <w:r w:rsidRPr="00AC25BD">
              <w:rPr>
                <w:rFonts w:ascii="GHEA Grapalat" w:hAnsi="GHEA Grapalat"/>
                <w:sz w:val="20"/>
                <w:lang w:val="pt-BR"/>
              </w:rPr>
              <w:t xml:space="preserve"> %</w:t>
            </w:r>
          </w:p>
        </w:tc>
      </w:tr>
      <w:tr w:rsidR="007B501B" w:rsidRPr="00AC25BD" w:rsidTr="007B501B">
        <w:trPr>
          <w:trHeight w:val="404"/>
          <w:jc w:val="center"/>
        </w:trPr>
        <w:tc>
          <w:tcPr>
            <w:tcW w:w="1659" w:type="dxa"/>
            <w:vAlign w:val="center"/>
          </w:tcPr>
          <w:p w:rsidR="00360315" w:rsidRPr="00AC25BD" w:rsidRDefault="00360315" w:rsidP="00360315">
            <w:pPr>
              <w:jc w:val="center"/>
              <w:rPr>
                <w:rFonts w:ascii="GHEA Grapalat" w:hAnsi="GHEA Grapalat" w:cs="Arial"/>
                <w:sz w:val="18"/>
                <w:szCs w:val="18"/>
              </w:rPr>
            </w:pPr>
            <w:r w:rsidRPr="00AC25BD">
              <w:rPr>
                <w:rFonts w:ascii="GHEA Grapalat" w:hAnsi="GHEA Grapalat" w:cs="Arial"/>
                <w:sz w:val="18"/>
                <w:szCs w:val="18"/>
              </w:rPr>
              <w:t>31</w:t>
            </w:r>
          </w:p>
        </w:tc>
        <w:tc>
          <w:tcPr>
            <w:tcW w:w="1913" w:type="dxa"/>
            <w:vAlign w:val="center"/>
          </w:tcPr>
          <w:p w:rsidR="00360315" w:rsidRPr="00AC25BD" w:rsidRDefault="00360315" w:rsidP="00360315">
            <w:pPr>
              <w:jc w:val="center"/>
              <w:rPr>
                <w:rFonts w:ascii="GHEA Grapalat" w:hAnsi="GHEA Grapalat" w:cs="Arial"/>
                <w:sz w:val="18"/>
                <w:szCs w:val="18"/>
              </w:rPr>
            </w:pPr>
            <w:r w:rsidRPr="00AC25BD">
              <w:rPr>
                <w:rFonts w:ascii="GHEA Grapalat" w:hAnsi="GHEA Grapalat" w:cs="Arial"/>
                <w:sz w:val="18"/>
                <w:szCs w:val="18"/>
              </w:rPr>
              <w:t>30197323/</w:t>
            </w:r>
            <w:r w:rsidR="002A5C8A">
              <w:rPr>
                <w:rFonts w:ascii="GHEA Grapalat" w:hAnsi="GHEA Grapalat" w:cs="Arial"/>
                <w:sz w:val="18"/>
                <w:szCs w:val="18"/>
              </w:rPr>
              <w:t>2</w:t>
            </w:r>
          </w:p>
        </w:tc>
        <w:tc>
          <w:tcPr>
            <w:tcW w:w="1510" w:type="dxa"/>
            <w:vAlign w:val="center"/>
          </w:tcPr>
          <w:p w:rsidR="00360315" w:rsidRPr="00AC25BD" w:rsidRDefault="00360315" w:rsidP="00360315">
            <w:pPr>
              <w:jc w:val="center"/>
              <w:rPr>
                <w:rFonts w:ascii="GHEA Grapalat" w:hAnsi="GHEA Grapalat" w:cs="Arial"/>
                <w:sz w:val="18"/>
                <w:szCs w:val="18"/>
              </w:rPr>
            </w:pPr>
            <w:r w:rsidRPr="00AC25BD">
              <w:rPr>
                <w:rFonts w:ascii="GHEA Grapalat" w:hAnsi="GHEA Grapalat" w:cs="Arial"/>
                <w:sz w:val="18"/>
                <w:szCs w:val="18"/>
              </w:rPr>
              <w:t>степлер на более 50 листов</w:t>
            </w:r>
          </w:p>
        </w:tc>
        <w:tc>
          <w:tcPr>
            <w:tcW w:w="940"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lang w:val="pt-BR"/>
              </w:rPr>
            </w:pPr>
            <w:r w:rsidRPr="00AC25BD">
              <w:rPr>
                <w:rFonts w:ascii="GHEA Grapalat" w:hAnsi="GHEA Grapalat"/>
                <w:sz w:val="20"/>
                <w:lang w:val="hy-AM"/>
              </w:rPr>
              <w:t>25</w:t>
            </w:r>
            <w:r w:rsidRPr="00AC25BD">
              <w:rPr>
                <w:rFonts w:ascii="GHEA Grapalat" w:hAnsi="GHEA Grapalat"/>
                <w:sz w:val="20"/>
                <w:lang w:val="pt-BR"/>
              </w:rPr>
              <w:t>%</w:t>
            </w:r>
          </w:p>
        </w:tc>
        <w:tc>
          <w:tcPr>
            <w:tcW w:w="80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25</w:t>
            </w:r>
            <w:r w:rsidRPr="00AC25BD">
              <w:rPr>
                <w:rFonts w:ascii="GHEA Grapalat" w:hAnsi="GHEA Grapalat"/>
                <w:sz w:val="20"/>
                <w:lang w:val="pt-BR"/>
              </w:rPr>
              <w:t>%</w:t>
            </w:r>
          </w:p>
        </w:tc>
        <w:tc>
          <w:tcPr>
            <w:tcW w:w="828"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50</w:t>
            </w:r>
            <w:r w:rsidRPr="00AC25BD">
              <w:rPr>
                <w:rFonts w:ascii="GHEA Grapalat" w:hAnsi="GHEA Grapalat"/>
                <w:sz w:val="20"/>
                <w:lang w:val="pt-BR"/>
              </w:rPr>
              <w:t>%</w:t>
            </w:r>
          </w:p>
        </w:tc>
        <w:tc>
          <w:tcPr>
            <w:tcW w:w="91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50</w:t>
            </w:r>
            <w:r w:rsidRPr="00AC25BD">
              <w:rPr>
                <w:rFonts w:ascii="GHEA Grapalat" w:hAnsi="GHEA Grapalat"/>
                <w:sz w:val="20"/>
                <w:lang w:val="pt-BR"/>
              </w:rPr>
              <w:t>%</w:t>
            </w:r>
          </w:p>
        </w:tc>
        <w:tc>
          <w:tcPr>
            <w:tcW w:w="830"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50</w:t>
            </w:r>
            <w:r w:rsidRPr="00AC25BD">
              <w:rPr>
                <w:rFonts w:ascii="GHEA Grapalat" w:hAnsi="GHEA Grapalat"/>
                <w:sz w:val="20"/>
                <w:lang w:val="pt-BR"/>
              </w:rPr>
              <w:t>%</w:t>
            </w:r>
          </w:p>
        </w:tc>
        <w:tc>
          <w:tcPr>
            <w:tcW w:w="829"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33"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5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30"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9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100</w:t>
            </w:r>
            <w:r w:rsidRPr="00AC25BD">
              <w:rPr>
                <w:rFonts w:ascii="GHEA Grapalat" w:hAnsi="GHEA Grapalat"/>
                <w:sz w:val="20"/>
                <w:lang w:val="pt-BR"/>
              </w:rPr>
              <w:t>%</w:t>
            </w:r>
          </w:p>
        </w:tc>
        <w:tc>
          <w:tcPr>
            <w:tcW w:w="834"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100</w:t>
            </w:r>
            <w:r w:rsidRPr="00AC25BD">
              <w:rPr>
                <w:rFonts w:ascii="GHEA Grapalat" w:hAnsi="GHEA Grapalat"/>
                <w:sz w:val="20"/>
                <w:lang w:val="pt-BR"/>
              </w:rPr>
              <w:t>%</w:t>
            </w:r>
          </w:p>
        </w:tc>
        <w:tc>
          <w:tcPr>
            <w:tcW w:w="1352"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b/>
                <w:lang w:val="pt-BR"/>
              </w:rPr>
            </w:pPr>
            <w:r w:rsidRPr="00AC25BD">
              <w:rPr>
                <w:rFonts w:ascii="GHEA Grapalat" w:hAnsi="GHEA Grapalat"/>
                <w:sz w:val="20"/>
                <w:lang w:val="hy-AM"/>
              </w:rPr>
              <w:t>100</w:t>
            </w:r>
            <w:r w:rsidRPr="00AC25BD">
              <w:rPr>
                <w:rFonts w:ascii="GHEA Grapalat" w:hAnsi="GHEA Grapalat"/>
                <w:sz w:val="20"/>
                <w:lang w:val="pt-BR"/>
              </w:rPr>
              <w:t xml:space="preserve"> %</w:t>
            </w:r>
          </w:p>
        </w:tc>
      </w:tr>
      <w:tr w:rsidR="007B501B" w:rsidRPr="00AC25BD" w:rsidTr="007B501B">
        <w:trPr>
          <w:trHeight w:val="404"/>
          <w:jc w:val="center"/>
        </w:trPr>
        <w:tc>
          <w:tcPr>
            <w:tcW w:w="1659" w:type="dxa"/>
            <w:vAlign w:val="center"/>
          </w:tcPr>
          <w:p w:rsidR="00360315" w:rsidRPr="00AC25BD" w:rsidRDefault="00360315" w:rsidP="00360315">
            <w:pPr>
              <w:jc w:val="center"/>
              <w:rPr>
                <w:rFonts w:ascii="GHEA Grapalat" w:hAnsi="GHEA Grapalat" w:cs="Arial"/>
                <w:sz w:val="18"/>
                <w:szCs w:val="18"/>
              </w:rPr>
            </w:pPr>
            <w:r w:rsidRPr="00AC25BD">
              <w:rPr>
                <w:rFonts w:ascii="GHEA Grapalat" w:hAnsi="GHEA Grapalat" w:cs="Arial"/>
                <w:sz w:val="18"/>
                <w:szCs w:val="18"/>
              </w:rPr>
              <w:t>32</w:t>
            </w:r>
          </w:p>
        </w:tc>
        <w:tc>
          <w:tcPr>
            <w:tcW w:w="1913" w:type="dxa"/>
            <w:vAlign w:val="center"/>
          </w:tcPr>
          <w:p w:rsidR="00360315" w:rsidRPr="00AC25BD" w:rsidRDefault="00360315" w:rsidP="00360315">
            <w:pPr>
              <w:jc w:val="center"/>
              <w:rPr>
                <w:rFonts w:ascii="GHEA Grapalat" w:hAnsi="GHEA Grapalat" w:cs="Arial"/>
                <w:sz w:val="18"/>
                <w:szCs w:val="18"/>
              </w:rPr>
            </w:pPr>
            <w:r w:rsidRPr="00AC25BD">
              <w:rPr>
                <w:rFonts w:ascii="GHEA Grapalat" w:hAnsi="GHEA Grapalat" w:cs="Arial"/>
                <w:sz w:val="18"/>
                <w:szCs w:val="18"/>
              </w:rPr>
              <w:t>30197331/1</w:t>
            </w:r>
          </w:p>
        </w:tc>
        <w:tc>
          <w:tcPr>
            <w:tcW w:w="1510" w:type="dxa"/>
            <w:vAlign w:val="center"/>
          </w:tcPr>
          <w:p w:rsidR="00360315" w:rsidRPr="00AC25BD" w:rsidRDefault="00360315" w:rsidP="00360315">
            <w:pPr>
              <w:jc w:val="center"/>
              <w:rPr>
                <w:rFonts w:ascii="GHEA Grapalat" w:hAnsi="GHEA Grapalat" w:cs="Arial"/>
                <w:sz w:val="18"/>
                <w:szCs w:val="18"/>
              </w:rPr>
            </w:pPr>
            <w:r w:rsidRPr="00AC25BD">
              <w:rPr>
                <w:rFonts w:ascii="GHEA Grapalat" w:hAnsi="GHEA Grapalat" w:cs="Arial"/>
                <w:sz w:val="18"/>
                <w:szCs w:val="18"/>
              </w:rPr>
              <w:t>большой перфоратор</w:t>
            </w:r>
          </w:p>
        </w:tc>
        <w:tc>
          <w:tcPr>
            <w:tcW w:w="940"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lang w:val="pt-BR"/>
              </w:rPr>
            </w:pPr>
            <w:r w:rsidRPr="00AC25BD">
              <w:rPr>
                <w:rFonts w:ascii="GHEA Grapalat" w:hAnsi="GHEA Grapalat"/>
                <w:sz w:val="20"/>
                <w:lang w:val="hy-AM"/>
              </w:rPr>
              <w:t>25</w:t>
            </w:r>
            <w:r w:rsidRPr="00AC25BD">
              <w:rPr>
                <w:rFonts w:ascii="GHEA Grapalat" w:hAnsi="GHEA Grapalat"/>
                <w:sz w:val="20"/>
                <w:lang w:val="pt-BR"/>
              </w:rPr>
              <w:t>%</w:t>
            </w:r>
          </w:p>
        </w:tc>
        <w:tc>
          <w:tcPr>
            <w:tcW w:w="80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25</w:t>
            </w:r>
            <w:r w:rsidRPr="00AC25BD">
              <w:rPr>
                <w:rFonts w:ascii="GHEA Grapalat" w:hAnsi="GHEA Grapalat"/>
                <w:sz w:val="20"/>
                <w:lang w:val="pt-BR"/>
              </w:rPr>
              <w:t>%</w:t>
            </w:r>
          </w:p>
        </w:tc>
        <w:tc>
          <w:tcPr>
            <w:tcW w:w="828"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50</w:t>
            </w:r>
            <w:r w:rsidRPr="00AC25BD">
              <w:rPr>
                <w:rFonts w:ascii="GHEA Grapalat" w:hAnsi="GHEA Grapalat"/>
                <w:sz w:val="20"/>
                <w:lang w:val="pt-BR"/>
              </w:rPr>
              <w:t>%</w:t>
            </w:r>
          </w:p>
        </w:tc>
        <w:tc>
          <w:tcPr>
            <w:tcW w:w="91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50</w:t>
            </w:r>
            <w:r w:rsidRPr="00AC25BD">
              <w:rPr>
                <w:rFonts w:ascii="GHEA Grapalat" w:hAnsi="GHEA Grapalat"/>
                <w:sz w:val="20"/>
                <w:lang w:val="pt-BR"/>
              </w:rPr>
              <w:t>%</w:t>
            </w:r>
          </w:p>
        </w:tc>
        <w:tc>
          <w:tcPr>
            <w:tcW w:w="830"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50</w:t>
            </w:r>
            <w:r w:rsidRPr="00AC25BD">
              <w:rPr>
                <w:rFonts w:ascii="GHEA Grapalat" w:hAnsi="GHEA Grapalat"/>
                <w:sz w:val="20"/>
                <w:lang w:val="pt-BR"/>
              </w:rPr>
              <w:t>%</w:t>
            </w:r>
          </w:p>
        </w:tc>
        <w:tc>
          <w:tcPr>
            <w:tcW w:w="829"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33"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5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30"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9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100</w:t>
            </w:r>
            <w:r w:rsidRPr="00AC25BD">
              <w:rPr>
                <w:rFonts w:ascii="GHEA Grapalat" w:hAnsi="GHEA Grapalat"/>
                <w:sz w:val="20"/>
                <w:lang w:val="pt-BR"/>
              </w:rPr>
              <w:t>%</w:t>
            </w:r>
          </w:p>
        </w:tc>
        <w:tc>
          <w:tcPr>
            <w:tcW w:w="834"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100</w:t>
            </w:r>
            <w:r w:rsidRPr="00AC25BD">
              <w:rPr>
                <w:rFonts w:ascii="GHEA Grapalat" w:hAnsi="GHEA Grapalat"/>
                <w:sz w:val="20"/>
                <w:lang w:val="pt-BR"/>
              </w:rPr>
              <w:t>%</w:t>
            </w:r>
          </w:p>
        </w:tc>
        <w:tc>
          <w:tcPr>
            <w:tcW w:w="1352"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b/>
                <w:lang w:val="pt-BR"/>
              </w:rPr>
            </w:pPr>
            <w:r w:rsidRPr="00AC25BD">
              <w:rPr>
                <w:rFonts w:ascii="GHEA Grapalat" w:hAnsi="GHEA Grapalat"/>
                <w:sz w:val="20"/>
                <w:lang w:val="hy-AM"/>
              </w:rPr>
              <w:t>100</w:t>
            </w:r>
            <w:r w:rsidRPr="00AC25BD">
              <w:rPr>
                <w:rFonts w:ascii="GHEA Grapalat" w:hAnsi="GHEA Grapalat"/>
                <w:sz w:val="20"/>
                <w:lang w:val="pt-BR"/>
              </w:rPr>
              <w:t xml:space="preserve"> %</w:t>
            </w:r>
          </w:p>
        </w:tc>
      </w:tr>
      <w:tr w:rsidR="007B501B" w:rsidRPr="00AC25BD" w:rsidTr="007B501B">
        <w:trPr>
          <w:trHeight w:val="404"/>
          <w:jc w:val="center"/>
        </w:trPr>
        <w:tc>
          <w:tcPr>
            <w:tcW w:w="1659" w:type="dxa"/>
            <w:vAlign w:val="center"/>
          </w:tcPr>
          <w:p w:rsidR="00360315" w:rsidRPr="00AC25BD" w:rsidRDefault="00360315" w:rsidP="00360315">
            <w:pPr>
              <w:jc w:val="center"/>
              <w:rPr>
                <w:rFonts w:ascii="GHEA Grapalat" w:hAnsi="GHEA Grapalat" w:cs="Arial"/>
                <w:sz w:val="18"/>
                <w:szCs w:val="18"/>
              </w:rPr>
            </w:pPr>
            <w:r w:rsidRPr="00AC25BD">
              <w:rPr>
                <w:rFonts w:ascii="GHEA Grapalat" w:hAnsi="GHEA Grapalat" w:cs="Arial"/>
                <w:sz w:val="18"/>
                <w:szCs w:val="18"/>
              </w:rPr>
              <w:t>33</w:t>
            </w:r>
          </w:p>
        </w:tc>
        <w:tc>
          <w:tcPr>
            <w:tcW w:w="1913" w:type="dxa"/>
            <w:vAlign w:val="center"/>
          </w:tcPr>
          <w:p w:rsidR="00360315" w:rsidRPr="00AC25BD" w:rsidRDefault="00360315" w:rsidP="00360315">
            <w:pPr>
              <w:jc w:val="center"/>
              <w:rPr>
                <w:rFonts w:ascii="GHEA Grapalat" w:hAnsi="GHEA Grapalat" w:cs="Arial"/>
                <w:sz w:val="18"/>
                <w:szCs w:val="18"/>
              </w:rPr>
            </w:pPr>
            <w:r w:rsidRPr="00AC25BD">
              <w:rPr>
                <w:rFonts w:ascii="GHEA Grapalat" w:hAnsi="GHEA Grapalat" w:cs="Arial"/>
                <w:sz w:val="18"/>
                <w:szCs w:val="18"/>
              </w:rPr>
              <w:t>30197340/1</w:t>
            </w:r>
          </w:p>
        </w:tc>
        <w:tc>
          <w:tcPr>
            <w:tcW w:w="1510" w:type="dxa"/>
            <w:vAlign w:val="center"/>
          </w:tcPr>
          <w:p w:rsidR="00360315" w:rsidRPr="00AC25BD" w:rsidRDefault="00360315" w:rsidP="00360315">
            <w:pPr>
              <w:jc w:val="center"/>
              <w:rPr>
                <w:rFonts w:ascii="GHEA Grapalat" w:hAnsi="GHEA Grapalat" w:cs="Arial"/>
                <w:sz w:val="18"/>
                <w:szCs w:val="18"/>
              </w:rPr>
            </w:pPr>
            <w:r w:rsidRPr="00AC25BD">
              <w:rPr>
                <w:rFonts w:ascii="GHEA Grapalat" w:hAnsi="GHEA Grapalat" w:cs="Arial"/>
                <w:sz w:val="18"/>
                <w:szCs w:val="18"/>
              </w:rPr>
              <w:t>съемник</w:t>
            </w:r>
          </w:p>
        </w:tc>
        <w:tc>
          <w:tcPr>
            <w:tcW w:w="940"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lang w:val="pt-BR"/>
              </w:rPr>
            </w:pPr>
            <w:r w:rsidRPr="00AC25BD">
              <w:rPr>
                <w:rFonts w:ascii="GHEA Grapalat" w:hAnsi="GHEA Grapalat"/>
                <w:sz w:val="20"/>
                <w:lang w:val="hy-AM"/>
              </w:rPr>
              <w:t>25</w:t>
            </w:r>
            <w:r w:rsidRPr="00AC25BD">
              <w:rPr>
                <w:rFonts w:ascii="GHEA Grapalat" w:hAnsi="GHEA Grapalat"/>
                <w:sz w:val="20"/>
                <w:lang w:val="pt-BR"/>
              </w:rPr>
              <w:t>%</w:t>
            </w:r>
          </w:p>
        </w:tc>
        <w:tc>
          <w:tcPr>
            <w:tcW w:w="80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25</w:t>
            </w:r>
            <w:r w:rsidRPr="00AC25BD">
              <w:rPr>
                <w:rFonts w:ascii="GHEA Grapalat" w:hAnsi="GHEA Grapalat"/>
                <w:sz w:val="20"/>
                <w:lang w:val="pt-BR"/>
              </w:rPr>
              <w:t>%</w:t>
            </w:r>
          </w:p>
        </w:tc>
        <w:tc>
          <w:tcPr>
            <w:tcW w:w="828"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50</w:t>
            </w:r>
            <w:r w:rsidRPr="00AC25BD">
              <w:rPr>
                <w:rFonts w:ascii="GHEA Grapalat" w:hAnsi="GHEA Grapalat"/>
                <w:sz w:val="20"/>
                <w:lang w:val="pt-BR"/>
              </w:rPr>
              <w:t>%</w:t>
            </w:r>
          </w:p>
        </w:tc>
        <w:tc>
          <w:tcPr>
            <w:tcW w:w="91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50</w:t>
            </w:r>
            <w:r w:rsidRPr="00AC25BD">
              <w:rPr>
                <w:rFonts w:ascii="GHEA Grapalat" w:hAnsi="GHEA Grapalat"/>
                <w:sz w:val="20"/>
                <w:lang w:val="pt-BR"/>
              </w:rPr>
              <w:t>%</w:t>
            </w:r>
          </w:p>
        </w:tc>
        <w:tc>
          <w:tcPr>
            <w:tcW w:w="830"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50</w:t>
            </w:r>
            <w:r w:rsidRPr="00AC25BD">
              <w:rPr>
                <w:rFonts w:ascii="GHEA Grapalat" w:hAnsi="GHEA Grapalat"/>
                <w:sz w:val="20"/>
                <w:lang w:val="pt-BR"/>
              </w:rPr>
              <w:t>%</w:t>
            </w:r>
          </w:p>
        </w:tc>
        <w:tc>
          <w:tcPr>
            <w:tcW w:w="829"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33"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5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30"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9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100</w:t>
            </w:r>
            <w:r w:rsidRPr="00AC25BD">
              <w:rPr>
                <w:rFonts w:ascii="GHEA Grapalat" w:hAnsi="GHEA Grapalat"/>
                <w:sz w:val="20"/>
                <w:lang w:val="pt-BR"/>
              </w:rPr>
              <w:t>%</w:t>
            </w:r>
          </w:p>
        </w:tc>
        <w:tc>
          <w:tcPr>
            <w:tcW w:w="834"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100</w:t>
            </w:r>
            <w:r w:rsidRPr="00AC25BD">
              <w:rPr>
                <w:rFonts w:ascii="GHEA Grapalat" w:hAnsi="GHEA Grapalat"/>
                <w:sz w:val="20"/>
                <w:lang w:val="pt-BR"/>
              </w:rPr>
              <w:t>%</w:t>
            </w:r>
          </w:p>
        </w:tc>
        <w:tc>
          <w:tcPr>
            <w:tcW w:w="1352"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b/>
                <w:lang w:val="pt-BR"/>
              </w:rPr>
            </w:pPr>
            <w:r w:rsidRPr="00AC25BD">
              <w:rPr>
                <w:rFonts w:ascii="GHEA Grapalat" w:hAnsi="GHEA Grapalat"/>
                <w:sz w:val="20"/>
                <w:lang w:val="hy-AM"/>
              </w:rPr>
              <w:t>100</w:t>
            </w:r>
            <w:r w:rsidRPr="00AC25BD">
              <w:rPr>
                <w:rFonts w:ascii="GHEA Grapalat" w:hAnsi="GHEA Grapalat"/>
                <w:sz w:val="20"/>
                <w:lang w:val="pt-BR"/>
              </w:rPr>
              <w:t xml:space="preserve"> %</w:t>
            </w:r>
          </w:p>
        </w:tc>
      </w:tr>
      <w:tr w:rsidR="007B501B" w:rsidRPr="00AC25BD" w:rsidTr="007B501B">
        <w:trPr>
          <w:trHeight w:val="404"/>
          <w:jc w:val="center"/>
        </w:trPr>
        <w:tc>
          <w:tcPr>
            <w:tcW w:w="1659" w:type="dxa"/>
            <w:vAlign w:val="center"/>
          </w:tcPr>
          <w:p w:rsidR="00360315" w:rsidRPr="00AC25BD" w:rsidRDefault="00360315" w:rsidP="00360315">
            <w:pPr>
              <w:jc w:val="center"/>
              <w:rPr>
                <w:rFonts w:ascii="GHEA Grapalat" w:hAnsi="GHEA Grapalat" w:cs="Arial"/>
                <w:sz w:val="18"/>
                <w:szCs w:val="18"/>
              </w:rPr>
            </w:pPr>
            <w:r w:rsidRPr="00AC25BD">
              <w:rPr>
                <w:rFonts w:ascii="GHEA Grapalat" w:hAnsi="GHEA Grapalat" w:cs="Arial"/>
                <w:sz w:val="18"/>
                <w:szCs w:val="18"/>
              </w:rPr>
              <w:t>34</w:t>
            </w:r>
          </w:p>
        </w:tc>
        <w:tc>
          <w:tcPr>
            <w:tcW w:w="1913" w:type="dxa"/>
            <w:vAlign w:val="center"/>
          </w:tcPr>
          <w:p w:rsidR="00360315" w:rsidRPr="00AC25BD" w:rsidRDefault="00360315" w:rsidP="00360315">
            <w:pPr>
              <w:jc w:val="center"/>
              <w:rPr>
                <w:rFonts w:ascii="GHEA Grapalat" w:hAnsi="GHEA Grapalat" w:cs="Arial"/>
                <w:sz w:val="18"/>
                <w:szCs w:val="18"/>
              </w:rPr>
            </w:pPr>
            <w:r w:rsidRPr="00AC25BD">
              <w:rPr>
                <w:rFonts w:ascii="GHEA Grapalat" w:hAnsi="GHEA Grapalat" w:cs="Arial"/>
                <w:sz w:val="18"/>
                <w:szCs w:val="18"/>
              </w:rPr>
              <w:t>30197635/1</w:t>
            </w:r>
          </w:p>
        </w:tc>
        <w:tc>
          <w:tcPr>
            <w:tcW w:w="1510" w:type="dxa"/>
            <w:vAlign w:val="center"/>
          </w:tcPr>
          <w:p w:rsidR="00360315" w:rsidRPr="00AC25BD" w:rsidRDefault="00360315" w:rsidP="00360315">
            <w:pPr>
              <w:jc w:val="center"/>
              <w:rPr>
                <w:rFonts w:ascii="GHEA Grapalat" w:hAnsi="GHEA Grapalat" w:cs="Arial"/>
                <w:sz w:val="18"/>
                <w:szCs w:val="18"/>
              </w:rPr>
            </w:pPr>
            <w:r w:rsidRPr="00AC25BD">
              <w:rPr>
                <w:rFonts w:ascii="GHEA Grapalat" w:hAnsi="GHEA Grapalat" w:cs="Arial"/>
                <w:sz w:val="18"/>
                <w:szCs w:val="18"/>
              </w:rPr>
              <w:t>бумага засоренная, формата А4</w:t>
            </w:r>
          </w:p>
        </w:tc>
        <w:tc>
          <w:tcPr>
            <w:tcW w:w="940"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lang w:val="pt-BR"/>
              </w:rPr>
            </w:pPr>
            <w:r w:rsidRPr="00AC25BD">
              <w:rPr>
                <w:rFonts w:ascii="GHEA Grapalat" w:hAnsi="GHEA Grapalat"/>
                <w:sz w:val="20"/>
                <w:lang w:val="hy-AM"/>
              </w:rPr>
              <w:t>25</w:t>
            </w:r>
            <w:r w:rsidRPr="00AC25BD">
              <w:rPr>
                <w:rFonts w:ascii="GHEA Grapalat" w:hAnsi="GHEA Grapalat"/>
                <w:sz w:val="20"/>
                <w:lang w:val="pt-BR"/>
              </w:rPr>
              <w:t>%</w:t>
            </w:r>
          </w:p>
        </w:tc>
        <w:tc>
          <w:tcPr>
            <w:tcW w:w="80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25</w:t>
            </w:r>
            <w:r w:rsidRPr="00AC25BD">
              <w:rPr>
                <w:rFonts w:ascii="GHEA Grapalat" w:hAnsi="GHEA Grapalat"/>
                <w:sz w:val="20"/>
                <w:lang w:val="pt-BR"/>
              </w:rPr>
              <w:t>%</w:t>
            </w:r>
          </w:p>
        </w:tc>
        <w:tc>
          <w:tcPr>
            <w:tcW w:w="828"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50</w:t>
            </w:r>
            <w:r w:rsidRPr="00AC25BD">
              <w:rPr>
                <w:rFonts w:ascii="GHEA Grapalat" w:hAnsi="GHEA Grapalat"/>
                <w:sz w:val="20"/>
                <w:lang w:val="pt-BR"/>
              </w:rPr>
              <w:t>%</w:t>
            </w:r>
          </w:p>
        </w:tc>
        <w:tc>
          <w:tcPr>
            <w:tcW w:w="91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50</w:t>
            </w:r>
            <w:r w:rsidRPr="00AC25BD">
              <w:rPr>
                <w:rFonts w:ascii="GHEA Grapalat" w:hAnsi="GHEA Grapalat"/>
                <w:sz w:val="20"/>
                <w:lang w:val="pt-BR"/>
              </w:rPr>
              <w:t>%</w:t>
            </w:r>
          </w:p>
        </w:tc>
        <w:tc>
          <w:tcPr>
            <w:tcW w:w="830"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50</w:t>
            </w:r>
            <w:r w:rsidRPr="00AC25BD">
              <w:rPr>
                <w:rFonts w:ascii="GHEA Grapalat" w:hAnsi="GHEA Grapalat"/>
                <w:sz w:val="20"/>
                <w:lang w:val="pt-BR"/>
              </w:rPr>
              <w:t>%</w:t>
            </w:r>
          </w:p>
        </w:tc>
        <w:tc>
          <w:tcPr>
            <w:tcW w:w="829"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33"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5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30"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9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100</w:t>
            </w:r>
            <w:r w:rsidRPr="00AC25BD">
              <w:rPr>
                <w:rFonts w:ascii="GHEA Grapalat" w:hAnsi="GHEA Grapalat"/>
                <w:sz w:val="20"/>
                <w:lang w:val="pt-BR"/>
              </w:rPr>
              <w:t>%</w:t>
            </w:r>
          </w:p>
        </w:tc>
        <w:tc>
          <w:tcPr>
            <w:tcW w:w="834"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100</w:t>
            </w:r>
            <w:r w:rsidRPr="00AC25BD">
              <w:rPr>
                <w:rFonts w:ascii="GHEA Grapalat" w:hAnsi="GHEA Grapalat"/>
                <w:sz w:val="20"/>
                <w:lang w:val="pt-BR"/>
              </w:rPr>
              <w:t>%</w:t>
            </w:r>
          </w:p>
        </w:tc>
        <w:tc>
          <w:tcPr>
            <w:tcW w:w="1352"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b/>
                <w:lang w:val="pt-BR"/>
              </w:rPr>
            </w:pPr>
            <w:r w:rsidRPr="00AC25BD">
              <w:rPr>
                <w:rFonts w:ascii="GHEA Grapalat" w:hAnsi="GHEA Grapalat"/>
                <w:sz w:val="20"/>
                <w:lang w:val="hy-AM"/>
              </w:rPr>
              <w:t>100</w:t>
            </w:r>
            <w:r w:rsidRPr="00AC25BD">
              <w:rPr>
                <w:rFonts w:ascii="GHEA Grapalat" w:hAnsi="GHEA Grapalat"/>
                <w:sz w:val="20"/>
                <w:lang w:val="pt-BR"/>
              </w:rPr>
              <w:t xml:space="preserve"> %</w:t>
            </w:r>
          </w:p>
        </w:tc>
      </w:tr>
      <w:tr w:rsidR="007B501B" w:rsidRPr="00AC25BD" w:rsidTr="007B501B">
        <w:trPr>
          <w:trHeight w:val="404"/>
          <w:jc w:val="center"/>
        </w:trPr>
        <w:tc>
          <w:tcPr>
            <w:tcW w:w="1659" w:type="dxa"/>
            <w:vAlign w:val="center"/>
          </w:tcPr>
          <w:p w:rsidR="00360315" w:rsidRPr="00AC25BD" w:rsidRDefault="00360315" w:rsidP="00360315">
            <w:pPr>
              <w:jc w:val="center"/>
              <w:rPr>
                <w:rFonts w:ascii="GHEA Grapalat" w:hAnsi="GHEA Grapalat" w:cs="Arial"/>
                <w:sz w:val="18"/>
                <w:szCs w:val="18"/>
              </w:rPr>
            </w:pPr>
            <w:r w:rsidRPr="00AC25BD">
              <w:rPr>
                <w:rFonts w:ascii="GHEA Grapalat" w:hAnsi="GHEA Grapalat" w:cs="Arial"/>
                <w:sz w:val="18"/>
                <w:szCs w:val="18"/>
              </w:rPr>
              <w:t>35</w:t>
            </w:r>
          </w:p>
        </w:tc>
        <w:tc>
          <w:tcPr>
            <w:tcW w:w="1913" w:type="dxa"/>
            <w:vAlign w:val="center"/>
          </w:tcPr>
          <w:p w:rsidR="00360315" w:rsidRPr="00AC25BD" w:rsidRDefault="00360315" w:rsidP="00360315">
            <w:pPr>
              <w:jc w:val="center"/>
              <w:rPr>
                <w:rFonts w:ascii="GHEA Grapalat" w:hAnsi="GHEA Grapalat" w:cs="Arial"/>
                <w:sz w:val="18"/>
                <w:szCs w:val="18"/>
              </w:rPr>
            </w:pPr>
            <w:r w:rsidRPr="00AC25BD">
              <w:rPr>
                <w:rFonts w:ascii="GHEA Grapalat" w:hAnsi="GHEA Grapalat" w:cs="Arial"/>
                <w:sz w:val="18"/>
                <w:szCs w:val="18"/>
              </w:rPr>
              <w:t>30197635/2</w:t>
            </w:r>
          </w:p>
        </w:tc>
        <w:tc>
          <w:tcPr>
            <w:tcW w:w="1510" w:type="dxa"/>
            <w:vAlign w:val="center"/>
          </w:tcPr>
          <w:p w:rsidR="00360315" w:rsidRPr="00AC25BD" w:rsidRDefault="00360315" w:rsidP="00360315">
            <w:pPr>
              <w:jc w:val="center"/>
              <w:rPr>
                <w:rFonts w:ascii="GHEA Grapalat" w:hAnsi="GHEA Grapalat" w:cs="Arial"/>
                <w:sz w:val="18"/>
                <w:szCs w:val="18"/>
              </w:rPr>
            </w:pPr>
            <w:r w:rsidRPr="00AC25BD">
              <w:rPr>
                <w:rFonts w:ascii="GHEA Grapalat" w:hAnsi="GHEA Grapalat" w:cs="Arial"/>
                <w:sz w:val="18"/>
                <w:szCs w:val="18"/>
              </w:rPr>
              <w:t>бумага засоренная, формата А4</w:t>
            </w:r>
          </w:p>
        </w:tc>
        <w:tc>
          <w:tcPr>
            <w:tcW w:w="940"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lang w:val="pt-BR"/>
              </w:rPr>
            </w:pPr>
            <w:r w:rsidRPr="00AC25BD">
              <w:rPr>
                <w:rFonts w:ascii="GHEA Grapalat" w:hAnsi="GHEA Grapalat"/>
                <w:sz w:val="20"/>
                <w:lang w:val="hy-AM"/>
              </w:rPr>
              <w:t>25</w:t>
            </w:r>
            <w:r w:rsidRPr="00AC25BD">
              <w:rPr>
                <w:rFonts w:ascii="GHEA Grapalat" w:hAnsi="GHEA Grapalat"/>
                <w:sz w:val="20"/>
                <w:lang w:val="pt-BR"/>
              </w:rPr>
              <w:t>%</w:t>
            </w:r>
          </w:p>
        </w:tc>
        <w:tc>
          <w:tcPr>
            <w:tcW w:w="80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25</w:t>
            </w:r>
            <w:r w:rsidRPr="00AC25BD">
              <w:rPr>
                <w:rFonts w:ascii="GHEA Grapalat" w:hAnsi="GHEA Grapalat"/>
                <w:sz w:val="20"/>
                <w:lang w:val="pt-BR"/>
              </w:rPr>
              <w:t>%</w:t>
            </w:r>
          </w:p>
        </w:tc>
        <w:tc>
          <w:tcPr>
            <w:tcW w:w="828"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50</w:t>
            </w:r>
            <w:r w:rsidRPr="00AC25BD">
              <w:rPr>
                <w:rFonts w:ascii="GHEA Grapalat" w:hAnsi="GHEA Grapalat"/>
                <w:sz w:val="20"/>
                <w:lang w:val="pt-BR"/>
              </w:rPr>
              <w:t>%</w:t>
            </w:r>
          </w:p>
        </w:tc>
        <w:tc>
          <w:tcPr>
            <w:tcW w:w="91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50</w:t>
            </w:r>
            <w:r w:rsidRPr="00AC25BD">
              <w:rPr>
                <w:rFonts w:ascii="GHEA Grapalat" w:hAnsi="GHEA Grapalat"/>
                <w:sz w:val="20"/>
                <w:lang w:val="pt-BR"/>
              </w:rPr>
              <w:t>%</w:t>
            </w:r>
          </w:p>
        </w:tc>
        <w:tc>
          <w:tcPr>
            <w:tcW w:w="830"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50</w:t>
            </w:r>
            <w:r w:rsidRPr="00AC25BD">
              <w:rPr>
                <w:rFonts w:ascii="GHEA Grapalat" w:hAnsi="GHEA Grapalat"/>
                <w:sz w:val="20"/>
                <w:lang w:val="pt-BR"/>
              </w:rPr>
              <w:t>%</w:t>
            </w:r>
          </w:p>
        </w:tc>
        <w:tc>
          <w:tcPr>
            <w:tcW w:w="829"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33"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5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30"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9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100</w:t>
            </w:r>
            <w:r w:rsidRPr="00AC25BD">
              <w:rPr>
                <w:rFonts w:ascii="GHEA Grapalat" w:hAnsi="GHEA Grapalat"/>
                <w:sz w:val="20"/>
                <w:lang w:val="pt-BR"/>
              </w:rPr>
              <w:t>%</w:t>
            </w:r>
          </w:p>
        </w:tc>
        <w:tc>
          <w:tcPr>
            <w:tcW w:w="834"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100</w:t>
            </w:r>
            <w:r w:rsidRPr="00AC25BD">
              <w:rPr>
                <w:rFonts w:ascii="GHEA Grapalat" w:hAnsi="GHEA Grapalat"/>
                <w:sz w:val="20"/>
                <w:lang w:val="pt-BR"/>
              </w:rPr>
              <w:t>%</w:t>
            </w:r>
          </w:p>
        </w:tc>
        <w:tc>
          <w:tcPr>
            <w:tcW w:w="1352"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b/>
                <w:lang w:val="pt-BR"/>
              </w:rPr>
            </w:pPr>
            <w:r w:rsidRPr="00AC25BD">
              <w:rPr>
                <w:rFonts w:ascii="GHEA Grapalat" w:hAnsi="GHEA Grapalat"/>
                <w:sz w:val="20"/>
                <w:lang w:val="hy-AM"/>
              </w:rPr>
              <w:t>100</w:t>
            </w:r>
            <w:r w:rsidRPr="00AC25BD">
              <w:rPr>
                <w:rFonts w:ascii="GHEA Grapalat" w:hAnsi="GHEA Grapalat"/>
                <w:sz w:val="20"/>
                <w:lang w:val="pt-BR"/>
              </w:rPr>
              <w:t xml:space="preserve"> %</w:t>
            </w:r>
          </w:p>
        </w:tc>
      </w:tr>
      <w:tr w:rsidR="007B501B" w:rsidRPr="00AC25BD" w:rsidTr="007B501B">
        <w:trPr>
          <w:trHeight w:val="404"/>
          <w:jc w:val="center"/>
        </w:trPr>
        <w:tc>
          <w:tcPr>
            <w:tcW w:w="1659" w:type="dxa"/>
            <w:vAlign w:val="center"/>
          </w:tcPr>
          <w:p w:rsidR="00360315" w:rsidRPr="00AC25BD" w:rsidRDefault="00360315" w:rsidP="00360315">
            <w:pPr>
              <w:jc w:val="center"/>
              <w:rPr>
                <w:rFonts w:ascii="GHEA Grapalat" w:hAnsi="GHEA Grapalat" w:cs="Arial"/>
                <w:sz w:val="18"/>
                <w:szCs w:val="18"/>
              </w:rPr>
            </w:pPr>
            <w:r w:rsidRPr="00AC25BD">
              <w:rPr>
                <w:rFonts w:ascii="GHEA Grapalat" w:hAnsi="GHEA Grapalat" w:cs="Arial"/>
                <w:sz w:val="18"/>
                <w:szCs w:val="18"/>
              </w:rPr>
              <w:lastRenderedPageBreak/>
              <w:t>36</w:t>
            </w:r>
          </w:p>
        </w:tc>
        <w:tc>
          <w:tcPr>
            <w:tcW w:w="1913" w:type="dxa"/>
            <w:vAlign w:val="center"/>
          </w:tcPr>
          <w:p w:rsidR="00360315" w:rsidRPr="00AC25BD" w:rsidRDefault="00360315" w:rsidP="00360315">
            <w:pPr>
              <w:jc w:val="center"/>
              <w:rPr>
                <w:rFonts w:ascii="GHEA Grapalat" w:hAnsi="GHEA Grapalat" w:cs="Arial"/>
                <w:sz w:val="18"/>
                <w:szCs w:val="18"/>
              </w:rPr>
            </w:pPr>
            <w:r w:rsidRPr="00AC25BD">
              <w:rPr>
                <w:rFonts w:ascii="GHEA Grapalat" w:hAnsi="GHEA Grapalat" w:cs="Arial"/>
                <w:sz w:val="18"/>
                <w:szCs w:val="18"/>
              </w:rPr>
              <w:t>30199232/1</w:t>
            </w:r>
          </w:p>
        </w:tc>
        <w:tc>
          <w:tcPr>
            <w:tcW w:w="1510" w:type="dxa"/>
            <w:vAlign w:val="center"/>
          </w:tcPr>
          <w:p w:rsidR="00360315" w:rsidRPr="00AC25BD" w:rsidRDefault="00360315" w:rsidP="00360315">
            <w:pPr>
              <w:jc w:val="center"/>
              <w:rPr>
                <w:rFonts w:ascii="GHEA Grapalat" w:hAnsi="GHEA Grapalat" w:cs="Arial"/>
                <w:sz w:val="18"/>
                <w:szCs w:val="18"/>
              </w:rPr>
            </w:pPr>
            <w:r w:rsidRPr="00AC25BD">
              <w:rPr>
                <w:rFonts w:ascii="GHEA Grapalat" w:hAnsi="GHEA Grapalat" w:cs="Arial"/>
                <w:sz w:val="18"/>
                <w:szCs w:val="18"/>
              </w:rPr>
              <w:t>конверт для писем, формат А4</w:t>
            </w:r>
          </w:p>
        </w:tc>
        <w:tc>
          <w:tcPr>
            <w:tcW w:w="940"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lang w:val="pt-BR"/>
              </w:rPr>
            </w:pPr>
            <w:r w:rsidRPr="00AC25BD">
              <w:rPr>
                <w:rFonts w:ascii="GHEA Grapalat" w:hAnsi="GHEA Grapalat"/>
                <w:sz w:val="20"/>
                <w:lang w:val="hy-AM"/>
              </w:rPr>
              <w:t>25</w:t>
            </w:r>
            <w:r w:rsidRPr="00AC25BD">
              <w:rPr>
                <w:rFonts w:ascii="GHEA Grapalat" w:hAnsi="GHEA Grapalat"/>
                <w:sz w:val="20"/>
                <w:lang w:val="pt-BR"/>
              </w:rPr>
              <w:t>%</w:t>
            </w:r>
          </w:p>
        </w:tc>
        <w:tc>
          <w:tcPr>
            <w:tcW w:w="80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25</w:t>
            </w:r>
            <w:r w:rsidRPr="00AC25BD">
              <w:rPr>
                <w:rFonts w:ascii="GHEA Grapalat" w:hAnsi="GHEA Grapalat"/>
                <w:sz w:val="20"/>
                <w:lang w:val="pt-BR"/>
              </w:rPr>
              <w:t>%</w:t>
            </w:r>
          </w:p>
        </w:tc>
        <w:tc>
          <w:tcPr>
            <w:tcW w:w="828"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50</w:t>
            </w:r>
            <w:r w:rsidRPr="00AC25BD">
              <w:rPr>
                <w:rFonts w:ascii="GHEA Grapalat" w:hAnsi="GHEA Grapalat"/>
                <w:sz w:val="20"/>
                <w:lang w:val="pt-BR"/>
              </w:rPr>
              <w:t>%</w:t>
            </w:r>
          </w:p>
        </w:tc>
        <w:tc>
          <w:tcPr>
            <w:tcW w:w="91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50</w:t>
            </w:r>
            <w:r w:rsidRPr="00AC25BD">
              <w:rPr>
                <w:rFonts w:ascii="GHEA Grapalat" w:hAnsi="GHEA Grapalat"/>
                <w:sz w:val="20"/>
                <w:lang w:val="pt-BR"/>
              </w:rPr>
              <w:t>%</w:t>
            </w:r>
          </w:p>
        </w:tc>
        <w:tc>
          <w:tcPr>
            <w:tcW w:w="830"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50</w:t>
            </w:r>
            <w:r w:rsidRPr="00AC25BD">
              <w:rPr>
                <w:rFonts w:ascii="GHEA Grapalat" w:hAnsi="GHEA Grapalat"/>
                <w:sz w:val="20"/>
                <w:lang w:val="pt-BR"/>
              </w:rPr>
              <w:t>%</w:t>
            </w:r>
          </w:p>
        </w:tc>
        <w:tc>
          <w:tcPr>
            <w:tcW w:w="829"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33"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5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30"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9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100</w:t>
            </w:r>
            <w:r w:rsidRPr="00AC25BD">
              <w:rPr>
                <w:rFonts w:ascii="GHEA Grapalat" w:hAnsi="GHEA Grapalat"/>
                <w:sz w:val="20"/>
                <w:lang w:val="pt-BR"/>
              </w:rPr>
              <w:t>%</w:t>
            </w:r>
          </w:p>
        </w:tc>
        <w:tc>
          <w:tcPr>
            <w:tcW w:w="834"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100</w:t>
            </w:r>
            <w:r w:rsidRPr="00AC25BD">
              <w:rPr>
                <w:rFonts w:ascii="GHEA Grapalat" w:hAnsi="GHEA Grapalat"/>
                <w:sz w:val="20"/>
                <w:lang w:val="pt-BR"/>
              </w:rPr>
              <w:t>%</w:t>
            </w:r>
          </w:p>
        </w:tc>
        <w:tc>
          <w:tcPr>
            <w:tcW w:w="1352"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b/>
                <w:lang w:val="pt-BR"/>
              </w:rPr>
            </w:pPr>
            <w:r w:rsidRPr="00AC25BD">
              <w:rPr>
                <w:rFonts w:ascii="GHEA Grapalat" w:hAnsi="GHEA Grapalat"/>
                <w:sz w:val="20"/>
                <w:lang w:val="hy-AM"/>
              </w:rPr>
              <w:t>100</w:t>
            </w:r>
            <w:r w:rsidRPr="00AC25BD">
              <w:rPr>
                <w:rFonts w:ascii="GHEA Grapalat" w:hAnsi="GHEA Grapalat"/>
                <w:sz w:val="20"/>
                <w:lang w:val="pt-BR"/>
              </w:rPr>
              <w:t xml:space="preserve"> %</w:t>
            </w:r>
          </w:p>
        </w:tc>
      </w:tr>
      <w:tr w:rsidR="007B501B" w:rsidRPr="00AC25BD" w:rsidTr="007B501B">
        <w:trPr>
          <w:trHeight w:val="404"/>
          <w:jc w:val="center"/>
        </w:trPr>
        <w:tc>
          <w:tcPr>
            <w:tcW w:w="1659" w:type="dxa"/>
            <w:vAlign w:val="center"/>
          </w:tcPr>
          <w:p w:rsidR="00360315" w:rsidRPr="00AC25BD" w:rsidRDefault="00360315" w:rsidP="00360315">
            <w:pPr>
              <w:jc w:val="center"/>
              <w:rPr>
                <w:rFonts w:ascii="GHEA Grapalat" w:hAnsi="GHEA Grapalat" w:cs="Arial"/>
                <w:sz w:val="18"/>
                <w:szCs w:val="18"/>
              </w:rPr>
            </w:pPr>
            <w:r w:rsidRPr="00AC25BD">
              <w:rPr>
                <w:rFonts w:ascii="GHEA Grapalat" w:hAnsi="GHEA Grapalat" w:cs="Arial"/>
                <w:sz w:val="18"/>
                <w:szCs w:val="18"/>
              </w:rPr>
              <w:t>37</w:t>
            </w:r>
          </w:p>
        </w:tc>
        <w:tc>
          <w:tcPr>
            <w:tcW w:w="1913" w:type="dxa"/>
            <w:vAlign w:val="center"/>
          </w:tcPr>
          <w:p w:rsidR="00360315" w:rsidRPr="00AC25BD" w:rsidRDefault="00360315" w:rsidP="00360315">
            <w:pPr>
              <w:jc w:val="center"/>
              <w:rPr>
                <w:rFonts w:ascii="GHEA Grapalat" w:hAnsi="GHEA Grapalat" w:cs="Arial"/>
                <w:sz w:val="18"/>
                <w:szCs w:val="18"/>
              </w:rPr>
            </w:pPr>
            <w:r w:rsidRPr="00AC25BD">
              <w:rPr>
                <w:rFonts w:ascii="GHEA Grapalat" w:hAnsi="GHEA Grapalat" w:cs="Arial"/>
                <w:sz w:val="18"/>
                <w:szCs w:val="18"/>
              </w:rPr>
              <w:t>30199420/1</w:t>
            </w:r>
          </w:p>
        </w:tc>
        <w:tc>
          <w:tcPr>
            <w:tcW w:w="1510" w:type="dxa"/>
            <w:vAlign w:val="center"/>
          </w:tcPr>
          <w:p w:rsidR="00360315" w:rsidRPr="00AC25BD" w:rsidRDefault="00360315" w:rsidP="00360315">
            <w:pPr>
              <w:jc w:val="center"/>
              <w:rPr>
                <w:rFonts w:ascii="GHEA Grapalat" w:hAnsi="GHEA Grapalat" w:cs="Arial"/>
                <w:sz w:val="18"/>
                <w:szCs w:val="18"/>
              </w:rPr>
            </w:pPr>
            <w:r w:rsidRPr="00AC25BD">
              <w:rPr>
                <w:rFonts w:ascii="GHEA Grapalat" w:hAnsi="GHEA Grapalat" w:cs="Arial"/>
                <w:sz w:val="18"/>
                <w:szCs w:val="18"/>
              </w:rPr>
              <w:t>бумага для заметок с клеем</w:t>
            </w:r>
          </w:p>
        </w:tc>
        <w:tc>
          <w:tcPr>
            <w:tcW w:w="940"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lang w:val="pt-BR"/>
              </w:rPr>
            </w:pPr>
            <w:r w:rsidRPr="00AC25BD">
              <w:rPr>
                <w:rFonts w:ascii="GHEA Grapalat" w:hAnsi="GHEA Grapalat"/>
                <w:sz w:val="20"/>
                <w:lang w:val="hy-AM"/>
              </w:rPr>
              <w:t>25</w:t>
            </w:r>
            <w:r w:rsidRPr="00AC25BD">
              <w:rPr>
                <w:rFonts w:ascii="GHEA Grapalat" w:hAnsi="GHEA Grapalat"/>
                <w:sz w:val="20"/>
                <w:lang w:val="pt-BR"/>
              </w:rPr>
              <w:t>%</w:t>
            </w:r>
          </w:p>
        </w:tc>
        <w:tc>
          <w:tcPr>
            <w:tcW w:w="80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25</w:t>
            </w:r>
            <w:r w:rsidRPr="00AC25BD">
              <w:rPr>
                <w:rFonts w:ascii="GHEA Grapalat" w:hAnsi="GHEA Grapalat"/>
                <w:sz w:val="20"/>
                <w:lang w:val="pt-BR"/>
              </w:rPr>
              <w:t>%</w:t>
            </w:r>
          </w:p>
        </w:tc>
        <w:tc>
          <w:tcPr>
            <w:tcW w:w="828"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50</w:t>
            </w:r>
            <w:r w:rsidRPr="00AC25BD">
              <w:rPr>
                <w:rFonts w:ascii="GHEA Grapalat" w:hAnsi="GHEA Grapalat"/>
                <w:sz w:val="20"/>
                <w:lang w:val="pt-BR"/>
              </w:rPr>
              <w:t>%</w:t>
            </w:r>
          </w:p>
        </w:tc>
        <w:tc>
          <w:tcPr>
            <w:tcW w:w="91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50</w:t>
            </w:r>
            <w:r w:rsidRPr="00AC25BD">
              <w:rPr>
                <w:rFonts w:ascii="GHEA Grapalat" w:hAnsi="GHEA Grapalat"/>
                <w:sz w:val="20"/>
                <w:lang w:val="pt-BR"/>
              </w:rPr>
              <w:t>%</w:t>
            </w:r>
          </w:p>
        </w:tc>
        <w:tc>
          <w:tcPr>
            <w:tcW w:w="830"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50</w:t>
            </w:r>
            <w:r w:rsidRPr="00AC25BD">
              <w:rPr>
                <w:rFonts w:ascii="GHEA Grapalat" w:hAnsi="GHEA Grapalat"/>
                <w:sz w:val="20"/>
                <w:lang w:val="pt-BR"/>
              </w:rPr>
              <w:t>%</w:t>
            </w:r>
          </w:p>
        </w:tc>
        <w:tc>
          <w:tcPr>
            <w:tcW w:w="829"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33"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5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30"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9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100</w:t>
            </w:r>
            <w:r w:rsidRPr="00AC25BD">
              <w:rPr>
                <w:rFonts w:ascii="GHEA Grapalat" w:hAnsi="GHEA Grapalat"/>
                <w:sz w:val="20"/>
                <w:lang w:val="pt-BR"/>
              </w:rPr>
              <w:t>%</w:t>
            </w:r>
          </w:p>
        </w:tc>
        <w:tc>
          <w:tcPr>
            <w:tcW w:w="834"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100</w:t>
            </w:r>
            <w:r w:rsidRPr="00AC25BD">
              <w:rPr>
                <w:rFonts w:ascii="GHEA Grapalat" w:hAnsi="GHEA Grapalat"/>
                <w:sz w:val="20"/>
                <w:lang w:val="pt-BR"/>
              </w:rPr>
              <w:t>%</w:t>
            </w:r>
          </w:p>
        </w:tc>
        <w:tc>
          <w:tcPr>
            <w:tcW w:w="1352"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b/>
                <w:lang w:val="pt-BR"/>
              </w:rPr>
            </w:pPr>
            <w:r w:rsidRPr="00AC25BD">
              <w:rPr>
                <w:rFonts w:ascii="GHEA Grapalat" w:hAnsi="GHEA Grapalat"/>
                <w:sz w:val="20"/>
                <w:lang w:val="hy-AM"/>
              </w:rPr>
              <w:t>100</w:t>
            </w:r>
            <w:r w:rsidRPr="00AC25BD">
              <w:rPr>
                <w:rFonts w:ascii="GHEA Grapalat" w:hAnsi="GHEA Grapalat"/>
                <w:sz w:val="20"/>
                <w:lang w:val="pt-BR"/>
              </w:rPr>
              <w:t xml:space="preserve"> %</w:t>
            </w:r>
          </w:p>
        </w:tc>
      </w:tr>
      <w:tr w:rsidR="007B501B" w:rsidRPr="00AC25BD" w:rsidTr="007B501B">
        <w:trPr>
          <w:trHeight w:val="404"/>
          <w:jc w:val="center"/>
        </w:trPr>
        <w:tc>
          <w:tcPr>
            <w:tcW w:w="1659" w:type="dxa"/>
            <w:vAlign w:val="center"/>
          </w:tcPr>
          <w:p w:rsidR="00360315" w:rsidRPr="00AC25BD" w:rsidRDefault="00360315" w:rsidP="00360315">
            <w:pPr>
              <w:jc w:val="center"/>
              <w:rPr>
                <w:rFonts w:ascii="GHEA Grapalat" w:hAnsi="GHEA Grapalat" w:cs="Arial"/>
                <w:color w:val="000000"/>
                <w:sz w:val="18"/>
                <w:szCs w:val="18"/>
              </w:rPr>
            </w:pPr>
            <w:r w:rsidRPr="00AC25BD">
              <w:rPr>
                <w:rFonts w:ascii="GHEA Grapalat" w:hAnsi="GHEA Grapalat" w:cs="Arial"/>
                <w:color w:val="000000"/>
                <w:sz w:val="18"/>
                <w:szCs w:val="18"/>
              </w:rPr>
              <w:t>38</w:t>
            </w:r>
          </w:p>
        </w:tc>
        <w:tc>
          <w:tcPr>
            <w:tcW w:w="1913" w:type="dxa"/>
            <w:vAlign w:val="center"/>
          </w:tcPr>
          <w:p w:rsidR="00360315" w:rsidRPr="00AC25BD" w:rsidRDefault="00360315" w:rsidP="00360315">
            <w:pPr>
              <w:jc w:val="center"/>
              <w:rPr>
                <w:rFonts w:ascii="GHEA Grapalat" w:hAnsi="GHEA Grapalat" w:cs="Arial"/>
                <w:sz w:val="18"/>
                <w:szCs w:val="18"/>
              </w:rPr>
            </w:pPr>
            <w:r w:rsidRPr="00AC25BD">
              <w:rPr>
                <w:rFonts w:ascii="GHEA Grapalat" w:hAnsi="GHEA Grapalat" w:cs="Arial"/>
                <w:sz w:val="18"/>
                <w:szCs w:val="18"/>
              </w:rPr>
              <w:t>30199430/1</w:t>
            </w:r>
          </w:p>
        </w:tc>
        <w:tc>
          <w:tcPr>
            <w:tcW w:w="1510" w:type="dxa"/>
            <w:vAlign w:val="center"/>
          </w:tcPr>
          <w:p w:rsidR="00360315" w:rsidRPr="00AC25BD" w:rsidRDefault="00360315" w:rsidP="00360315">
            <w:pPr>
              <w:jc w:val="center"/>
              <w:rPr>
                <w:rFonts w:ascii="GHEA Grapalat" w:hAnsi="GHEA Grapalat" w:cs="Arial"/>
                <w:sz w:val="18"/>
                <w:szCs w:val="18"/>
              </w:rPr>
            </w:pPr>
            <w:r w:rsidRPr="00AC25BD">
              <w:rPr>
                <w:rFonts w:ascii="GHEA Grapalat" w:hAnsi="GHEA Grapalat" w:cs="Arial"/>
                <w:sz w:val="18"/>
                <w:szCs w:val="18"/>
              </w:rPr>
              <w:t>бумажные заметки, листы</w:t>
            </w:r>
          </w:p>
        </w:tc>
        <w:tc>
          <w:tcPr>
            <w:tcW w:w="940"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lang w:val="pt-BR"/>
              </w:rPr>
            </w:pPr>
            <w:r w:rsidRPr="00AC25BD">
              <w:rPr>
                <w:rFonts w:ascii="GHEA Grapalat" w:hAnsi="GHEA Grapalat"/>
                <w:sz w:val="20"/>
                <w:lang w:val="hy-AM"/>
              </w:rPr>
              <w:t>25</w:t>
            </w:r>
            <w:r w:rsidRPr="00AC25BD">
              <w:rPr>
                <w:rFonts w:ascii="GHEA Grapalat" w:hAnsi="GHEA Grapalat"/>
                <w:sz w:val="20"/>
                <w:lang w:val="pt-BR"/>
              </w:rPr>
              <w:t>%</w:t>
            </w:r>
          </w:p>
        </w:tc>
        <w:tc>
          <w:tcPr>
            <w:tcW w:w="80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25</w:t>
            </w:r>
            <w:r w:rsidRPr="00AC25BD">
              <w:rPr>
                <w:rFonts w:ascii="GHEA Grapalat" w:hAnsi="GHEA Grapalat"/>
                <w:sz w:val="20"/>
                <w:lang w:val="pt-BR"/>
              </w:rPr>
              <w:t>%</w:t>
            </w:r>
          </w:p>
        </w:tc>
        <w:tc>
          <w:tcPr>
            <w:tcW w:w="828"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50</w:t>
            </w:r>
            <w:r w:rsidRPr="00AC25BD">
              <w:rPr>
                <w:rFonts w:ascii="GHEA Grapalat" w:hAnsi="GHEA Grapalat"/>
                <w:sz w:val="20"/>
                <w:lang w:val="pt-BR"/>
              </w:rPr>
              <w:t>%</w:t>
            </w:r>
          </w:p>
        </w:tc>
        <w:tc>
          <w:tcPr>
            <w:tcW w:w="91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50</w:t>
            </w:r>
            <w:r w:rsidRPr="00AC25BD">
              <w:rPr>
                <w:rFonts w:ascii="GHEA Grapalat" w:hAnsi="GHEA Grapalat"/>
                <w:sz w:val="20"/>
                <w:lang w:val="pt-BR"/>
              </w:rPr>
              <w:t>%</w:t>
            </w:r>
          </w:p>
        </w:tc>
        <w:tc>
          <w:tcPr>
            <w:tcW w:w="830"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50</w:t>
            </w:r>
            <w:r w:rsidRPr="00AC25BD">
              <w:rPr>
                <w:rFonts w:ascii="GHEA Grapalat" w:hAnsi="GHEA Grapalat"/>
                <w:sz w:val="20"/>
                <w:lang w:val="pt-BR"/>
              </w:rPr>
              <w:t>%</w:t>
            </w:r>
          </w:p>
        </w:tc>
        <w:tc>
          <w:tcPr>
            <w:tcW w:w="829"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33"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5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30"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9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100</w:t>
            </w:r>
            <w:r w:rsidRPr="00AC25BD">
              <w:rPr>
                <w:rFonts w:ascii="GHEA Grapalat" w:hAnsi="GHEA Grapalat"/>
                <w:sz w:val="20"/>
                <w:lang w:val="pt-BR"/>
              </w:rPr>
              <w:t>%</w:t>
            </w:r>
          </w:p>
        </w:tc>
        <w:tc>
          <w:tcPr>
            <w:tcW w:w="834"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100</w:t>
            </w:r>
            <w:r w:rsidRPr="00AC25BD">
              <w:rPr>
                <w:rFonts w:ascii="GHEA Grapalat" w:hAnsi="GHEA Grapalat"/>
                <w:sz w:val="20"/>
                <w:lang w:val="pt-BR"/>
              </w:rPr>
              <w:t>%</w:t>
            </w:r>
          </w:p>
        </w:tc>
        <w:tc>
          <w:tcPr>
            <w:tcW w:w="1352"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b/>
                <w:lang w:val="pt-BR"/>
              </w:rPr>
            </w:pPr>
            <w:r w:rsidRPr="00AC25BD">
              <w:rPr>
                <w:rFonts w:ascii="GHEA Grapalat" w:hAnsi="GHEA Grapalat"/>
                <w:sz w:val="20"/>
                <w:lang w:val="hy-AM"/>
              </w:rPr>
              <w:t>100</w:t>
            </w:r>
            <w:r w:rsidRPr="00AC25BD">
              <w:rPr>
                <w:rFonts w:ascii="GHEA Grapalat" w:hAnsi="GHEA Grapalat"/>
                <w:sz w:val="20"/>
                <w:lang w:val="pt-BR"/>
              </w:rPr>
              <w:t xml:space="preserve"> %</w:t>
            </w:r>
          </w:p>
        </w:tc>
      </w:tr>
      <w:tr w:rsidR="007B501B" w:rsidRPr="00AC25BD" w:rsidTr="007B501B">
        <w:trPr>
          <w:trHeight w:val="404"/>
          <w:jc w:val="center"/>
        </w:trPr>
        <w:tc>
          <w:tcPr>
            <w:tcW w:w="1659" w:type="dxa"/>
            <w:vAlign w:val="center"/>
          </w:tcPr>
          <w:p w:rsidR="00360315" w:rsidRPr="00AC25BD" w:rsidRDefault="00360315" w:rsidP="00360315">
            <w:pPr>
              <w:jc w:val="center"/>
              <w:rPr>
                <w:rFonts w:ascii="GHEA Grapalat" w:hAnsi="GHEA Grapalat" w:cs="Arial"/>
                <w:color w:val="000000"/>
                <w:sz w:val="18"/>
                <w:szCs w:val="18"/>
              </w:rPr>
            </w:pPr>
            <w:r w:rsidRPr="00AC25BD">
              <w:rPr>
                <w:rFonts w:ascii="GHEA Grapalat" w:hAnsi="GHEA Grapalat" w:cs="Arial"/>
                <w:color w:val="000000"/>
                <w:sz w:val="18"/>
                <w:szCs w:val="18"/>
              </w:rPr>
              <w:t>39</w:t>
            </w:r>
          </w:p>
        </w:tc>
        <w:tc>
          <w:tcPr>
            <w:tcW w:w="1913" w:type="dxa"/>
            <w:vAlign w:val="center"/>
          </w:tcPr>
          <w:p w:rsidR="00360315" w:rsidRPr="00AC25BD" w:rsidRDefault="00360315" w:rsidP="00360315">
            <w:pPr>
              <w:jc w:val="center"/>
              <w:rPr>
                <w:rFonts w:ascii="GHEA Grapalat" w:hAnsi="GHEA Grapalat" w:cs="Arial"/>
                <w:sz w:val="18"/>
                <w:szCs w:val="18"/>
              </w:rPr>
            </w:pPr>
            <w:r w:rsidRPr="00AC25BD">
              <w:rPr>
                <w:rFonts w:ascii="GHEA Grapalat" w:hAnsi="GHEA Grapalat" w:cs="Arial"/>
                <w:sz w:val="18"/>
                <w:szCs w:val="18"/>
              </w:rPr>
              <w:t>30234400/1</w:t>
            </w:r>
          </w:p>
        </w:tc>
        <w:tc>
          <w:tcPr>
            <w:tcW w:w="1510" w:type="dxa"/>
            <w:vAlign w:val="bottom"/>
          </w:tcPr>
          <w:p w:rsidR="00360315" w:rsidRPr="00AC25BD" w:rsidRDefault="00360315" w:rsidP="00360315">
            <w:pPr>
              <w:jc w:val="center"/>
              <w:rPr>
                <w:rFonts w:ascii="GHEA Grapalat" w:hAnsi="GHEA Grapalat" w:cs="Arial"/>
                <w:sz w:val="18"/>
                <w:szCs w:val="18"/>
              </w:rPr>
            </w:pPr>
            <w:r w:rsidRPr="00AC25BD">
              <w:rPr>
                <w:rFonts w:ascii="GHEA Grapalat" w:hAnsi="GHEA Grapalat" w:cs="Arial"/>
                <w:sz w:val="18"/>
                <w:szCs w:val="18"/>
              </w:rPr>
              <w:t>чистый диск, без коробки, DVD</w:t>
            </w:r>
          </w:p>
        </w:tc>
        <w:tc>
          <w:tcPr>
            <w:tcW w:w="940"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lang w:val="pt-BR"/>
              </w:rPr>
            </w:pPr>
            <w:r w:rsidRPr="00AC25BD">
              <w:rPr>
                <w:rFonts w:ascii="GHEA Grapalat" w:hAnsi="GHEA Grapalat"/>
                <w:sz w:val="20"/>
                <w:lang w:val="hy-AM"/>
              </w:rPr>
              <w:t>25</w:t>
            </w:r>
            <w:r w:rsidRPr="00AC25BD">
              <w:rPr>
                <w:rFonts w:ascii="GHEA Grapalat" w:hAnsi="GHEA Grapalat"/>
                <w:sz w:val="20"/>
                <w:lang w:val="pt-BR"/>
              </w:rPr>
              <w:t>%</w:t>
            </w:r>
          </w:p>
        </w:tc>
        <w:tc>
          <w:tcPr>
            <w:tcW w:w="80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25</w:t>
            </w:r>
            <w:r w:rsidRPr="00AC25BD">
              <w:rPr>
                <w:rFonts w:ascii="GHEA Grapalat" w:hAnsi="GHEA Grapalat"/>
                <w:sz w:val="20"/>
                <w:lang w:val="pt-BR"/>
              </w:rPr>
              <w:t>%</w:t>
            </w:r>
          </w:p>
        </w:tc>
        <w:tc>
          <w:tcPr>
            <w:tcW w:w="828"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50</w:t>
            </w:r>
            <w:r w:rsidRPr="00AC25BD">
              <w:rPr>
                <w:rFonts w:ascii="GHEA Grapalat" w:hAnsi="GHEA Grapalat"/>
                <w:sz w:val="20"/>
                <w:lang w:val="pt-BR"/>
              </w:rPr>
              <w:t>%</w:t>
            </w:r>
          </w:p>
        </w:tc>
        <w:tc>
          <w:tcPr>
            <w:tcW w:w="91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50</w:t>
            </w:r>
            <w:r w:rsidRPr="00AC25BD">
              <w:rPr>
                <w:rFonts w:ascii="GHEA Grapalat" w:hAnsi="GHEA Grapalat"/>
                <w:sz w:val="20"/>
                <w:lang w:val="pt-BR"/>
              </w:rPr>
              <w:t>%</w:t>
            </w:r>
          </w:p>
        </w:tc>
        <w:tc>
          <w:tcPr>
            <w:tcW w:w="830"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50</w:t>
            </w:r>
            <w:r w:rsidRPr="00AC25BD">
              <w:rPr>
                <w:rFonts w:ascii="GHEA Grapalat" w:hAnsi="GHEA Grapalat"/>
                <w:sz w:val="20"/>
                <w:lang w:val="pt-BR"/>
              </w:rPr>
              <w:t>%</w:t>
            </w:r>
          </w:p>
        </w:tc>
        <w:tc>
          <w:tcPr>
            <w:tcW w:w="829"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33"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5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30"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9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100</w:t>
            </w:r>
            <w:r w:rsidRPr="00AC25BD">
              <w:rPr>
                <w:rFonts w:ascii="GHEA Grapalat" w:hAnsi="GHEA Grapalat"/>
                <w:sz w:val="20"/>
                <w:lang w:val="pt-BR"/>
              </w:rPr>
              <w:t>%</w:t>
            </w:r>
          </w:p>
        </w:tc>
        <w:tc>
          <w:tcPr>
            <w:tcW w:w="834"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100</w:t>
            </w:r>
            <w:r w:rsidRPr="00AC25BD">
              <w:rPr>
                <w:rFonts w:ascii="GHEA Grapalat" w:hAnsi="GHEA Grapalat"/>
                <w:sz w:val="20"/>
                <w:lang w:val="pt-BR"/>
              </w:rPr>
              <w:t>%</w:t>
            </w:r>
          </w:p>
        </w:tc>
        <w:tc>
          <w:tcPr>
            <w:tcW w:w="1352"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b/>
                <w:lang w:val="pt-BR"/>
              </w:rPr>
            </w:pPr>
            <w:r w:rsidRPr="00AC25BD">
              <w:rPr>
                <w:rFonts w:ascii="GHEA Grapalat" w:hAnsi="GHEA Grapalat"/>
                <w:sz w:val="20"/>
                <w:lang w:val="hy-AM"/>
              </w:rPr>
              <w:t>100</w:t>
            </w:r>
            <w:r w:rsidRPr="00AC25BD">
              <w:rPr>
                <w:rFonts w:ascii="GHEA Grapalat" w:hAnsi="GHEA Grapalat"/>
                <w:sz w:val="20"/>
                <w:lang w:val="pt-BR"/>
              </w:rPr>
              <w:t xml:space="preserve"> %</w:t>
            </w:r>
          </w:p>
        </w:tc>
      </w:tr>
      <w:tr w:rsidR="007B501B" w:rsidRPr="00AC25BD" w:rsidTr="007B501B">
        <w:trPr>
          <w:trHeight w:val="404"/>
          <w:jc w:val="center"/>
        </w:trPr>
        <w:tc>
          <w:tcPr>
            <w:tcW w:w="1659" w:type="dxa"/>
            <w:vAlign w:val="center"/>
          </w:tcPr>
          <w:p w:rsidR="00360315" w:rsidRPr="00AC25BD" w:rsidRDefault="00360315" w:rsidP="00360315">
            <w:pPr>
              <w:jc w:val="center"/>
              <w:rPr>
                <w:rFonts w:ascii="GHEA Grapalat" w:hAnsi="GHEA Grapalat" w:cs="Arial"/>
                <w:color w:val="000000"/>
                <w:sz w:val="18"/>
                <w:szCs w:val="18"/>
              </w:rPr>
            </w:pPr>
            <w:r w:rsidRPr="00AC25BD">
              <w:rPr>
                <w:rFonts w:ascii="GHEA Grapalat" w:hAnsi="GHEA Grapalat" w:cs="Arial"/>
                <w:color w:val="000000"/>
                <w:sz w:val="18"/>
                <w:szCs w:val="18"/>
              </w:rPr>
              <w:t>40</w:t>
            </w:r>
          </w:p>
        </w:tc>
        <w:tc>
          <w:tcPr>
            <w:tcW w:w="1913" w:type="dxa"/>
            <w:vAlign w:val="center"/>
          </w:tcPr>
          <w:p w:rsidR="00360315" w:rsidRPr="00AC25BD" w:rsidRDefault="00360315" w:rsidP="00360315">
            <w:pPr>
              <w:jc w:val="center"/>
              <w:rPr>
                <w:rFonts w:ascii="GHEA Grapalat" w:hAnsi="GHEA Grapalat" w:cs="Arial"/>
                <w:sz w:val="18"/>
                <w:szCs w:val="18"/>
              </w:rPr>
            </w:pPr>
            <w:r w:rsidRPr="00AC25BD">
              <w:rPr>
                <w:rFonts w:ascii="GHEA Grapalat" w:hAnsi="GHEA Grapalat" w:cs="Arial"/>
                <w:sz w:val="18"/>
                <w:szCs w:val="18"/>
              </w:rPr>
              <w:t>30234640/1</w:t>
            </w:r>
          </w:p>
        </w:tc>
        <w:tc>
          <w:tcPr>
            <w:tcW w:w="1510" w:type="dxa"/>
            <w:vAlign w:val="bottom"/>
          </w:tcPr>
          <w:p w:rsidR="00360315" w:rsidRPr="00AC25BD" w:rsidRDefault="00360315" w:rsidP="00360315">
            <w:pPr>
              <w:jc w:val="center"/>
              <w:rPr>
                <w:rFonts w:ascii="GHEA Grapalat" w:hAnsi="GHEA Grapalat" w:cs="Arial"/>
                <w:sz w:val="18"/>
                <w:szCs w:val="18"/>
              </w:rPr>
            </w:pPr>
            <w:r w:rsidRPr="00AC25BD">
              <w:rPr>
                <w:rFonts w:ascii="GHEA Grapalat" w:hAnsi="GHEA Grapalat" w:cs="Arial"/>
                <w:sz w:val="18"/>
                <w:szCs w:val="18"/>
              </w:rPr>
              <w:t>флэш-память, 16 ГБ</w:t>
            </w:r>
          </w:p>
        </w:tc>
        <w:tc>
          <w:tcPr>
            <w:tcW w:w="940"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lang w:val="pt-BR"/>
              </w:rPr>
            </w:pPr>
            <w:r w:rsidRPr="00AC25BD">
              <w:rPr>
                <w:rFonts w:ascii="GHEA Grapalat" w:hAnsi="GHEA Grapalat"/>
                <w:sz w:val="20"/>
                <w:lang w:val="hy-AM"/>
              </w:rPr>
              <w:t>25</w:t>
            </w:r>
            <w:r w:rsidRPr="00AC25BD">
              <w:rPr>
                <w:rFonts w:ascii="GHEA Grapalat" w:hAnsi="GHEA Grapalat"/>
                <w:sz w:val="20"/>
                <w:lang w:val="pt-BR"/>
              </w:rPr>
              <w:t>%</w:t>
            </w:r>
          </w:p>
        </w:tc>
        <w:tc>
          <w:tcPr>
            <w:tcW w:w="80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25</w:t>
            </w:r>
            <w:r w:rsidRPr="00AC25BD">
              <w:rPr>
                <w:rFonts w:ascii="GHEA Grapalat" w:hAnsi="GHEA Grapalat"/>
                <w:sz w:val="20"/>
                <w:lang w:val="pt-BR"/>
              </w:rPr>
              <w:t>%</w:t>
            </w:r>
          </w:p>
        </w:tc>
        <w:tc>
          <w:tcPr>
            <w:tcW w:w="828"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50</w:t>
            </w:r>
            <w:r w:rsidRPr="00AC25BD">
              <w:rPr>
                <w:rFonts w:ascii="GHEA Grapalat" w:hAnsi="GHEA Grapalat"/>
                <w:sz w:val="20"/>
                <w:lang w:val="pt-BR"/>
              </w:rPr>
              <w:t>%</w:t>
            </w:r>
          </w:p>
        </w:tc>
        <w:tc>
          <w:tcPr>
            <w:tcW w:w="91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50</w:t>
            </w:r>
            <w:r w:rsidRPr="00AC25BD">
              <w:rPr>
                <w:rFonts w:ascii="GHEA Grapalat" w:hAnsi="GHEA Grapalat"/>
                <w:sz w:val="20"/>
                <w:lang w:val="pt-BR"/>
              </w:rPr>
              <w:t>%</w:t>
            </w:r>
          </w:p>
        </w:tc>
        <w:tc>
          <w:tcPr>
            <w:tcW w:w="830"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50</w:t>
            </w:r>
            <w:r w:rsidRPr="00AC25BD">
              <w:rPr>
                <w:rFonts w:ascii="GHEA Grapalat" w:hAnsi="GHEA Grapalat"/>
                <w:sz w:val="20"/>
                <w:lang w:val="pt-BR"/>
              </w:rPr>
              <w:t>%</w:t>
            </w:r>
          </w:p>
        </w:tc>
        <w:tc>
          <w:tcPr>
            <w:tcW w:w="829"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33"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5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30"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9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100</w:t>
            </w:r>
            <w:r w:rsidRPr="00AC25BD">
              <w:rPr>
                <w:rFonts w:ascii="GHEA Grapalat" w:hAnsi="GHEA Grapalat"/>
                <w:sz w:val="20"/>
                <w:lang w:val="pt-BR"/>
              </w:rPr>
              <w:t>%</w:t>
            </w:r>
          </w:p>
        </w:tc>
        <w:tc>
          <w:tcPr>
            <w:tcW w:w="834"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100</w:t>
            </w:r>
            <w:r w:rsidRPr="00AC25BD">
              <w:rPr>
                <w:rFonts w:ascii="GHEA Grapalat" w:hAnsi="GHEA Grapalat"/>
                <w:sz w:val="20"/>
                <w:lang w:val="pt-BR"/>
              </w:rPr>
              <w:t>%</w:t>
            </w:r>
          </w:p>
        </w:tc>
        <w:tc>
          <w:tcPr>
            <w:tcW w:w="1352"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b/>
                <w:lang w:val="pt-BR"/>
              </w:rPr>
            </w:pPr>
            <w:r w:rsidRPr="00AC25BD">
              <w:rPr>
                <w:rFonts w:ascii="GHEA Grapalat" w:hAnsi="GHEA Grapalat"/>
                <w:sz w:val="20"/>
                <w:lang w:val="hy-AM"/>
              </w:rPr>
              <w:t>100</w:t>
            </w:r>
            <w:r w:rsidRPr="00AC25BD">
              <w:rPr>
                <w:rFonts w:ascii="GHEA Grapalat" w:hAnsi="GHEA Grapalat"/>
                <w:sz w:val="20"/>
                <w:lang w:val="pt-BR"/>
              </w:rPr>
              <w:t xml:space="preserve"> %</w:t>
            </w:r>
          </w:p>
        </w:tc>
      </w:tr>
      <w:tr w:rsidR="007B501B" w:rsidRPr="00AC25BD" w:rsidTr="007B501B">
        <w:trPr>
          <w:trHeight w:val="404"/>
          <w:jc w:val="center"/>
        </w:trPr>
        <w:tc>
          <w:tcPr>
            <w:tcW w:w="1659" w:type="dxa"/>
            <w:vAlign w:val="center"/>
          </w:tcPr>
          <w:p w:rsidR="00360315" w:rsidRPr="00AC25BD" w:rsidRDefault="00360315" w:rsidP="00360315">
            <w:pPr>
              <w:jc w:val="center"/>
              <w:rPr>
                <w:rFonts w:ascii="GHEA Grapalat" w:hAnsi="GHEA Grapalat" w:cs="Arial"/>
                <w:color w:val="000000"/>
                <w:sz w:val="18"/>
                <w:szCs w:val="18"/>
              </w:rPr>
            </w:pPr>
            <w:r w:rsidRPr="00AC25BD">
              <w:rPr>
                <w:rFonts w:ascii="GHEA Grapalat" w:hAnsi="GHEA Grapalat" w:cs="Arial"/>
                <w:color w:val="000000"/>
                <w:sz w:val="18"/>
                <w:szCs w:val="18"/>
              </w:rPr>
              <w:t>41</w:t>
            </w:r>
          </w:p>
        </w:tc>
        <w:tc>
          <w:tcPr>
            <w:tcW w:w="1913" w:type="dxa"/>
            <w:vAlign w:val="center"/>
          </w:tcPr>
          <w:p w:rsidR="00360315" w:rsidRPr="00AC25BD" w:rsidRDefault="00360315" w:rsidP="00360315">
            <w:pPr>
              <w:jc w:val="center"/>
              <w:rPr>
                <w:rFonts w:ascii="GHEA Grapalat" w:hAnsi="GHEA Grapalat" w:cs="Arial"/>
                <w:sz w:val="18"/>
                <w:szCs w:val="18"/>
              </w:rPr>
            </w:pPr>
            <w:r w:rsidRPr="00AC25BD">
              <w:rPr>
                <w:rFonts w:ascii="GHEA Grapalat" w:hAnsi="GHEA Grapalat" w:cs="Arial"/>
                <w:sz w:val="18"/>
                <w:szCs w:val="18"/>
              </w:rPr>
              <w:t>30237411/1</w:t>
            </w:r>
          </w:p>
        </w:tc>
        <w:tc>
          <w:tcPr>
            <w:tcW w:w="1510" w:type="dxa"/>
            <w:vAlign w:val="bottom"/>
          </w:tcPr>
          <w:p w:rsidR="00360315" w:rsidRPr="00AC25BD" w:rsidRDefault="00360315" w:rsidP="00360315">
            <w:pPr>
              <w:jc w:val="center"/>
              <w:rPr>
                <w:rFonts w:ascii="GHEA Grapalat" w:hAnsi="GHEA Grapalat" w:cs="Arial"/>
                <w:sz w:val="18"/>
                <w:szCs w:val="18"/>
              </w:rPr>
            </w:pPr>
            <w:r w:rsidRPr="00AC25BD">
              <w:rPr>
                <w:rFonts w:ascii="GHEA Grapalat" w:hAnsi="GHEA Grapalat" w:cs="Arial"/>
                <w:sz w:val="18"/>
                <w:szCs w:val="18"/>
              </w:rPr>
              <w:t>мышь, компьютер, проводная</w:t>
            </w:r>
          </w:p>
        </w:tc>
        <w:tc>
          <w:tcPr>
            <w:tcW w:w="940"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lang w:val="pt-BR"/>
              </w:rPr>
            </w:pPr>
            <w:r w:rsidRPr="00AC25BD">
              <w:rPr>
                <w:rFonts w:ascii="GHEA Grapalat" w:hAnsi="GHEA Grapalat"/>
                <w:sz w:val="20"/>
                <w:lang w:val="hy-AM"/>
              </w:rPr>
              <w:t>25</w:t>
            </w:r>
            <w:r w:rsidRPr="00AC25BD">
              <w:rPr>
                <w:rFonts w:ascii="GHEA Grapalat" w:hAnsi="GHEA Grapalat"/>
                <w:sz w:val="20"/>
                <w:lang w:val="pt-BR"/>
              </w:rPr>
              <w:t>%</w:t>
            </w:r>
          </w:p>
        </w:tc>
        <w:tc>
          <w:tcPr>
            <w:tcW w:w="80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25</w:t>
            </w:r>
            <w:r w:rsidRPr="00AC25BD">
              <w:rPr>
                <w:rFonts w:ascii="GHEA Grapalat" w:hAnsi="GHEA Grapalat"/>
                <w:sz w:val="20"/>
                <w:lang w:val="pt-BR"/>
              </w:rPr>
              <w:t>%</w:t>
            </w:r>
          </w:p>
        </w:tc>
        <w:tc>
          <w:tcPr>
            <w:tcW w:w="828"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50</w:t>
            </w:r>
            <w:r w:rsidRPr="00AC25BD">
              <w:rPr>
                <w:rFonts w:ascii="GHEA Grapalat" w:hAnsi="GHEA Grapalat"/>
                <w:sz w:val="20"/>
                <w:lang w:val="pt-BR"/>
              </w:rPr>
              <w:t>%</w:t>
            </w:r>
          </w:p>
        </w:tc>
        <w:tc>
          <w:tcPr>
            <w:tcW w:w="91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50</w:t>
            </w:r>
            <w:r w:rsidRPr="00AC25BD">
              <w:rPr>
                <w:rFonts w:ascii="GHEA Grapalat" w:hAnsi="GHEA Grapalat"/>
                <w:sz w:val="20"/>
                <w:lang w:val="pt-BR"/>
              </w:rPr>
              <w:t>%</w:t>
            </w:r>
          </w:p>
        </w:tc>
        <w:tc>
          <w:tcPr>
            <w:tcW w:w="830"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50</w:t>
            </w:r>
            <w:r w:rsidRPr="00AC25BD">
              <w:rPr>
                <w:rFonts w:ascii="GHEA Grapalat" w:hAnsi="GHEA Grapalat"/>
                <w:sz w:val="20"/>
                <w:lang w:val="pt-BR"/>
              </w:rPr>
              <w:t>%</w:t>
            </w:r>
          </w:p>
        </w:tc>
        <w:tc>
          <w:tcPr>
            <w:tcW w:w="829"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33"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5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30"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9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100</w:t>
            </w:r>
            <w:r w:rsidRPr="00AC25BD">
              <w:rPr>
                <w:rFonts w:ascii="GHEA Grapalat" w:hAnsi="GHEA Grapalat"/>
                <w:sz w:val="20"/>
                <w:lang w:val="pt-BR"/>
              </w:rPr>
              <w:t>%</w:t>
            </w:r>
          </w:p>
        </w:tc>
        <w:tc>
          <w:tcPr>
            <w:tcW w:w="834"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100</w:t>
            </w:r>
            <w:r w:rsidRPr="00AC25BD">
              <w:rPr>
                <w:rFonts w:ascii="GHEA Grapalat" w:hAnsi="GHEA Grapalat"/>
                <w:sz w:val="20"/>
                <w:lang w:val="pt-BR"/>
              </w:rPr>
              <w:t>%</w:t>
            </w:r>
          </w:p>
        </w:tc>
        <w:tc>
          <w:tcPr>
            <w:tcW w:w="1352"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b/>
                <w:lang w:val="pt-BR"/>
              </w:rPr>
            </w:pPr>
            <w:r w:rsidRPr="00AC25BD">
              <w:rPr>
                <w:rFonts w:ascii="GHEA Grapalat" w:hAnsi="GHEA Grapalat"/>
                <w:sz w:val="20"/>
                <w:lang w:val="hy-AM"/>
              </w:rPr>
              <w:t>100</w:t>
            </w:r>
            <w:r w:rsidRPr="00AC25BD">
              <w:rPr>
                <w:rFonts w:ascii="GHEA Grapalat" w:hAnsi="GHEA Grapalat"/>
                <w:sz w:val="20"/>
                <w:lang w:val="pt-BR"/>
              </w:rPr>
              <w:t xml:space="preserve"> %</w:t>
            </w:r>
          </w:p>
        </w:tc>
      </w:tr>
      <w:tr w:rsidR="007B501B" w:rsidRPr="00AC25BD" w:rsidTr="007B501B">
        <w:trPr>
          <w:trHeight w:val="404"/>
          <w:jc w:val="center"/>
        </w:trPr>
        <w:tc>
          <w:tcPr>
            <w:tcW w:w="1659" w:type="dxa"/>
            <w:vAlign w:val="center"/>
          </w:tcPr>
          <w:p w:rsidR="00360315" w:rsidRPr="00AC25BD" w:rsidRDefault="00360315" w:rsidP="00360315">
            <w:pPr>
              <w:jc w:val="center"/>
              <w:rPr>
                <w:rFonts w:ascii="GHEA Grapalat" w:hAnsi="GHEA Grapalat" w:cs="Arial"/>
                <w:sz w:val="18"/>
                <w:szCs w:val="18"/>
              </w:rPr>
            </w:pPr>
            <w:r w:rsidRPr="00AC25BD">
              <w:rPr>
                <w:rFonts w:ascii="GHEA Grapalat" w:hAnsi="GHEA Grapalat" w:cs="Arial"/>
                <w:sz w:val="18"/>
                <w:szCs w:val="18"/>
              </w:rPr>
              <w:t>42</w:t>
            </w:r>
          </w:p>
        </w:tc>
        <w:tc>
          <w:tcPr>
            <w:tcW w:w="1913" w:type="dxa"/>
            <w:vAlign w:val="center"/>
          </w:tcPr>
          <w:p w:rsidR="00360315" w:rsidRPr="00AC25BD" w:rsidRDefault="00360315" w:rsidP="00360315">
            <w:pPr>
              <w:jc w:val="center"/>
              <w:rPr>
                <w:rFonts w:ascii="GHEA Grapalat" w:hAnsi="GHEA Grapalat" w:cs="Arial"/>
                <w:sz w:val="18"/>
                <w:szCs w:val="18"/>
              </w:rPr>
            </w:pPr>
            <w:r w:rsidRPr="00AC25BD">
              <w:rPr>
                <w:rFonts w:ascii="GHEA Grapalat" w:hAnsi="GHEA Grapalat" w:cs="Arial"/>
                <w:sz w:val="18"/>
                <w:szCs w:val="18"/>
              </w:rPr>
              <w:t>30237460/1</w:t>
            </w:r>
          </w:p>
        </w:tc>
        <w:tc>
          <w:tcPr>
            <w:tcW w:w="1510" w:type="dxa"/>
            <w:vAlign w:val="bottom"/>
          </w:tcPr>
          <w:p w:rsidR="00360315" w:rsidRPr="00AC25BD" w:rsidRDefault="00360315" w:rsidP="00360315">
            <w:pPr>
              <w:jc w:val="center"/>
              <w:rPr>
                <w:rFonts w:ascii="GHEA Grapalat" w:hAnsi="GHEA Grapalat" w:cs="Arial"/>
                <w:sz w:val="18"/>
                <w:szCs w:val="18"/>
              </w:rPr>
            </w:pPr>
            <w:r w:rsidRPr="00AC25BD">
              <w:rPr>
                <w:rFonts w:ascii="GHEA Grapalat" w:hAnsi="GHEA Grapalat" w:cs="Arial"/>
                <w:sz w:val="18"/>
                <w:szCs w:val="18"/>
              </w:rPr>
              <w:t>компьютерные клавиатуры</w:t>
            </w:r>
          </w:p>
        </w:tc>
        <w:tc>
          <w:tcPr>
            <w:tcW w:w="940"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lang w:val="pt-BR"/>
              </w:rPr>
            </w:pPr>
            <w:r w:rsidRPr="00AC25BD">
              <w:rPr>
                <w:rFonts w:ascii="GHEA Grapalat" w:hAnsi="GHEA Grapalat"/>
                <w:sz w:val="20"/>
                <w:lang w:val="hy-AM"/>
              </w:rPr>
              <w:t>25</w:t>
            </w:r>
            <w:r w:rsidRPr="00AC25BD">
              <w:rPr>
                <w:rFonts w:ascii="GHEA Grapalat" w:hAnsi="GHEA Grapalat"/>
                <w:sz w:val="20"/>
                <w:lang w:val="pt-BR"/>
              </w:rPr>
              <w:t>%</w:t>
            </w:r>
          </w:p>
        </w:tc>
        <w:tc>
          <w:tcPr>
            <w:tcW w:w="80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25</w:t>
            </w:r>
            <w:r w:rsidRPr="00AC25BD">
              <w:rPr>
                <w:rFonts w:ascii="GHEA Grapalat" w:hAnsi="GHEA Grapalat"/>
                <w:sz w:val="20"/>
                <w:lang w:val="pt-BR"/>
              </w:rPr>
              <w:t>%</w:t>
            </w:r>
          </w:p>
        </w:tc>
        <w:tc>
          <w:tcPr>
            <w:tcW w:w="828"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50</w:t>
            </w:r>
            <w:r w:rsidRPr="00AC25BD">
              <w:rPr>
                <w:rFonts w:ascii="GHEA Grapalat" w:hAnsi="GHEA Grapalat"/>
                <w:sz w:val="20"/>
                <w:lang w:val="pt-BR"/>
              </w:rPr>
              <w:t>%</w:t>
            </w:r>
          </w:p>
        </w:tc>
        <w:tc>
          <w:tcPr>
            <w:tcW w:w="91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50</w:t>
            </w:r>
            <w:r w:rsidRPr="00AC25BD">
              <w:rPr>
                <w:rFonts w:ascii="GHEA Grapalat" w:hAnsi="GHEA Grapalat"/>
                <w:sz w:val="20"/>
                <w:lang w:val="pt-BR"/>
              </w:rPr>
              <w:t>%</w:t>
            </w:r>
          </w:p>
        </w:tc>
        <w:tc>
          <w:tcPr>
            <w:tcW w:w="830"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50</w:t>
            </w:r>
            <w:r w:rsidRPr="00AC25BD">
              <w:rPr>
                <w:rFonts w:ascii="GHEA Grapalat" w:hAnsi="GHEA Grapalat"/>
                <w:sz w:val="20"/>
                <w:lang w:val="pt-BR"/>
              </w:rPr>
              <w:t>%</w:t>
            </w:r>
          </w:p>
        </w:tc>
        <w:tc>
          <w:tcPr>
            <w:tcW w:w="829"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33"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5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30"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9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100</w:t>
            </w:r>
            <w:r w:rsidRPr="00AC25BD">
              <w:rPr>
                <w:rFonts w:ascii="GHEA Grapalat" w:hAnsi="GHEA Grapalat"/>
                <w:sz w:val="20"/>
                <w:lang w:val="pt-BR"/>
              </w:rPr>
              <w:t>%</w:t>
            </w:r>
          </w:p>
        </w:tc>
        <w:tc>
          <w:tcPr>
            <w:tcW w:w="834"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100</w:t>
            </w:r>
            <w:r w:rsidRPr="00AC25BD">
              <w:rPr>
                <w:rFonts w:ascii="GHEA Grapalat" w:hAnsi="GHEA Grapalat"/>
                <w:sz w:val="20"/>
                <w:lang w:val="pt-BR"/>
              </w:rPr>
              <w:t>%</w:t>
            </w:r>
          </w:p>
        </w:tc>
        <w:tc>
          <w:tcPr>
            <w:tcW w:w="1352"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b/>
                <w:lang w:val="pt-BR"/>
              </w:rPr>
            </w:pPr>
            <w:r w:rsidRPr="00AC25BD">
              <w:rPr>
                <w:rFonts w:ascii="GHEA Grapalat" w:hAnsi="GHEA Grapalat"/>
                <w:sz w:val="20"/>
                <w:lang w:val="hy-AM"/>
              </w:rPr>
              <w:t>100</w:t>
            </w:r>
            <w:r w:rsidRPr="00AC25BD">
              <w:rPr>
                <w:rFonts w:ascii="GHEA Grapalat" w:hAnsi="GHEA Grapalat"/>
                <w:sz w:val="20"/>
                <w:lang w:val="pt-BR"/>
              </w:rPr>
              <w:t xml:space="preserve"> %</w:t>
            </w:r>
          </w:p>
        </w:tc>
      </w:tr>
      <w:tr w:rsidR="007B501B" w:rsidRPr="00AC25BD" w:rsidTr="007B501B">
        <w:trPr>
          <w:trHeight w:val="404"/>
          <w:jc w:val="center"/>
        </w:trPr>
        <w:tc>
          <w:tcPr>
            <w:tcW w:w="1659" w:type="dxa"/>
            <w:vAlign w:val="center"/>
          </w:tcPr>
          <w:p w:rsidR="00360315" w:rsidRPr="00AC25BD" w:rsidRDefault="00360315" w:rsidP="00360315">
            <w:pPr>
              <w:jc w:val="center"/>
              <w:rPr>
                <w:rFonts w:ascii="GHEA Grapalat" w:hAnsi="GHEA Grapalat" w:cs="Arial"/>
                <w:sz w:val="18"/>
                <w:szCs w:val="18"/>
              </w:rPr>
            </w:pPr>
            <w:r w:rsidRPr="00AC25BD">
              <w:rPr>
                <w:rFonts w:ascii="GHEA Grapalat" w:hAnsi="GHEA Grapalat" w:cs="Arial"/>
                <w:sz w:val="18"/>
                <w:szCs w:val="18"/>
              </w:rPr>
              <w:t>43</w:t>
            </w:r>
          </w:p>
        </w:tc>
        <w:tc>
          <w:tcPr>
            <w:tcW w:w="1913" w:type="dxa"/>
            <w:vAlign w:val="center"/>
          </w:tcPr>
          <w:p w:rsidR="00360315" w:rsidRPr="00AC25BD" w:rsidRDefault="00360315" w:rsidP="00360315">
            <w:pPr>
              <w:jc w:val="center"/>
              <w:rPr>
                <w:rFonts w:ascii="GHEA Grapalat" w:hAnsi="GHEA Grapalat" w:cs="Arial"/>
                <w:sz w:val="18"/>
                <w:szCs w:val="18"/>
              </w:rPr>
            </w:pPr>
            <w:r w:rsidRPr="00AC25BD">
              <w:rPr>
                <w:rFonts w:ascii="GHEA Grapalat" w:hAnsi="GHEA Grapalat" w:cs="Arial"/>
                <w:sz w:val="18"/>
                <w:szCs w:val="18"/>
              </w:rPr>
              <w:t>39241210/1</w:t>
            </w:r>
          </w:p>
        </w:tc>
        <w:tc>
          <w:tcPr>
            <w:tcW w:w="1510" w:type="dxa"/>
          </w:tcPr>
          <w:p w:rsidR="00360315" w:rsidRPr="00AC25BD" w:rsidRDefault="00360315" w:rsidP="00360315">
            <w:pPr>
              <w:jc w:val="center"/>
              <w:rPr>
                <w:rFonts w:ascii="GHEA Grapalat" w:hAnsi="GHEA Grapalat" w:cs="Arial"/>
                <w:sz w:val="18"/>
                <w:szCs w:val="18"/>
              </w:rPr>
            </w:pPr>
            <w:r w:rsidRPr="00AC25BD">
              <w:rPr>
                <w:rFonts w:ascii="GHEA Grapalat" w:hAnsi="GHEA Grapalat" w:cs="Arial"/>
                <w:sz w:val="18"/>
                <w:szCs w:val="18"/>
              </w:rPr>
              <w:t>ножницы, офис</w:t>
            </w:r>
          </w:p>
        </w:tc>
        <w:tc>
          <w:tcPr>
            <w:tcW w:w="940"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lang w:val="pt-BR"/>
              </w:rPr>
            </w:pPr>
            <w:r w:rsidRPr="00AC25BD">
              <w:rPr>
                <w:rFonts w:ascii="GHEA Grapalat" w:hAnsi="GHEA Grapalat"/>
                <w:sz w:val="20"/>
                <w:lang w:val="hy-AM"/>
              </w:rPr>
              <w:t>25</w:t>
            </w:r>
            <w:r w:rsidRPr="00AC25BD">
              <w:rPr>
                <w:rFonts w:ascii="GHEA Grapalat" w:hAnsi="GHEA Grapalat"/>
                <w:sz w:val="20"/>
                <w:lang w:val="pt-BR"/>
              </w:rPr>
              <w:t>%</w:t>
            </w:r>
          </w:p>
        </w:tc>
        <w:tc>
          <w:tcPr>
            <w:tcW w:w="80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25</w:t>
            </w:r>
            <w:r w:rsidRPr="00AC25BD">
              <w:rPr>
                <w:rFonts w:ascii="GHEA Grapalat" w:hAnsi="GHEA Grapalat"/>
                <w:sz w:val="20"/>
                <w:lang w:val="pt-BR"/>
              </w:rPr>
              <w:t>%</w:t>
            </w:r>
          </w:p>
        </w:tc>
        <w:tc>
          <w:tcPr>
            <w:tcW w:w="828"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50</w:t>
            </w:r>
            <w:r w:rsidRPr="00AC25BD">
              <w:rPr>
                <w:rFonts w:ascii="GHEA Grapalat" w:hAnsi="GHEA Grapalat"/>
                <w:sz w:val="20"/>
                <w:lang w:val="pt-BR"/>
              </w:rPr>
              <w:t>%</w:t>
            </w:r>
          </w:p>
        </w:tc>
        <w:tc>
          <w:tcPr>
            <w:tcW w:w="91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50</w:t>
            </w:r>
            <w:r w:rsidRPr="00AC25BD">
              <w:rPr>
                <w:rFonts w:ascii="GHEA Grapalat" w:hAnsi="GHEA Grapalat"/>
                <w:sz w:val="20"/>
                <w:lang w:val="pt-BR"/>
              </w:rPr>
              <w:t>%</w:t>
            </w:r>
          </w:p>
        </w:tc>
        <w:tc>
          <w:tcPr>
            <w:tcW w:w="830"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50</w:t>
            </w:r>
            <w:r w:rsidRPr="00AC25BD">
              <w:rPr>
                <w:rFonts w:ascii="GHEA Grapalat" w:hAnsi="GHEA Grapalat"/>
                <w:sz w:val="20"/>
                <w:lang w:val="pt-BR"/>
              </w:rPr>
              <w:t>%</w:t>
            </w:r>
          </w:p>
        </w:tc>
        <w:tc>
          <w:tcPr>
            <w:tcW w:w="829"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33"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5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30"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9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100</w:t>
            </w:r>
            <w:r w:rsidRPr="00AC25BD">
              <w:rPr>
                <w:rFonts w:ascii="GHEA Grapalat" w:hAnsi="GHEA Grapalat"/>
                <w:sz w:val="20"/>
                <w:lang w:val="pt-BR"/>
              </w:rPr>
              <w:t>%</w:t>
            </w:r>
          </w:p>
        </w:tc>
        <w:tc>
          <w:tcPr>
            <w:tcW w:w="834"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100</w:t>
            </w:r>
            <w:r w:rsidRPr="00AC25BD">
              <w:rPr>
                <w:rFonts w:ascii="GHEA Grapalat" w:hAnsi="GHEA Grapalat"/>
                <w:sz w:val="20"/>
                <w:lang w:val="pt-BR"/>
              </w:rPr>
              <w:t>%</w:t>
            </w:r>
          </w:p>
        </w:tc>
        <w:tc>
          <w:tcPr>
            <w:tcW w:w="1352"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b/>
                <w:lang w:val="pt-BR"/>
              </w:rPr>
            </w:pPr>
            <w:r w:rsidRPr="00AC25BD">
              <w:rPr>
                <w:rFonts w:ascii="GHEA Grapalat" w:hAnsi="GHEA Grapalat"/>
                <w:sz w:val="20"/>
                <w:lang w:val="hy-AM"/>
              </w:rPr>
              <w:t>100</w:t>
            </w:r>
            <w:r w:rsidRPr="00AC25BD">
              <w:rPr>
                <w:rFonts w:ascii="GHEA Grapalat" w:hAnsi="GHEA Grapalat"/>
                <w:sz w:val="20"/>
                <w:lang w:val="pt-BR"/>
              </w:rPr>
              <w:t xml:space="preserve"> %</w:t>
            </w:r>
          </w:p>
        </w:tc>
      </w:tr>
      <w:tr w:rsidR="007B501B" w:rsidRPr="00AC25BD" w:rsidTr="007B501B">
        <w:trPr>
          <w:trHeight w:val="404"/>
          <w:jc w:val="center"/>
        </w:trPr>
        <w:tc>
          <w:tcPr>
            <w:tcW w:w="1659" w:type="dxa"/>
            <w:vAlign w:val="center"/>
          </w:tcPr>
          <w:p w:rsidR="00360315" w:rsidRPr="00AC25BD" w:rsidRDefault="00360315" w:rsidP="00360315">
            <w:pPr>
              <w:jc w:val="center"/>
              <w:rPr>
                <w:rFonts w:ascii="GHEA Grapalat" w:hAnsi="GHEA Grapalat" w:cs="Arial"/>
                <w:sz w:val="18"/>
                <w:szCs w:val="18"/>
              </w:rPr>
            </w:pPr>
            <w:r w:rsidRPr="00AC25BD">
              <w:rPr>
                <w:rFonts w:ascii="GHEA Grapalat" w:hAnsi="GHEA Grapalat" w:cs="Arial"/>
                <w:sz w:val="18"/>
                <w:szCs w:val="18"/>
              </w:rPr>
              <w:t>44</w:t>
            </w:r>
          </w:p>
        </w:tc>
        <w:tc>
          <w:tcPr>
            <w:tcW w:w="1913" w:type="dxa"/>
            <w:vAlign w:val="center"/>
          </w:tcPr>
          <w:p w:rsidR="00360315" w:rsidRPr="00AC25BD" w:rsidRDefault="00360315" w:rsidP="00360315">
            <w:pPr>
              <w:jc w:val="center"/>
              <w:rPr>
                <w:rFonts w:ascii="GHEA Grapalat" w:hAnsi="GHEA Grapalat" w:cs="Arial"/>
                <w:sz w:val="18"/>
                <w:szCs w:val="18"/>
              </w:rPr>
            </w:pPr>
            <w:r w:rsidRPr="00AC25BD">
              <w:rPr>
                <w:rFonts w:ascii="GHEA Grapalat" w:hAnsi="GHEA Grapalat" w:cs="Arial"/>
                <w:sz w:val="18"/>
                <w:szCs w:val="18"/>
              </w:rPr>
              <w:t>39263200/1</w:t>
            </w:r>
          </w:p>
        </w:tc>
        <w:tc>
          <w:tcPr>
            <w:tcW w:w="1510" w:type="dxa"/>
          </w:tcPr>
          <w:p w:rsidR="00360315" w:rsidRPr="00AC25BD" w:rsidRDefault="00360315" w:rsidP="00360315">
            <w:pPr>
              <w:jc w:val="center"/>
              <w:rPr>
                <w:rFonts w:ascii="GHEA Grapalat" w:hAnsi="GHEA Grapalat" w:cs="Arial"/>
                <w:sz w:val="18"/>
                <w:szCs w:val="18"/>
              </w:rPr>
            </w:pPr>
            <w:r w:rsidRPr="00AC25BD">
              <w:rPr>
                <w:rFonts w:ascii="GHEA Grapalat" w:hAnsi="GHEA Grapalat" w:cs="Arial"/>
                <w:sz w:val="18"/>
                <w:szCs w:val="18"/>
              </w:rPr>
              <w:t>Офисная книга, книга на 70-200 страниц, с подкладкой, белые страницы</w:t>
            </w:r>
          </w:p>
        </w:tc>
        <w:tc>
          <w:tcPr>
            <w:tcW w:w="940"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lang w:val="pt-BR"/>
              </w:rPr>
            </w:pPr>
            <w:r w:rsidRPr="00AC25BD">
              <w:rPr>
                <w:rFonts w:ascii="GHEA Grapalat" w:hAnsi="GHEA Grapalat"/>
                <w:sz w:val="20"/>
                <w:lang w:val="hy-AM"/>
              </w:rPr>
              <w:t>25</w:t>
            </w:r>
            <w:r w:rsidRPr="00AC25BD">
              <w:rPr>
                <w:rFonts w:ascii="GHEA Grapalat" w:hAnsi="GHEA Grapalat"/>
                <w:sz w:val="20"/>
                <w:lang w:val="pt-BR"/>
              </w:rPr>
              <w:t>%</w:t>
            </w:r>
          </w:p>
        </w:tc>
        <w:tc>
          <w:tcPr>
            <w:tcW w:w="80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25</w:t>
            </w:r>
            <w:r w:rsidRPr="00AC25BD">
              <w:rPr>
                <w:rFonts w:ascii="GHEA Grapalat" w:hAnsi="GHEA Grapalat"/>
                <w:sz w:val="20"/>
                <w:lang w:val="pt-BR"/>
              </w:rPr>
              <w:t>%</w:t>
            </w:r>
          </w:p>
        </w:tc>
        <w:tc>
          <w:tcPr>
            <w:tcW w:w="828"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50</w:t>
            </w:r>
            <w:r w:rsidRPr="00AC25BD">
              <w:rPr>
                <w:rFonts w:ascii="GHEA Grapalat" w:hAnsi="GHEA Grapalat"/>
                <w:sz w:val="20"/>
                <w:lang w:val="pt-BR"/>
              </w:rPr>
              <w:t>%</w:t>
            </w:r>
          </w:p>
        </w:tc>
        <w:tc>
          <w:tcPr>
            <w:tcW w:w="91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50</w:t>
            </w:r>
            <w:r w:rsidRPr="00AC25BD">
              <w:rPr>
                <w:rFonts w:ascii="GHEA Grapalat" w:hAnsi="GHEA Grapalat"/>
                <w:sz w:val="20"/>
                <w:lang w:val="pt-BR"/>
              </w:rPr>
              <w:t>%</w:t>
            </w:r>
          </w:p>
        </w:tc>
        <w:tc>
          <w:tcPr>
            <w:tcW w:w="830"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50</w:t>
            </w:r>
            <w:r w:rsidRPr="00AC25BD">
              <w:rPr>
                <w:rFonts w:ascii="GHEA Grapalat" w:hAnsi="GHEA Grapalat"/>
                <w:sz w:val="20"/>
                <w:lang w:val="pt-BR"/>
              </w:rPr>
              <w:t>%</w:t>
            </w:r>
          </w:p>
        </w:tc>
        <w:tc>
          <w:tcPr>
            <w:tcW w:w="829"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33"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5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30"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75</w:t>
            </w:r>
            <w:r w:rsidRPr="00AC25BD">
              <w:rPr>
                <w:rFonts w:ascii="GHEA Grapalat" w:hAnsi="GHEA Grapalat"/>
                <w:sz w:val="20"/>
                <w:lang w:val="pt-BR"/>
              </w:rPr>
              <w:t>%</w:t>
            </w:r>
          </w:p>
        </w:tc>
        <w:tc>
          <w:tcPr>
            <w:tcW w:w="897"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100</w:t>
            </w:r>
            <w:r w:rsidRPr="00AC25BD">
              <w:rPr>
                <w:rFonts w:ascii="GHEA Grapalat" w:hAnsi="GHEA Grapalat"/>
                <w:sz w:val="20"/>
                <w:lang w:val="pt-BR"/>
              </w:rPr>
              <w:t>%</w:t>
            </w:r>
          </w:p>
        </w:tc>
        <w:tc>
          <w:tcPr>
            <w:tcW w:w="834"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cs="Arial"/>
                <w:sz w:val="18"/>
                <w:szCs w:val="18"/>
                <w:lang w:val="pt-BR"/>
              </w:rPr>
            </w:pPr>
            <w:r w:rsidRPr="00AC25BD">
              <w:rPr>
                <w:rFonts w:ascii="GHEA Grapalat" w:hAnsi="GHEA Grapalat"/>
                <w:sz w:val="20"/>
                <w:lang w:val="hy-AM"/>
              </w:rPr>
              <w:t>100</w:t>
            </w:r>
            <w:r w:rsidRPr="00AC25BD">
              <w:rPr>
                <w:rFonts w:ascii="GHEA Grapalat" w:hAnsi="GHEA Grapalat"/>
                <w:sz w:val="20"/>
                <w:lang w:val="pt-BR"/>
              </w:rPr>
              <w:t>%</w:t>
            </w:r>
          </w:p>
        </w:tc>
        <w:tc>
          <w:tcPr>
            <w:tcW w:w="1352" w:type="dxa"/>
          </w:tcPr>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sz w:val="20"/>
                <w:lang w:val="pt-BR"/>
              </w:rPr>
            </w:pPr>
          </w:p>
          <w:p w:rsidR="00360315" w:rsidRPr="00AC25BD" w:rsidRDefault="00360315" w:rsidP="00360315">
            <w:pPr>
              <w:jc w:val="center"/>
              <w:rPr>
                <w:rFonts w:ascii="GHEA Grapalat" w:hAnsi="GHEA Grapalat"/>
                <w:b/>
                <w:lang w:val="pt-BR"/>
              </w:rPr>
            </w:pPr>
            <w:r w:rsidRPr="00AC25BD">
              <w:rPr>
                <w:rFonts w:ascii="GHEA Grapalat" w:hAnsi="GHEA Grapalat"/>
                <w:sz w:val="20"/>
                <w:lang w:val="hy-AM"/>
              </w:rPr>
              <w:t>100</w:t>
            </w:r>
            <w:r w:rsidRPr="00AC25BD">
              <w:rPr>
                <w:rFonts w:ascii="GHEA Grapalat" w:hAnsi="GHEA Grapalat"/>
                <w:sz w:val="20"/>
                <w:lang w:val="pt-BR"/>
              </w:rPr>
              <w:t xml:space="preserve"> %</w:t>
            </w:r>
          </w:p>
        </w:tc>
      </w:tr>
    </w:tbl>
    <w:p w:rsidR="00071D1C" w:rsidRPr="00AC25BD" w:rsidRDefault="00071D1C"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AC25BD" w:rsidTr="00E22E51">
        <w:trPr>
          <w:jc w:val="center"/>
        </w:trPr>
        <w:tc>
          <w:tcPr>
            <w:tcW w:w="4536" w:type="dxa"/>
          </w:tcPr>
          <w:p w:rsidR="00071D1C" w:rsidRPr="00AC25BD" w:rsidRDefault="00071D1C" w:rsidP="00B46D58">
            <w:pPr>
              <w:widowControl w:val="0"/>
              <w:spacing w:after="160"/>
              <w:jc w:val="center"/>
              <w:rPr>
                <w:rFonts w:ascii="GHEA Grapalat" w:hAnsi="GHEA Grapalat" w:cs="Sylfaen"/>
                <w:b/>
                <w:bCs/>
              </w:rPr>
            </w:pPr>
            <w:r w:rsidRPr="00AC25BD">
              <w:rPr>
                <w:rFonts w:ascii="GHEA Grapalat" w:hAnsi="GHEA Grapalat"/>
                <w:b/>
              </w:rPr>
              <w:lastRenderedPageBreak/>
              <w:t>ПОКУПАТЕЛЬ</w:t>
            </w:r>
          </w:p>
          <w:p w:rsidR="00071D1C" w:rsidRPr="00AC25BD" w:rsidRDefault="00AB4EAB" w:rsidP="00B46D58">
            <w:pPr>
              <w:widowControl w:val="0"/>
              <w:jc w:val="center"/>
              <w:rPr>
                <w:rFonts w:ascii="GHEA Grapalat" w:hAnsi="GHEA Grapalat"/>
                <w:lang w:val="en-US"/>
              </w:rPr>
            </w:pPr>
            <w:r w:rsidRPr="00AC25BD">
              <w:rPr>
                <w:rFonts w:ascii="GHEA Grapalat" w:hAnsi="GHEA Grapalat"/>
                <w:lang w:val="en-US"/>
              </w:rPr>
              <w:t>______________________</w:t>
            </w:r>
          </w:p>
          <w:p w:rsidR="00071D1C" w:rsidRPr="00AC25BD" w:rsidRDefault="00071D1C" w:rsidP="00B46D58">
            <w:pPr>
              <w:widowControl w:val="0"/>
              <w:spacing w:after="160"/>
              <w:jc w:val="center"/>
              <w:rPr>
                <w:rFonts w:ascii="GHEA Grapalat" w:hAnsi="GHEA Grapalat"/>
                <w:sz w:val="20"/>
                <w:szCs w:val="20"/>
              </w:rPr>
            </w:pPr>
            <w:r w:rsidRPr="00AC25BD">
              <w:rPr>
                <w:rFonts w:ascii="GHEA Grapalat" w:hAnsi="GHEA Grapalat"/>
                <w:sz w:val="20"/>
                <w:szCs w:val="20"/>
              </w:rPr>
              <w:t>/подпись/</w:t>
            </w:r>
          </w:p>
          <w:p w:rsidR="00071D1C" w:rsidRPr="00AC25BD" w:rsidRDefault="00071D1C" w:rsidP="00B46D58">
            <w:pPr>
              <w:widowControl w:val="0"/>
              <w:spacing w:after="160"/>
              <w:jc w:val="center"/>
              <w:rPr>
                <w:rFonts w:ascii="GHEA Grapalat" w:hAnsi="GHEA Grapalat"/>
              </w:rPr>
            </w:pPr>
            <w:r w:rsidRPr="00AC25BD">
              <w:rPr>
                <w:rFonts w:ascii="GHEA Grapalat" w:hAnsi="GHEA Grapalat"/>
              </w:rPr>
              <w:t>М. П.</w:t>
            </w:r>
          </w:p>
        </w:tc>
        <w:tc>
          <w:tcPr>
            <w:tcW w:w="760" w:type="dxa"/>
          </w:tcPr>
          <w:p w:rsidR="00071D1C" w:rsidRPr="00AC25BD" w:rsidRDefault="00071D1C" w:rsidP="00B46D58">
            <w:pPr>
              <w:widowControl w:val="0"/>
              <w:spacing w:after="160"/>
              <w:jc w:val="center"/>
              <w:rPr>
                <w:rFonts w:ascii="GHEA Grapalat" w:hAnsi="GHEA Grapalat"/>
              </w:rPr>
            </w:pPr>
          </w:p>
        </w:tc>
        <w:tc>
          <w:tcPr>
            <w:tcW w:w="4343" w:type="dxa"/>
          </w:tcPr>
          <w:p w:rsidR="00071D1C" w:rsidRPr="00AC25BD" w:rsidRDefault="00071D1C" w:rsidP="00B46D58">
            <w:pPr>
              <w:widowControl w:val="0"/>
              <w:spacing w:after="160"/>
              <w:jc w:val="center"/>
              <w:rPr>
                <w:rFonts w:ascii="GHEA Grapalat" w:hAnsi="GHEA Grapalat" w:cs="Sylfaen"/>
                <w:b/>
                <w:bCs/>
              </w:rPr>
            </w:pPr>
            <w:r w:rsidRPr="00AC25BD">
              <w:rPr>
                <w:rFonts w:ascii="GHEA Grapalat" w:hAnsi="GHEA Grapalat"/>
                <w:b/>
              </w:rPr>
              <w:t>ПРОДАВЕЦ</w:t>
            </w:r>
          </w:p>
          <w:p w:rsidR="00071D1C" w:rsidRPr="00AC25BD" w:rsidRDefault="00AB4EAB" w:rsidP="00B46D58">
            <w:pPr>
              <w:widowControl w:val="0"/>
              <w:jc w:val="center"/>
              <w:rPr>
                <w:rFonts w:ascii="GHEA Grapalat" w:hAnsi="GHEA Grapalat"/>
                <w:lang w:val="en-US"/>
              </w:rPr>
            </w:pPr>
            <w:r w:rsidRPr="00AC25BD">
              <w:rPr>
                <w:rFonts w:ascii="GHEA Grapalat" w:hAnsi="GHEA Grapalat"/>
                <w:lang w:val="en-US"/>
              </w:rPr>
              <w:t>______________________</w:t>
            </w:r>
          </w:p>
          <w:p w:rsidR="00071D1C" w:rsidRPr="00AC25BD" w:rsidRDefault="00071D1C" w:rsidP="00B46D58">
            <w:pPr>
              <w:widowControl w:val="0"/>
              <w:spacing w:after="160"/>
              <w:jc w:val="center"/>
              <w:rPr>
                <w:rFonts w:ascii="GHEA Grapalat" w:hAnsi="GHEA Grapalat"/>
                <w:sz w:val="20"/>
                <w:szCs w:val="20"/>
              </w:rPr>
            </w:pPr>
            <w:r w:rsidRPr="00AC25BD">
              <w:rPr>
                <w:rFonts w:ascii="GHEA Grapalat" w:hAnsi="GHEA Grapalat"/>
                <w:sz w:val="20"/>
                <w:szCs w:val="20"/>
              </w:rPr>
              <w:t>/подпись/</w:t>
            </w:r>
          </w:p>
          <w:p w:rsidR="00071D1C" w:rsidRPr="00AC25BD" w:rsidRDefault="00071D1C" w:rsidP="00B46D58">
            <w:pPr>
              <w:widowControl w:val="0"/>
              <w:spacing w:after="160"/>
              <w:jc w:val="center"/>
              <w:rPr>
                <w:rFonts w:ascii="GHEA Grapalat" w:hAnsi="GHEA Grapalat"/>
              </w:rPr>
            </w:pPr>
            <w:r w:rsidRPr="00AC25BD">
              <w:rPr>
                <w:rFonts w:ascii="GHEA Grapalat" w:hAnsi="GHEA Grapalat"/>
              </w:rPr>
              <w:t>М. П.</w:t>
            </w:r>
          </w:p>
        </w:tc>
      </w:tr>
    </w:tbl>
    <w:p w:rsidR="00071D1C" w:rsidRPr="00AC25BD" w:rsidRDefault="00071D1C" w:rsidP="00B46D58">
      <w:pPr>
        <w:widowControl w:val="0"/>
        <w:spacing w:after="160"/>
        <w:rPr>
          <w:rFonts w:ascii="GHEA Grapalat" w:hAnsi="GHEA Grapalat"/>
        </w:rPr>
        <w:sectPr w:rsidR="00071D1C" w:rsidRPr="00AC25BD" w:rsidSect="00E6288F">
          <w:footnotePr>
            <w:pos w:val="beneathText"/>
          </w:footnotePr>
          <w:pgSz w:w="16838" w:h="11906" w:orient="landscape" w:code="9"/>
          <w:pgMar w:top="1418" w:right="1418" w:bottom="1418" w:left="1418" w:header="561" w:footer="561" w:gutter="0"/>
          <w:cols w:space="720"/>
        </w:sectPr>
      </w:pPr>
    </w:p>
    <w:p w:rsidR="00071D1C" w:rsidRPr="00AC25BD" w:rsidRDefault="00071D1C" w:rsidP="00B46D58">
      <w:pPr>
        <w:widowControl w:val="0"/>
        <w:spacing w:after="160"/>
        <w:jc w:val="right"/>
        <w:rPr>
          <w:rFonts w:ascii="GHEA Grapalat" w:hAnsi="GHEA Grapalat"/>
          <w:i/>
        </w:rPr>
      </w:pPr>
      <w:r w:rsidRPr="00AC25BD">
        <w:rPr>
          <w:rFonts w:ascii="GHEA Grapalat" w:hAnsi="GHEA Grapalat"/>
          <w:i/>
        </w:rPr>
        <w:lastRenderedPageBreak/>
        <w:t>Приложение № 3</w:t>
      </w:r>
    </w:p>
    <w:p w:rsidR="00071D1C" w:rsidRPr="00AC25BD" w:rsidRDefault="00071D1C" w:rsidP="00B46D58">
      <w:pPr>
        <w:widowControl w:val="0"/>
        <w:spacing w:after="160"/>
        <w:jc w:val="right"/>
        <w:rPr>
          <w:rFonts w:ascii="GHEA Grapalat" w:hAnsi="GHEA Grapalat"/>
          <w:i/>
        </w:rPr>
      </w:pPr>
      <w:r w:rsidRPr="00AC25BD">
        <w:rPr>
          <w:rFonts w:ascii="GHEA Grapalat" w:hAnsi="GHEA Grapalat"/>
          <w:i/>
        </w:rPr>
        <w:t>к Договору под кодом</w:t>
      </w:r>
      <w:r w:rsidR="002C5E55" w:rsidRPr="00AC25BD">
        <w:rPr>
          <w:rFonts w:ascii="GHEA Grapalat" w:hAnsi="GHEA Grapalat"/>
          <w:i/>
        </w:rPr>
        <w:t xml:space="preserve"> </w:t>
      </w:r>
      <w:r w:rsidR="002C5E55" w:rsidRPr="00AC25BD">
        <w:rPr>
          <w:rFonts w:ascii="GHEA Grapalat" w:hAnsi="GHEA Grapalat"/>
          <w:i/>
          <w:sz w:val="18"/>
          <w:lang w:val="hy-AM"/>
        </w:rPr>
        <w:t>ՋԿ-ԳՀԱՊՁԲ-21/11</w:t>
      </w:r>
      <w:r w:rsidRPr="00AC25BD">
        <w:rPr>
          <w:rFonts w:ascii="GHEA Grapalat" w:hAnsi="GHEA Grapalat"/>
          <w:i/>
        </w:rPr>
        <w:t xml:space="preserve"> </w:t>
      </w:r>
      <w:r w:rsidR="00E67FD5" w:rsidRPr="00AC25BD">
        <w:rPr>
          <w:rFonts w:ascii="GHEA Grapalat" w:hAnsi="GHEA Grapalat"/>
          <w:i/>
        </w:rPr>
        <w:br/>
      </w:r>
      <w:r w:rsidRPr="00AC25BD">
        <w:rPr>
          <w:rFonts w:ascii="GHEA Grapalat" w:hAnsi="GHEA Grapalat"/>
          <w:i/>
        </w:rPr>
        <w:t xml:space="preserve">заключенному </w:t>
      </w:r>
      <w:r w:rsidR="006132ED" w:rsidRPr="00AC25BD">
        <w:rPr>
          <w:rFonts w:ascii="GHEA Grapalat" w:hAnsi="GHEA Grapalat"/>
          <w:i/>
        </w:rPr>
        <w:t>"</w:t>
      </w:r>
      <w:r w:rsidR="00D52566" w:rsidRPr="00AC25BD">
        <w:rPr>
          <w:rFonts w:ascii="GHEA Grapalat" w:hAnsi="GHEA Grapalat"/>
          <w:i/>
        </w:rPr>
        <w:tab/>
      </w:r>
      <w:r w:rsidR="006132ED" w:rsidRPr="00AC25BD">
        <w:rPr>
          <w:rFonts w:ascii="GHEA Grapalat" w:hAnsi="GHEA Grapalat"/>
          <w:i/>
        </w:rPr>
        <w:t>"</w:t>
      </w:r>
      <w:r w:rsidR="00D52566" w:rsidRPr="00AC25BD">
        <w:rPr>
          <w:rFonts w:ascii="GHEA Grapalat" w:hAnsi="GHEA Grapalat"/>
          <w:i/>
        </w:rPr>
        <w:tab/>
      </w:r>
      <w:r w:rsidRPr="00AC25BD">
        <w:rPr>
          <w:rFonts w:ascii="GHEA Grapalat" w:hAnsi="GHEA Grapalat"/>
          <w:i/>
        </w:rPr>
        <w:t>20</w:t>
      </w:r>
      <w:r w:rsidR="002C5E55" w:rsidRPr="00AC25BD">
        <w:rPr>
          <w:rFonts w:ascii="GHEA Grapalat" w:hAnsi="GHEA Grapalat"/>
          <w:i/>
        </w:rPr>
        <w:t>21</w:t>
      </w:r>
      <w:r w:rsidRPr="00AC25BD">
        <w:rPr>
          <w:rFonts w:ascii="GHEA Grapalat" w:hAnsi="GHEA Grapalat"/>
          <w:i/>
        </w:rPr>
        <w:t>г.</w:t>
      </w:r>
    </w:p>
    <w:p w:rsidR="00071D1C" w:rsidRPr="00AC25BD"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AC25BD" w:rsidTr="007A2020">
        <w:trPr>
          <w:tblCellSpacing w:w="7" w:type="dxa"/>
          <w:jc w:val="center"/>
        </w:trPr>
        <w:tc>
          <w:tcPr>
            <w:tcW w:w="0" w:type="auto"/>
            <w:vAlign w:val="center"/>
          </w:tcPr>
          <w:p w:rsidR="0038400D" w:rsidRPr="00AC25BD" w:rsidRDefault="00EB713D" w:rsidP="00B46D58">
            <w:pPr>
              <w:widowControl w:val="0"/>
              <w:spacing w:after="160"/>
              <w:jc w:val="center"/>
              <w:rPr>
                <w:rFonts w:ascii="GHEA Grapalat" w:hAnsi="GHEA Grapalat"/>
                <w:iCs/>
              </w:rPr>
            </w:pPr>
            <w:r w:rsidRPr="00AC25BD">
              <w:rPr>
                <w:rFonts w:ascii="GHEA Grapalat" w:hAnsi="GHEA Grapalat"/>
              </w:rPr>
              <w:t xml:space="preserve">Сторона договора </w:t>
            </w:r>
          </w:p>
          <w:p w:rsidR="0038400D" w:rsidRPr="00AC25BD" w:rsidRDefault="0038400D" w:rsidP="00B46D58">
            <w:pPr>
              <w:widowControl w:val="0"/>
              <w:spacing w:after="160"/>
              <w:jc w:val="center"/>
              <w:rPr>
                <w:rFonts w:ascii="GHEA Grapalat" w:hAnsi="GHEA Grapalat"/>
                <w:iCs/>
              </w:rPr>
            </w:pPr>
            <w:r w:rsidRPr="00AC25BD">
              <w:rPr>
                <w:rFonts w:ascii="GHEA Grapalat" w:hAnsi="GHEA Grapalat"/>
              </w:rPr>
              <w:t>______________________</w:t>
            </w:r>
            <w:r w:rsidR="00E67FD5" w:rsidRPr="00AC25BD">
              <w:rPr>
                <w:rFonts w:ascii="GHEA Grapalat" w:hAnsi="GHEA Grapalat"/>
              </w:rPr>
              <w:t>___</w:t>
            </w:r>
            <w:r w:rsidRPr="00AC25BD">
              <w:rPr>
                <w:rFonts w:ascii="GHEA Grapalat" w:hAnsi="GHEA Grapalat"/>
              </w:rPr>
              <w:t>_</w:t>
            </w:r>
            <w:r w:rsidR="00E67FD5" w:rsidRPr="00AC25BD">
              <w:rPr>
                <w:rFonts w:ascii="GHEA Grapalat" w:hAnsi="GHEA Grapalat"/>
              </w:rPr>
              <w:t>_</w:t>
            </w:r>
            <w:r w:rsidRPr="00AC25BD">
              <w:rPr>
                <w:rFonts w:ascii="GHEA Grapalat" w:hAnsi="GHEA Grapalat"/>
              </w:rPr>
              <w:t>____</w:t>
            </w:r>
          </w:p>
          <w:p w:rsidR="0038400D" w:rsidRPr="00AC25BD" w:rsidRDefault="0038400D" w:rsidP="00B46D58">
            <w:pPr>
              <w:widowControl w:val="0"/>
              <w:spacing w:after="160"/>
              <w:jc w:val="center"/>
              <w:rPr>
                <w:rFonts w:ascii="GHEA Grapalat" w:hAnsi="GHEA Grapalat"/>
                <w:iCs/>
              </w:rPr>
            </w:pPr>
            <w:r w:rsidRPr="00AC25BD">
              <w:rPr>
                <w:rFonts w:ascii="GHEA Grapalat" w:hAnsi="GHEA Grapalat"/>
              </w:rPr>
              <w:t>_______________</w:t>
            </w:r>
            <w:r w:rsidR="00E67FD5" w:rsidRPr="00AC25BD">
              <w:rPr>
                <w:rFonts w:ascii="GHEA Grapalat" w:hAnsi="GHEA Grapalat"/>
              </w:rPr>
              <w:t>__</w:t>
            </w:r>
            <w:r w:rsidRPr="00AC25BD">
              <w:rPr>
                <w:rFonts w:ascii="GHEA Grapalat" w:hAnsi="GHEA Grapalat"/>
              </w:rPr>
              <w:t>_______</w:t>
            </w:r>
            <w:r w:rsidR="00E67FD5" w:rsidRPr="00AC25BD">
              <w:rPr>
                <w:rFonts w:ascii="GHEA Grapalat" w:hAnsi="GHEA Grapalat"/>
              </w:rPr>
              <w:t>_</w:t>
            </w:r>
            <w:r w:rsidRPr="00AC25BD">
              <w:rPr>
                <w:rFonts w:ascii="GHEA Grapalat" w:hAnsi="GHEA Grapalat"/>
              </w:rPr>
              <w:t>___</w:t>
            </w:r>
            <w:r w:rsidR="00E67FD5" w:rsidRPr="00AC25BD">
              <w:rPr>
                <w:rFonts w:ascii="GHEA Grapalat" w:hAnsi="GHEA Grapalat"/>
              </w:rPr>
              <w:t>_</w:t>
            </w:r>
            <w:r w:rsidRPr="00AC25BD">
              <w:rPr>
                <w:rFonts w:ascii="GHEA Grapalat" w:hAnsi="GHEA Grapalat"/>
              </w:rPr>
              <w:t>__</w:t>
            </w:r>
          </w:p>
          <w:p w:rsidR="0038400D" w:rsidRPr="00AC25BD" w:rsidRDefault="0038400D" w:rsidP="00B46D58">
            <w:pPr>
              <w:widowControl w:val="0"/>
              <w:spacing w:after="160"/>
              <w:jc w:val="center"/>
              <w:rPr>
                <w:rFonts w:ascii="GHEA Grapalat" w:hAnsi="GHEA Grapalat"/>
                <w:iCs/>
              </w:rPr>
            </w:pPr>
            <w:r w:rsidRPr="00AC25BD">
              <w:rPr>
                <w:rFonts w:ascii="GHEA Grapalat" w:hAnsi="GHEA Grapalat"/>
              </w:rPr>
              <w:t>место нахождения ____________</w:t>
            </w:r>
            <w:r w:rsidR="00E67FD5" w:rsidRPr="00AC25BD">
              <w:rPr>
                <w:rFonts w:ascii="GHEA Grapalat" w:hAnsi="GHEA Grapalat"/>
              </w:rPr>
              <w:t>_</w:t>
            </w:r>
            <w:r w:rsidRPr="00AC25BD">
              <w:rPr>
                <w:rFonts w:ascii="GHEA Grapalat" w:hAnsi="GHEA Grapalat"/>
              </w:rPr>
              <w:t>__</w:t>
            </w:r>
          </w:p>
          <w:p w:rsidR="0038400D" w:rsidRPr="00AC25BD" w:rsidRDefault="00E67FD5" w:rsidP="00B46D58">
            <w:pPr>
              <w:widowControl w:val="0"/>
              <w:spacing w:after="160"/>
              <w:jc w:val="center"/>
              <w:rPr>
                <w:rFonts w:ascii="GHEA Grapalat" w:hAnsi="GHEA Grapalat"/>
                <w:iCs/>
              </w:rPr>
            </w:pPr>
            <w:r w:rsidRPr="00AC25BD">
              <w:rPr>
                <w:rFonts w:ascii="GHEA Grapalat" w:hAnsi="GHEA Grapalat"/>
              </w:rPr>
              <w:t>Р/С____________________________</w:t>
            </w:r>
          </w:p>
          <w:p w:rsidR="0038400D" w:rsidRPr="00AC25BD" w:rsidRDefault="0038400D" w:rsidP="00B46D58">
            <w:pPr>
              <w:widowControl w:val="0"/>
              <w:spacing w:after="160"/>
              <w:jc w:val="center"/>
              <w:rPr>
                <w:rFonts w:ascii="GHEA Grapalat" w:hAnsi="GHEA Grapalat"/>
                <w:iCs/>
              </w:rPr>
            </w:pPr>
            <w:r w:rsidRPr="00AC25BD">
              <w:rPr>
                <w:rFonts w:ascii="GHEA Grapalat" w:hAnsi="GHEA Grapalat"/>
              </w:rPr>
              <w:t>УНН______________________</w:t>
            </w:r>
            <w:r w:rsidR="00E67FD5" w:rsidRPr="00AC25BD">
              <w:rPr>
                <w:rFonts w:ascii="GHEA Grapalat" w:hAnsi="GHEA Grapalat"/>
              </w:rPr>
              <w:t>____</w:t>
            </w:r>
            <w:r w:rsidRPr="00AC25BD">
              <w:rPr>
                <w:rFonts w:ascii="GHEA Grapalat" w:hAnsi="GHEA Grapalat"/>
              </w:rPr>
              <w:t>_</w:t>
            </w:r>
          </w:p>
        </w:tc>
        <w:tc>
          <w:tcPr>
            <w:tcW w:w="0" w:type="auto"/>
            <w:vAlign w:val="center"/>
          </w:tcPr>
          <w:p w:rsidR="0038400D" w:rsidRPr="00AC25BD" w:rsidRDefault="00E67FD5" w:rsidP="00B46D58">
            <w:pPr>
              <w:widowControl w:val="0"/>
              <w:spacing w:after="160"/>
              <w:jc w:val="center"/>
              <w:rPr>
                <w:rFonts w:ascii="GHEA Grapalat" w:hAnsi="GHEA Grapalat"/>
                <w:iCs/>
              </w:rPr>
            </w:pPr>
            <w:r w:rsidRPr="00AC25BD">
              <w:rPr>
                <w:rFonts w:ascii="GHEA Grapalat" w:hAnsi="GHEA Grapalat"/>
              </w:rPr>
              <w:t xml:space="preserve">Заказчик </w:t>
            </w:r>
          </w:p>
          <w:p w:rsidR="0038400D" w:rsidRPr="00AC25BD" w:rsidRDefault="0038400D" w:rsidP="00B46D58">
            <w:pPr>
              <w:widowControl w:val="0"/>
              <w:spacing w:after="160"/>
              <w:jc w:val="center"/>
              <w:rPr>
                <w:rFonts w:ascii="GHEA Grapalat" w:hAnsi="GHEA Grapalat"/>
                <w:iCs/>
              </w:rPr>
            </w:pPr>
            <w:r w:rsidRPr="00AC25BD">
              <w:rPr>
                <w:rFonts w:ascii="GHEA Grapalat" w:hAnsi="GHEA Grapalat"/>
              </w:rPr>
              <w:t>_____________________</w:t>
            </w:r>
            <w:r w:rsidR="00E67FD5" w:rsidRPr="00AC25BD">
              <w:rPr>
                <w:rFonts w:ascii="GHEA Grapalat" w:hAnsi="GHEA Grapalat"/>
              </w:rPr>
              <w:t>_____</w:t>
            </w:r>
            <w:r w:rsidRPr="00AC25BD">
              <w:rPr>
                <w:rFonts w:ascii="GHEA Grapalat" w:hAnsi="GHEA Grapalat"/>
              </w:rPr>
              <w:t>________</w:t>
            </w:r>
          </w:p>
          <w:p w:rsidR="0038400D" w:rsidRPr="00AC25BD" w:rsidRDefault="0038400D" w:rsidP="00B46D58">
            <w:pPr>
              <w:widowControl w:val="0"/>
              <w:spacing w:after="160"/>
              <w:jc w:val="center"/>
              <w:rPr>
                <w:rFonts w:ascii="GHEA Grapalat" w:hAnsi="GHEA Grapalat"/>
                <w:iCs/>
              </w:rPr>
            </w:pPr>
            <w:r w:rsidRPr="00AC25BD">
              <w:rPr>
                <w:rFonts w:ascii="GHEA Grapalat" w:hAnsi="GHEA Grapalat"/>
              </w:rPr>
              <w:t>_____________________</w:t>
            </w:r>
            <w:r w:rsidR="00E67FD5" w:rsidRPr="00AC25BD">
              <w:rPr>
                <w:rFonts w:ascii="GHEA Grapalat" w:hAnsi="GHEA Grapalat"/>
              </w:rPr>
              <w:t>_____</w:t>
            </w:r>
            <w:r w:rsidRPr="00AC25BD">
              <w:rPr>
                <w:rFonts w:ascii="GHEA Grapalat" w:hAnsi="GHEA Grapalat"/>
              </w:rPr>
              <w:t>________</w:t>
            </w:r>
          </w:p>
          <w:p w:rsidR="0038400D" w:rsidRPr="00AC25BD" w:rsidRDefault="00E67FD5" w:rsidP="00B46D58">
            <w:pPr>
              <w:widowControl w:val="0"/>
              <w:spacing w:after="160"/>
              <w:jc w:val="center"/>
              <w:rPr>
                <w:rFonts w:ascii="GHEA Grapalat" w:hAnsi="GHEA Grapalat"/>
                <w:iCs/>
              </w:rPr>
            </w:pPr>
            <w:r w:rsidRPr="00AC25BD">
              <w:rPr>
                <w:rFonts w:ascii="GHEA Grapalat" w:hAnsi="GHEA Grapalat"/>
              </w:rPr>
              <w:t xml:space="preserve">место нахождения </w:t>
            </w:r>
            <w:r w:rsidR="0038400D" w:rsidRPr="00AC25BD">
              <w:rPr>
                <w:rFonts w:ascii="GHEA Grapalat" w:hAnsi="GHEA Grapalat"/>
              </w:rPr>
              <w:t>_________________</w:t>
            </w:r>
          </w:p>
          <w:p w:rsidR="0038400D" w:rsidRPr="00AC25BD" w:rsidRDefault="0038400D" w:rsidP="00B46D58">
            <w:pPr>
              <w:widowControl w:val="0"/>
              <w:spacing w:after="160"/>
              <w:jc w:val="center"/>
              <w:rPr>
                <w:rFonts w:ascii="GHEA Grapalat" w:hAnsi="GHEA Grapalat"/>
                <w:iCs/>
              </w:rPr>
            </w:pPr>
            <w:r w:rsidRPr="00AC25BD">
              <w:rPr>
                <w:rFonts w:ascii="GHEA Grapalat" w:hAnsi="GHEA Grapalat"/>
              </w:rPr>
              <w:t>Р/С________________________</w:t>
            </w:r>
            <w:r w:rsidR="00E67FD5" w:rsidRPr="00AC25BD">
              <w:rPr>
                <w:rFonts w:ascii="GHEA Grapalat" w:hAnsi="GHEA Grapalat"/>
              </w:rPr>
              <w:t>___</w:t>
            </w:r>
            <w:r w:rsidRPr="00AC25BD">
              <w:rPr>
                <w:rFonts w:ascii="GHEA Grapalat" w:hAnsi="GHEA Grapalat"/>
              </w:rPr>
              <w:t>____</w:t>
            </w:r>
          </w:p>
          <w:p w:rsidR="0038400D" w:rsidRPr="00AC25BD" w:rsidRDefault="0038400D" w:rsidP="00B46D58">
            <w:pPr>
              <w:widowControl w:val="0"/>
              <w:spacing w:after="160"/>
              <w:jc w:val="center"/>
              <w:rPr>
                <w:rFonts w:ascii="GHEA Grapalat" w:hAnsi="GHEA Grapalat"/>
                <w:iCs/>
              </w:rPr>
            </w:pPr>
            <w:r w:rsidRPr="00AC25BD">
              <w:rPr>
                <w:rFonts w:ascii="GHEA Grapalat" w:hAnsi="GHEA Grapalat"/>
              </w:rPr>
              <w:t>УНН______________________</w:t>
            </w:r>
            <w:r w:rsidR="00E67FD5" w:rsidRPr="00AC25BD">
              <w:rPr>
                <w:rFonts w:ascii="GHEA Grapalat" w:hAnsi="GHEA Grapalat"/>
              </w:rPr>
              <w:t>___</w:t>
            </w:r>
            <w:r w:rsidRPr="00AC25BD">
              <w:rPr>
                <w:rFonts w:ascii="GHEA Grapalat" w:hAnsi="GHEA Grapalat"/>
              </w:rPr>
              <w:t>_____</w:t>
            </w:r>
          </w:p>
        </w:tc>
      </w:tr>
    </w:tbl>
    <w:p w:rsidR="0038400D" w:rsidRPr="00AC25BD" w:rsidRDefault="0038400D" w:rsidP="00B46D58">
      <w:pPr>
        <w:widowControl w:val="0"/>
        <w:spacing w:after="160"/>
        <w:ind w:firstLine="375"/>
        <w:rPr>
          <w:rFonts w:ascii="GHEA Grapalat" w:hAnsi="GHEA Grapalat"/>
          <w:iCs/>
        </w:rPr>
      </w:pPr>
    </w:p>
    <w:p w:rsidR="0038400D" w:rsidRPr="00AC25BD" w:rsidRDefault="0038400D" w:rsidP="00B46D58">
      <w:pPr>
        <w:widowControl w:val="0"/>
        <w:spacing w:after="160"/>
        <w:ind w:left="567" w:right="467"/>
        <w:jc w:val="center"/>
        <w:rPr>
          <w:rFonts w:ascii="GHEA Grapalat" w:hAnsi="GHEA Grapalat"/>
          <w:iCs/>
        </w:rPr>
      </w:pPr>
      <w:r w:rsidRPr="00AC25BD">
        <w:rPr>
          <w:rFonts w:ascii="GHEA Grapalat" w:hAnsi="GHEA Grapalat"/>
          <w:b/>
        </w:rPr>
        <w:t>АКТ №</w:t>
      </w:r>
    </w:p>
    <w:p w:rsidR="0038400D" w:rsidRPr="00AC25BD" w:rsidRDefault="0038400D" w:rsidP="00B46D58">
      <w:pPr>
        <w:widowControl w:val="0"/>
        <w:spacing w:after="160"/>
        <w:ind w:left="567" w:right="467"/>
        <w:jc w:val="center"/>
        <w:rPr>
          <w:rFonts w:ascii="GHEA Grapalat" w:hAnsi="GHEA Grapalat"/>
          <w:b/>
          <w:bCs/>
          <w:iCs/>
        </w:rPr>
      </w:pPr>
      <w:r w:rsidRPr="00AC25BD">
        <w:rPr>
          <w:rFonts w:ascii="GHEA Grapalat" w:hAnsi="GHEA Grapalat"/>
          <w:b/>
        </w:rPr>
        <w:t xml:space="preserve">ПРИЕМА-ПЕРЕДАЧИ РЕЗУЛЬТАТОВ </w:t>
      </w:r>
      <w:r w:rsidR="00AB4EAB" w:rsidRPr="00AC25BD">
        <w:rPr>
          <w:rFonts w:ascii="GHEA Grapalat" w:hAnsi="GHEA Grapalat"/>
          <w:b/>
        </w:rPr>
        <w:br/>
      </w:r>
      <w:r w:rsidRPr="00AC25BD">
        <w:rPr>
          <w:rFonts w:ascii="GHEA Grapalat" w:hAnsi="GHEA Grapalat"/>
          <w:b/>
        </w:rPr>
        <w:t>ИСПОЛНЕНИЯ ДОГОВОРАИЛИ ЕГО ЧАСТИ</w:t>
      </w:r>
    </w:p>
    <w:p w:rsidR="0038400D" w:rsidRPr="00AC25BD" w:rsidRDefault="0038400D" w:rsidP="00B46D58">
      <w:pPr>
        <w:pStyle w:val="BodyTextIndent"/>
        <w:widowControl w:val="0"/>
        <w:spacing w:after="160" w:line="240" w:lineRule="auto"/>
        <w:ind w:firstLine="0"/>
        <w:jc w:val="center"/>
        <w:rPr>
          <w:rFonts w:ascii="GHEA Grapalat" w:hAnsi="GHEA Grapalat"/>
          <w:b/>
          <w:bCs/>
          <w:iCs/>
          <w:sz w:val="24"/>
          <w:szCs w:val="24"/>
        </w:rPr>
      </w:pPr>
    </w:p>
    <w:p w:rsidR="0038400D" w:rsidRPr="00AC25BD" w:rsidRDefault="0038400D" w:rsidP="00B46D58">
      <w:pPr>
        <w:pStyle w:val="BodyTextIndent"/>
        <w:widowControl w:val="0"/>
        <w:tabs>
          <w:tab w:val="left" w:pos="1134"/>
          <w:tab w:val="left" w:pos="1843"/>
        </w:tabs>
        <w:spacing w:after="160" w:line="240" w:lineRule="auto"/>
        <w:ind w:firstLine="540"/>
        <w:rPr>
          <w:rFonts w:ascii="GHEA Grapalat" w:hAnsi="GHEA Grapalat"/>
          <w:iCs/>
          <w:sz w:val="24"/>
          <w:szCs w:val="24"/>
        </w:rPr>
      </w:pPr>
      <w:r w:rsidRPr="00AC25BD">
        <w:rPr>
          <w:rFonts w:ascii="GHEA Grapalat" w:hAnsi="GHEA Grapalat"/>
          <w:sz w:val="24"/>
          <w:szCs w:val="24"/>
        </w:rPr>
        <w:t>"</w:t>
      </w:r>
      <w:r w:rsidR="00D52566" w:rsidRPr="00AC25BD">
        <w:rPr>
          <w:rFonts w:ascii="GHEA Grapalat" w:hAnsi="GHEA Grapalat"/>
          <w:sz w:val="24"/>
          <w:szCs w:val="24"/>
        </w:rPr>
        <w:tab/>
      </w:r>
      <w:r w:rsidRPr="00AC25BD">
        <w:rPr>
          <w:rFonts w:ascii="GHEA Grapalat" w:hAnsi="GHEA Grapalat"/>
          <w:sz w:val="24"/>
          <w:szCs w:val="24"/>
        </w:rPr>
        <w:t>" "</w:t>
      </w:r>
      <w:r w:rsidR="00D52566" w:rsidRPr="00AC25BD">
        <w:rPr>
          <w:rFonts w:ascii="GHEA Grapalat" w:hAnsi="GHEA Grapalat"/>
          <w:sz w:val="24"/>
          <w:szCs w:val="24"/>
        </w:rPr>
        <w:tab/>
      </w:r>
      <w:r w:rsidRPr="00AC25BD">
        <w:rPr>
          <w:rFonts w:ascii="GHEA Grapalat" w:hAnsi="GHEA Grapalat"/>
          <w:sz w:val="24"/>
          <w:szCs w:val="24"/>
        </w:rPr>
        <w:t>"</w:t>
      </w:r>
      <w:r w:rsidR="00AA7117" w:rsidRPr="00AC25BD">
        <w:rPr>
          <w:rFonts w:ascii="GHEA Grapalat" w:hAnsi="GHEA Grapalat"/>
          <w:sz w:val="24"/>
          <w:szCs w:val="24"/>
        </w:rPr>
        <w:t xml:space="preserve"> </w:t>
      </w:r>
      <w:r w:rsidRPr="00AC25BD">
        <w:rPr>
          <w:rFonts w:ascii="GHEA Grapalat" w:hAnsi="GHEA Grapalat"/>
          <w:sz w:val="24"/>
          <w:szCs w:val="24"/>
        </w:rPr>
        <w:t>20</w:t>
      </w:r>
      <w:r w:rsidR="002C5E55" w:rsidRPr="00AC25BD">
        <w:rPr>
          <w:rFonts w:ascii="GHEA Grapalat" w:hAnsi="GHEA Grapalat"/>
          <w:sz w:val="24"/>
          <w:szCs w:val="24"/>
        </w:rPr>
        <w:t>21</w:t>
      </w:r>
      <w:r w:rsidRPr="00AC25BD">
        <w:rPr>
          <w:rFonts w:ascii="GHEA Grapalat" w:hAnsi="GHEA Grapalat"/>
          <w:sz w:val="24"/>
          <w:szCs w:val="24"/>
        </w:rPr>
        <w:t>г.</w:t>
      </w:r>
    </w:p>
    <w:p w:rsidR="0038400D" w:rsidRPr="00AC25BD" w:rsidRDefault="0038400D" w:rsidP="00B46D58">
      <w:pPr>
        <w:pStyle w:val="NormalWeb"/>
        <w:widowControl w:val="0"/>
        <w:spacing w:before="0" w:beforeAutospacing="0" w:after="160" w:afterAutospacing="0"/>
        <w:rPr>
          <w:rFonts w:ascii="GHEA Grapalat" w:hAnsi="GHEA Grapalat"/>
        </w:rPr>
      </w:pPr>
      <w:r w:rsidRPr="00AC25BD">
        <w:rPr>
          <w:rFonts w:ascii="GHEA Grapalat" w:hAnsi="GHEA Grapalat"/>
        </w:rPr>
        <w:t>Наименование договора (далее — Договор)</w:t>
      </w:r>
      <w:r w:rsidR="00F71F29" w:rsidRPr="00AC25BD">
        <w:rPr>
          <w:rFonts w:ascii="GHEA Grapalat" w:hAnsi="GHEA Grapalat"/>
        </w:rPr>
        <w:t xml:space="preserve"> </w:t>
      </w:r>
      <w:r w:rsidR="00196F14" w:rsidRPr="00AC25BD">
        <w:rPr>
          <w:rFonts w:ascii="GHEA Grapalat" w:hAnsi="GHEA Grapalat"/>
        </w:rPr>
        <w:t>_</w:t>
      </w:r>
      <w:r w:rsidR="00F71F29" w:rsidRPr="00AC25BD">
        <w:rPr>
          <w:rFonts w:ascii="GHEA Grapalat" w:hAnsi="GHEA Grapalat"/>
        </w:rPr>
        <w:t>_______</w:t>
      </w:r>
      <w:r w:rsidR="00196F14" w:rsidRPr="00AC25BD">
        <w:rPr>
          <w:rFonts w:ascii="GHEA Grapalat" w:hAnsi="GHEA Grapalat"/>
        </w:rPr>
        <w:t>_</w:t>
      </w:r>
      <w:r w:rsidR="00F71F29" w:rsidRPr="00AC25BD">
        <w:rPr>
          <w:rFonts w:ascii="GHEA Grapalat" w:hAnsi="GHEA Grapalat"/>
        </w:rPr>
        <w:t>__</w:t>
      </w:r>
      <w:r w:rsidR="00196F14" w:rsidRPr="00AC25BD">
        <w:rPr>
          <w:rFonts w:ascii="GHEA Grapalat" w:hAnsi="GHEA Grapalat"/>
        </w:rPr>
        <w:t>_____</w:t>
      </w:r>
      <w:r w:rsidRPr="00AC25BD">
        <w:rPr>
          <w:rFonts w:ascii="GHEA Grapalat" w:hAnsi="GHEA Grapalat"/>
        </w:rPr>
        <w:t>__________________</w:t>
      </w:r>
    </w:p>
    <w:p w:rsidR="0038400D" w:rsidRPr="00AC25BD" w:rsidRDefault="0038400D" w:rsidP="00B46D58">
      <w:pPr>
        <w:pStyle w:val="NormalWeb"/>
        <w:widowControl w:val="0"/>
        <w:spacing w:before="0" w:beforeAutospacing="0" w:after="160" w:afterAutospacing="0"/>
        <w:rPr>
          <w:rFonts w:ascii="GHEA Grapalat" w:hAnsi="GHEA Grapalat"/>
        </w:rPr>
      </w:pPr>
      <w:r w:rsidRPr="00AC25BD">
        <w:rPr>
          <w:rFonts w:ascii="GHEA Grapalat" w:hAnsi="GHEA Grapalat"/>
        </w:rPr>
        <w:t>Дата заключения Договора "___</w:t>
      </w:r>
      <w:r w:rsidR="00196F14" w:rsidRPr="00AC25BD">
        <w:rPr>
          <w:rFonts w:ascii="GHEA Grapalat" w:hAnsi="GHEA Grapalat"/>
        </w:rPr>
        <w:t>___</w:t>
      </w:r>
      <w:r w:rsidR="00F71F29" w:rsidRPr="00AC25BD">
        <w:rPr>
          <w:rFonts w:ascii="GHEA Grapalat" w:hAnsi="GHEA Grapalat"/>
        </w:rPr>
        <w:t>___</w:t>
      </w:r>
      <w:r w:rsidRPr="00AC25BD">
        <w:rPr>
          <w:rFonts w:ascii="GHEA Grapalat" w:hAnsi="GHEA Grapalat"/>
        </w:rPr>
        <w:t>_" "______</w:t>
      </w:r>
      <w:r w:rsidR="00196F14" w:rsidRPr="00AC25BD">
        <w:rPr>
          <w:rFonts w:ascii="GHEA Grapalat" w:hAnsi="GHEA Grapalat"/>
        </w:rPr>
        <w:t>_______</w:t>
      </w:r>
      <w:r w:rsidRPr="00AC25BD">
        <w:rPr>
          <w:rFonts w:ascii="GHEA Grapalat" w:hAnsi="GHEA Grapalat"/>
        </w:rPr>
        <w:t>__________" 20</w:t>
      </w:r>
      <w:r w:rsidR="002C5E55" w:rsidRPr="00AC25BD">
        <w:rPr>
          <w:rFonts w:ascii="GHEA Grapalat" w:hAnsi="GHEA Grapalat"/>
        </w:rPr>
        <w:t>21</w:t>
      </w:r>
      <w:r w:rsidRPr="00AC25BD">
        <w:rPr>
          <w:rFonts w:ascii="GHEA Grapalat" w:hAnsi="GHEA Grapalat"/>
        </w:rPr>
        <w:t xml:space="preserve"> г.</w:t>
      </w:r>
    </w:p>
    <w:p w:rsidR="0038400D" w:rsidRPr="00AC25BD" w:rsidRDefault="0038400D" w:rsidP="00B46D58">
      <w:pPr>
        <w:pStyle w:val="NormalWeb"/>
        <w:widowControl w:val="0"/>
        <w:spacing w:before="0" w:beforeAutospacing="0" w:after="160" w:afterAutospacing="0"/>
        <w:rPr>
          <w:rFonts w:ascii="GHEA Grapalat" w:hAnsi="GHEA Grapalat"/>
        </w:rPr>
      </w:pPr>
      <w:r w:rsidRPr="00AC25BD">
        <w:rPr>
          <w:rFonts w:ascii="GHEA Grapalat" w:hAnsi="GHEA Grapalat"/>
        </w:rPr>
        <w:t>Номер Договора ____</w:t>
      </w:r>
      <w:r w:rsidR="00196F14" w:rsidRPr="00AC25BD">
        <w:rPr>
          <w:rFonts w:ascii="GHEA Grapalat" w:hAnsi="GHEA Grapalat"/>
        </w:rPr>
        <w:t>_____________</w:t>
      </w:r>
      <w:r w:rsidR="00F71F29" w:rsidRPr="00AC25BD">
        <w:rPr>
          <w:rFonts w:ascii="GHEA Grapalat" w:hAnsi="GHEA Grapalat"/>
        </w:rPr>
        <w:t>___________________________________</w:t>
      </w:r>
      <w:r w:rsidRPr="00AC25BD">
        <w:rPr>
          <w:rFonts w:ascii="GHEA Grapalat" w:hAnsi="GHEA Grapalat"/>
        </w:rPr>
        <w:t>______</w:t>
      </w:r>
    </w:p>
    <w:p w:rsidR="00AB4EAB" w:rsidRPr="00AC25BD" w:rsidRDefault="0038400D" w:rsidP="00B46D58">
      <w:pPr>
        <w:widowControl w:val="0"/>
        <w:tabs>
          <w:tab w:val="left" w:pos="5954"/>
          <w:tab w:val="left" w:pos="6663"/>
          <w:tab w:val="left" w:pos="7513"/>
        </w:tabs>
        <w:spacing w:after="160"/>
        <w:jc w:val="both"/>
        <w:rPr>
          <w:rFonts w:ascii="GHEA Grapalat" w:hAnsi="GHEA Grapalat"/>
        </w:rPr>
      </w:pPr>
      <w:r w:rsidRPr="00AC25BD">
        <w:rPr>
          <w:rFonts w:ascii="GHEA Grapalat" w:hAnsi="GHEA Grapalat"/>
        </w:rPr>
        <w:t>Заказчик и сторона Договора, принимая за основание относящийся к исполнению договора счет-фактуру N __</w:t>
      </w:r>
      <w:r w:rsidR="00F71F29" w:rsidRPr="00AC25BD">
        <w:rPr>
          <w:rFonts w:ascii="GHEA Grapalat" w:hAnsi="GHEA Grapalat"/>
        </w:rPr>
        <w:t>_____</w:t>
      </w:r>
      <w:r w:rsidRPr="00AC25BD">
        <w:rPr>
          <w:rFonts w:ascii="GHEA Grapalat" w:hAnsi="GHEA Grapalat"/>
        </w:rPr>
        <w:t>_ , выписанный "</w:t>
      </w:r>
      <w:r w:rsidR="00D52566" w:rsidRPr="00AC25BD">
        <w:rPr>
          <w:rFonts w:ascii="GHEA Grapalat" w:hAnsi="GHEA Grapalat"/>
        </w:rPr>
        <w:tab/>
      </w:r>
      <w:r w:rsidRPr="00AC25BD">
        <w:rPr>
          <w:rFonts w:ascii="GHEA Grapalat" w:hAnsi="GHEA Grapalat"/>
        </w:rPr>
        <w:t>"</w:t>
      </w:r>
      <w:r w:rsidR="00AA7117" w:rsidRPr="00AC25BD">
        <w:rPr>
          <w:rFonts w:ascii="GHEA Grapalat" w:hAnsi="GHEA Grapalat"/>
        </w:rPr>
        <w:t xml:space="preserve"> </w:t>
      </w:r>
      <w:r w:rsidRPr="00AC25BD">
        <w:rPr>
          <w:rFonts w:ascii="GHEA Grapalat" w:hAnsi="GHEA Grapalat"/>
        </w:rPr>
        <w:t>"</w:t>
      </w:r>
      <w:r w:rsidR="00D52566" w:rsidRPr="00AC25BD">
        <w:rPr>
          <w:rFonts w:ascii="GHEA Grapalat" w:hAnsi="GHEA Grapalat"/>
        </w:rPr>
        <w:tab/>
      </w:r>
      <w:r w:rsidR="00AB4EAB" w:rsidRPr="00AC25BD">
        <w:rPr>
          <w:rFonts w:ascii="GHEA Grapalat" w:hAnsi="GHEA Grapalat"/>
        </w:rPr>
        <w:t>"</w:t>
      </w:r>
      <w:r w:rsidRPr="00AC25BD">
        <w:rPr>
          <w:rFonts w:ascii="GHEA Grapalat" w:hAnsi="GHEA Grapalat"/>
        </w:rPr>
        <w:t xml:space="preserve"> 20</w:t>
      </w:r>
      <w:r w:rsidR="002C5E55" w:rsidRPr="00AC25BD">
        <w:rPr>
          <w:rFonts w:ascii="GHEA Grapalat" w:hAnsi="GHEA Grapalat"/>
        </w:rPr>
        <w:t>21</w:t>
      </w:r>
      <w:r w:rsidRPr="00AC25BD">
        <w:rPr>
          <w:rFonts w:ascii="GHEA Grapalat" w:hAnsi="GHEA Grapalat"/>
        </w:rPr>
        <w:t>г., составили настоящий акт о следующем:</w:t>
      </w:r>
      <w:r w:rsidR="00AB4EAB" w:rsidRPr="00AC25BD">
        <w:rPr>
          <w:rFonts w:ascii="GHEA Grapalat" w:hAnsi="GHEA Grapalat"/>
        </w:rPr>
        <w:br w:type="page"/>
      </w:r>
    </w:p>
    <w:p w:rsidR="0038400D" w:rsidRPr="00AC25BD" w:rsidRDefault="0038400D" w:rsidP="00B46D58">
      <w:pPr>
        <w:widowControl w:val="0"/>
        <w:spacing w:after="160"/>
        <w:ind w:firstLine="567"/>
        <w:jc w:val="both"/>
        <w:rPr>
          <w:rFonts w:ascii="GHEA Grapalat" w:hAnsi="GHEA Grapalat"/>
          <w:iCs/>
        </w:rPr>
      </w:pPr>
      <w:r w:rsidRPr="00AC25BD">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AC25BD" w:rsidTr="00AB4EAB">
        <w:trPr>
          <w:jc w:val="center"/>
        </w:trPr>
        <w:tc>
          <w:tcPr>
            <w:tcW w:w="442" w:type="dxa"/>
            <w:vMerge w:val="restart"/>
            <w:shd w:val="clear" w:color="auto" w:fill="auto"/>
            <w:vAlign w:val="center"/>
          </w:tcPr>
          <w:p w:rsidR="0038400D" w:rsidRPr="00AC25BD" w:rsidRDefault="0038400D" w:rsidP="00B46D58">
            <w:pPr>
              <w:pStyle w:val="NormalWeb"/>
              <w:widowControl w:val="0"/>
              <w:spacing w:before="0" w:beforeAutospacing="0" w:after="120" w:afterAutospacing="0"/>
              <w:jc w:val="center"/>
              <w:rPr>
                <w:rFonts w:ascii="GHEA Grapalat" w:hAnsi="GHEA Grapalat"/>
                <w:sz w:val="16"/>
                <w:szCs w:val="16"/>
              </w:rPr>
            </w:pPr>
            <w:r w:rsidRPr="00AC25BD">
              <w:rPr>
                <w:rFonts w:ascii="GHEA Grapalat" w:hAnsi="GHEA Grapalat"/>
                <w:sz w:val="16"/>
                <w:szCs w:val="16"/>
              </w:rPr>
              <w:t>№</w:t>
            </w:r>
          </w:p>
        </w:tc>
        <w:tc>
          <w:tcPr>
            <w:tcW w:w="10263" w:type="dxa"/>
            <w:gridSpan w:val="8"/>
            <w:shd w:val="clear" w:color="auto" w:fill="auto"/>
            <w:vAlign w:val="center"/>
          </w:tcPr>
          <w:p w:rsidR="0038400D" w:rsidRPr="00AC25BD"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AC25BD">
              <w:rPr>
                <w:rFonts w:ascii="GHEA Grapalat" w:hAnsi="GHEA Grapalat"/>
                <w:sz w:val="16"/>
                <w:szCs w:val="16"/>
              </w:rPr>
              <w:t>Поставленные товары</w:t>
            </w:r>
          </w:p>
        </w:tc>
      </w:tr>
      <w:tr w:rsidR="00B138F3" w:rsidRPr="00AC25BD" w:rsidTr="00AB4EAB">
        <w:trPr>
          <w:jc w:val="center"/>
        </w:trPr>
        <w:tc>
          <w:tcPr>
            <w:tcW w:w="442" w:type="dxa"/>
            <w:vMerge/>
            <w:shd w:val="clear" w:color="auto" w:fill="auto"/>
          </w:tcPr>
          <w:p w:rsidR="0038400D" w:rsidRPr="00AC25BD"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AC25BD" w:rsidRDefault="0038400D" w:rsidP="00B46D58">
            <w:pPr>
              <w:pStyle w:val="NormalWeb"/>
              <w:widowControl w:val="0"/>
              <w:spacing w:before="0" w:beforeAutospacing="0" w:after="120" w:afterAutospacing="0"/>
              <w:jc w:val="center"/>
              <w:rPr>
                <w:rFonts w:ascii="GHEA Grapalat" w:hAnsi="GHEA Grapalat"/>
                <w:sz w:val="16"/>
                <w:szCs w:val="16"/>
              </w:rPr>
            </w:pPr>
            <w:r w:rsidRPr="00AC25BD">
              <w:rPr>
                <w:rFonts w:ascii="GHEA Grapalat" w:hAnsi="GHEA Grapalat"/>
                <w:sz w:val="16"/>
                <w:szCs w:val="16"/>
              </w:rPr>
              <w:t>наименование</w:t>
            </w:r>
          </w:p>
        </w:tc>
        <w:tc>
          <w:tcPr>
            <w:tcW w:w="1440" w:type="dxa"/>
            <w:vMerge w:val="restart"/>
            <w:shd w:val="clear" w:color="auto" w:fill="auto"/>
            <w:vAlign w:val="center"/>
          </w:tcPr>
          <w:p w:rsidR="0038400D" w:rsidRPr="00AC25BD" w:rsidRDefault="0038400D" w:rsidP="00B46D58">
            <w:pPr>
              <w:pStyle w:val="NormalWeb"/>
              <w:widowControl w:val="0"/>
              <w:spacing w:before="0" w:beforeAutospacing="0" w:after="120" w:afterAutospacing="0"/>
              <w:jc w:val="center"/>
              <w:rPr>
                <w:rFonts w:ascii="GHEA Grapalat" w:hAnsi="GHEA Grapalat"/>
                <w:sz w:val="16"/>
                <w:szCs w:val="16"/>
              </w:rPr>
            </w:pPr>
            <w:r w:rsidRPr="00AC25BD">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AC25BD" w:rsidRDefault="0038400D" w:rsidP="00B46D58">
            <w:pPr>
              <w:pStyle w:val="NormalWeb"/>
              <w:widowControl w:val="0"/>
              <w:spacing w:before="0" w:beforeAutospacing="0" w:after="120" w:afterAutospacing="0"/>
              <w:jc w:val="center"/>
              <w:rPr>
                <w:rFonts w:ascii="GHEA Grapalat" w:hAnsi="GHEA Grapalat"/>
                <w:sz w:val="16"/>
                <w:szCs w:val="16"/>
              </w:rPr>
            </w:pPr>
            <w:r w:rsidRPr="00AC25BD">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AC25BD" w:rsidRDefault="0038400D" w:rsidP="00B46D58">
            <w:pPr>
              <w:pStyle w:val="NormalWeb"/>
              <w:widowControl w:val="0"/>
              <w:spacing w:before="0" w:beforeAutospacing="0" w:after="120" w:afterAutospacing="0"/>
              <w:jc w:val="center"/>
              <w:rPr>
                <w:rFonts w:ascii="GHEA Grapalat" w:hAnsi="GHEA Grapalat"/>
                <w:sz w:val="16"/>
                <w:szCs w:val="16"/>
              </w:rPr>
            </w:pPr>
            <w:r w:rsidRPr="00AC25BD">
              <w:rPr>
                <w:rFonts w:ascii="GHEA Grapalat" w:hAnsi="GHEA Grapalat"/>
                <w:sz w:val="16"/>
                <w:szCs w:val="16"/>
              </w:rPr>
              <w:t>срок исполнения</w:t>
            </w:r>
          </w:p>
        </w:tc>
        <w:tc>
          <w:tcPr>
            <w:tcW w:w="1134" w:type="dxa"/>
            <w:vMerge w:val="restart"/>
            <w:shd w:val="clear" w:color="auto" w:fill="auto"/>
            <w:vAlign w:val="center"/>
          </w:tcPr>
          <w:p w:rsidR="0038400D" w:rsidRPr="00AC25BD" w:rsidRDefault="00A20240" w:rsidP="00B46D58">
            <w:pPr>
              <w:pStyle w:val="NormalWeb"/>
              <w:widowControl w:val="0"/>
              <w:spacing w:before="0" w:beforeAutospacing="0" w:after="120" w:afterAutospacing="0"/>
              <w:jc w:val="center"/>
              <w:rPr>
                <w:rFonts w:ascii="GHEA Grapalat" w:hAnsi="GHEA Grapalat"/>
                <w:sz w:val="16"/>
                <w:szCs w:val="16"/>
              </w:rPr>
            </w:pPr>
            <w:r w:rsidRPr="00AC25BD">
              <w:rPr>
                <w:rFonts w:ascii="GHEA Grapalat" w:hAnsi="GHEA Grapalat"/>
                <w:sz w:val="16"/>
                <w:szCs w:val="16"/>
              </w:rPr>
              <w:t>с</w:t>
            </w:r>
            <w:r w:rsidR="0038400D" w:rsidRPr="00AC25BD">
              <w:rPr>
                <w:rFonts w:ascii="GHEA Grapalat" w:hAnsi="GHEA Grapalat"/>
                <w:sz w:val="16"/>
                <w:szCs w:val="16"/>
              </w:rPr>
              <w:t>умма, подлежащая уплате (тыс. драмов)</w:t>
            </w:r>
          </w:p>
        </w:tc>
        <w:tc>
          <w:tcPr>
            <w:tcW w:w="1333" w:type="dxa"/>
            <w:vMerge w:val="restart"/>
            <w:shd w:val="clear" w:color="auto" w:fill="auto"/>
            <w:vAlign w:val="center"/>
          </w:tcPr>
          <w:p w:rsidR="0038400D" w:rsidRPr="00AC25BD" w:rsidRDefault="00A20240" w:rsidP="00B46D58">
            <w:pPr>
              <w:pStyle w:val="NormalWeb"/>
              <w:widowControl w:val="0"/>
              <w:spacing w:before="0" w:beforeAutospacing="0" w:after="120" w:afterAutospacing="0"/>
              <w:jc w:val="center"/>
              <w:rPr>
                <w:rFonts w:ascii="GHEA Grapalat" w:hAnsi="GHEA Grapalat"/>
                <w:sz w:val="16"/>
                <w:szCs w:val="16"/>
              </w:rPr>
            </w:pPr>
            <w:r w:rsidRPr="00AC25BD">
              <w:rPr>
                <w:rFonts w:ascii="GHEA Grapalat" w:hAnsi="GHEA Grapalat"/>
                <w:sz w:val="16"/>
                <w:szCs w:val="16"/>
              </w:rPr>
              <w:t>с</w:t>
            </w:r>
            <w:r w:rsidR="0038400D" w:rsidRPr="00AC25BD">
              <w:rPr>
                <w:rFonts w:ascii="GHEA Grapalat" w:hAnsi="GHEA Grapalat"/>
                <w:sz w:val="16"/>
                <w:szCs w:val="16"/>
              </w:rPr>
              <w:t>рок оплаты (по графику оплаты)</w:t>
            </w:r>
          </w:p>
        </w:tc>
      </w:tr>
      <w:tr w:rsidR="00B138F3" w:rsidRPr="00AC25BD" w:rsidTr="00AB4EAB">
        <w:trPr>
          <w:trHeight w:val="1105"/>
          <w:jc w:val="center"/>
        </w:trPr>
        <w:tc>
          <w:tcPr>
            <w:tcW w:w="442" w:type="dxa"/>
            <w:vMerge/>
            <w:tcBorders>
              <w:bottom w:val="single" w:sz="4" w:space="0" w:color="auto"/>
            </w:tcBorders>
            <w:shd w:val="clear" w:color="auto" w:fill="auto"/>
          </w:tcPr>
          <w:p w:rsidR="0038400D" w:rsidRPr="00AC25BD"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AC25BD"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AC25BD"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AC25BD" w:rsidRDefault="0038400D" w:rsidP="00B46D58">
            <w:pPr>
              <w:pStyle w:val="NormalWeb"/>
              <w:widowControl w:val="0"/>
              <w:spacing w:before="0" w:beforeAutospacing="0" w:after="120" w:afterAutospacing="0"/>
              <w:jc w:val="center"/>
              <w:rPr>
                <w:rFonts w:ascii="GHEA Grapalat" w:hAnsi="GHEA Grapalat"/>
                <w:sz w:val="16"/>
                <w:szCs w:val="16"/>
              </w:rPr>
            </w:pPr>
            <w:r w:rsidRPr="00AC25BD">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AC25BD" w:rsidRDefault="0038400D" w:rsidP="00B46D58">
            <w:pPr>
              <w:pStyle w:val="NormalWeb"/>
              <w:widowControl w:val="0"/>
              <w:spacing w:before="0" w:beforeAutospacing="0" w:after="120" w:afterAutospacing="0"/>
              <w:jc w:val="center"/>
              <w:rPr>
                <w:rFonts w:ascii="GHEA Grapalat" w:hAnsi="GHEA Grapalat"/>
                <w:sz w:val="16"/>
                <w:szCs w:val="16"/>
              </w:rPr>
            </w:pPr>
            <w:r w:rsidRPr="00AC25BD">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AC25BD" w:rsidRDefault="0038400D" w:rsidP="00B46D58">
            <w:pPr>
              <w:pStyle w:val="NormalWeb"/>
              <w:widowControl w:val="0"/>
              <w:spacing w:before="0" w:beforeAutospacing="0" w:after="120" w:afterAutospacing="0"/>
              <w:jc w:val="center"/>
              <w:rPr>
                <w:rFonts w:ascii="GHEA Grapalat" w:hAnsi="GHEA Grapalat"/>
                <w:sz w:val="16"/>
                <w:szCs w:val="16"/>
              </w:rPr>
            </w:pPr>
            <w:r w:rsidRPr="00AC25BD">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AC25BD" w:rsidRDefault="0038400D" w:rsidP="00B46D58">
            <w:pPr>
              <w:pStyle w:val="NormalWeb"/>
              <w:widowControl w:val="0"/>
              <w:spacing w:before="0" w:beforeAutospacing="0" w:after="120" w:afterAutospacing="0"/>
              <w:jc w:val="center"/>
              <w:rPr>
                <w:rFonts w:ascii="GHEA Grapalat" w:hAnsi="GHEA Grapalat"/>
                <w:sz w:val="16"/>
                <w:szCs w:val="16"/>
              </w:rPr>
            </w:pPr>
            <w:r w:rsidRPr="00AC25BD">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AC25BD"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AC25BD" w:rsidRDefault="0038400D" w:rsidP="00B46D58">
            <w:pPr>
              <w:pStyle w:val="NormalWeb"/>
              <w:widowControl w:val="0"/>
              <w:spacing w:before="0" w:beforeAutospacing="0" w:after="120" w:afterAutospacing="0"/>
              <w:jc w:val="center"/>
              <w:rPr>
                <w:rFonts w:ascii="GHEA Grapalat" w:hAnsi="GHEA Grapalat"/>
                <w:sz w:val="16"/>
                <w:szCs w:val="16"/>
              </w:rPr>
            </w:pPr>
          </w:p>
        </w:tc>
      </w:tr>
      <w:tr w:rsidR="00B138F3" w:rsidRPr="00AC25BD" w:rsidTr="00AB4EAB">
        <w:trPr>
          <w:jc w:val="center"/>
        </w:trPr>
        <w:tc>
          <w:tcPr>
            <w:tcW w:w="442" w:type="dxa"/>
            <w:shd w:val="clear" w:color="auto" w:fill="auto"/>
            <w:vAlign w:val="center"/>
          </w:tcPr>
          <w:p w:rsidR="0038400D" w:rsidRPr="00AC25BD"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AC25BD"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AC25BD"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AC25BD"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AC25BD"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AC25BD"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AC25BD"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AC25BD"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AC25BD" w:rsidRDefault="0038400D" w:rsidP="00B46D58">
            <w:pPr>
              <w:pStyle w:val="NormalWeb"/>
              <w:widowControl w:val="0"/>
              <w:spacing w:before="0" w:beforeAutospacing="0" w:after="120" w:afterAutospacing="0"/>
              <w:jc w:val="center"/>
              <w:rPr>
                <w:rFonts w:ascii="GHEA Grapalat" w:hAnsi="GHEA Grapalat"/>
                <w:sz w:val="16"/>
                <w:szCs w:val="16"/>
              </w:rPr>
            </w:pPr>
          </w:p>
        </w:tc>
      </w:tr>
      <w:tr w:rsidR="0038400D" w:rsidRPr="00AC25BD" w:rsidTr="00AB4EAB">
        <w:trPr>
          <w:jc w:val="center"/>
        </w:trPr>
        <w:tc>
          <w:tcPr>
            <w:tcW w:w="442" w:type="dxa"/>
            <w:shd w:val="clear" w:color="auto" w:fill="auto"/>
          </w:tcPr>
          <w:p w:rsidR="0038400D" w:rsidRPr="00AC25BD"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AC25BD"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AC25BD"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AC25BD"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AC25BD"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AC25BD"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AC25BD"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AC25BD"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AC25BD" w:rsidRDefault="0038400D" w:rsidP="00B46D58">
            <w:pPr>
              <w:pStyle w:val="NormalWeb"/>
              <w:widowControl w:val="0"/>
              <w:spacing w:before="0" w:beforeAutospacing="0" w:after="120" w:afterAutospacing="0"/>
              <w:jc w:val="center"/>
              <w:rPr>
                <w:rFonts w:ascii="GHEA Grapalat" w:hAnsi="GHEA Grapalat"/>
                <w:sz w:val="16"/>
                <w:szCs w:val="16"/>
              </w:rPr>
            </w:pPr>
          </w:p>
        </w:tc>
      </w:tr>
    </w:tbl>
    <w:p w:rsidR="0038400D" w:rsidRPr="00AC25BD" w:rsidRDefault="0038400D" w:rsidP="00B46D58">
      <w:pPr>
        <w:widowControl w:val="0"/>
        <w:spacing w:after="160"/>
        <w:ind w:firstLine="375"/>
        <w:jc w:val="both"/>
        <w:rPr>
          <w:rFonts w:ascii="GHEA Grapalat" w:hAnsi="GHEA Grapalat" w:cs="Arial"/>
          <w:iCs/>
          <w:lang w:val="en-US"/>
        </w:rPr>
      </w:pPr>
    </w:p>
    <w:p w:rsidR="0038400D" w:rsidRPr="00AC25BD" w:rsidRDefault="0038400D" w:rsidP="00B46D58">
      <w:pPr>
        <w:widowControl w:val="0"/>
        <w:spacing w:after="160"/>
        <w:ind w:firstLine="567"/>
        <w:jc w:val="both"/>
        <w:rPr>
          <w:rFonts w:ascii="GHEA Grapalat" w:hAnsi="GHEA Grapalat"/>
          <w:iCs/>
          <w:snapToGrid w:val="0"/>
        </w:rPr>
      </w:pPr>
      <w:r w:rsidRPr="00AC25BD">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AC25BD">
        <w:rPr>
          <w:rFonts w:ascii="GHEA Grapalat" w:hAnsi="GHEA Grapalat"/>
        </w:rPr>
        <w:t>являются составляющей частью настоящего Акта и прилагаются.</w:t>
      </w:r>
    </w:p>
    <w:p w:rsidR="0038400D" w:rsidRPr="00AC25BD"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AC25BD" w:rsidTr="007A2020">
        <w:trPr>
          <w:trHeight w:val="266"/>
          <w:tblCellSpacing w:w="7" w:type="dxa"/>
          <w:jc w:val="center"/>
        </w:trPr>
        <w:tc>
          <w:tcPr>
            <w:tcW w:w="0" w:type="auto"/>
            <w:vAlign w:val="center"/>
          </w:tcPr>
          <w:p w:rsidR="0038400D" w:rsidRPr="00AC25BD" w:rsidRDefault="0038400D" w:rsidP="00B46D58">
            <w:pPr>
              <w:widowControl w:val="0"/>
              <w:spacing w:after="160"/>
              <w:jc w:val="center"/>
              <w:rPr>
                <w:rFonts w:ascii="GHEA Grapalat" w:hAnsi="GHEA Grapalat"/>
                <w:iCs/>
              </w:rPr>
            </w:pPr>
            <w:r w:rsidRPr="00AC25BD">
              <w:rPr>
                <w:rFonts w:ascii="GHEA Grapalat" w:hAnsi="GHEA Grapalat"/>
              </w:rPr>
              <w:t xml:space="preserve">Товар передал </w:t>
            </w:r>
          </w:p>
        </w:tc>
        <w:tc>
          <w:tcPr>
            <w:tcW w:w="0" w:type="auto"/>
            <w:vAlign w:val="center"/>
          </w:tcPr>
          <w:p w:rsidR="0038400D" w:rsidRPr="00AC25BD" w:rsidRDefault="0038400D" w:rsidP="00B46D58">
            <w:pPr>
              <w:widowControl w:val="0"/>
              <w:spacing w:after="160"/>
              <w:jc w:val="center"/>
              <w:rPr>
                <w:rFonts w:ascii="GHEA Grapalat" w:hAnsi="GHEA Grapalat"/>
                <w:iCs/>
              </w:rPr>
            </w:pPr>
            <w:r w:rsidRPr="00AC25BD">
              <w:rPr>
                <w:rFonts w:ascii="GHEA Grapalat" w:hAnsi="GHEA Grapalat"/>
              </w:rPr>
              <w:t>Товар принят</w:t>
            </w:r>
          </w:p>
        </w:tc>
      </w:tr>
      <w:tr w:rsidR="00B138F3" w:rsidRPr="00AC25BD" w:rsidTr="007A2020">
        <w:trPr>
          <w:trHeight w:val="473"/>
          <w:tblCellSpacing w:w="7" w:type="dxa"/>
          <w:jc w:val="center"/>
        </w:trPr>
        <w:tc>
          <w:tcPr>
            <w:tcW w:w="0" w:type="auto"/>
            <w:vAlign w:val="center"/>
          </w:tcPr>
          <w:p w:rsidR="0038400D" w:rsidRPr="00AC25BD" w:rsidRDefault="0038400D" w:rsidP="00B46D58">
            <w:pPr>
              <w:widowControl w:val="0"/>
              <w:jc w:val="center"/>
              <w:rPr>
                <w:rFonts w:ascii="GHEA Grapalat" w:hAnsi="GHEA Grapalat"/>
                <w:iCs/>
              </w:rPr>
            </w:pPr>
            <w:r w:rsidRPr="00AC25BD">
              <w:rPr>
                <w:rFonts w:ascii="GHEA Grapalat" w:hAnsi="GHEA Grapalat"/>
              </w:rPr>
              <w:t>____________</w:t>
            </w:r>
            <w:r w:rsidR="00196F14" w:rsidRPr="00AC25BD">
              <w:rPr>
                <w:rFonts w:ascii="GHEA Grapalat" w:hAnsi="GHEA Grapalat"/>
              </w:rPr>
              <w:t>________</w:t>
            </w:r>
            <w:r w:rsidRPr="00AC25BD">
              <w:rPr>
                <w:rFonts w:ascii="GHEA Grapalat" w:hAnsi="GHEA Grapalat"/>
              </w:rPr>
              <w:t xml:space="preserve">___ </w:t>
            </w:r>
          </w:p>
          <w:p w:rsidR="0038400D" w:rsidRPr="00AC25BD" w:rsidRDefault="0038400D" w:rsidP="00B46D58">
            <w:pPr>
              <w:widowControl w:val="0"/>
              <w:spacing w:after="160"/>
              <w:jc w:val="center"/>
              <w:rPr>
                <w:rFonts w:ascii="GHEA Grapalat" w:hAnsi="GHEA Grapalat"/>
                <w:iCs/>
                <w:vertAlign w:val="superscript"/>
                <w:lang w:val="en-US"/>
              </w:rPr>
            </w:pPr>
            <w:r w:rsidRPr="00AC25BD">
              <w:rPr>
                <w:rFonts w:ascii="GHEA Grapalat" w:hAnsi="GHEA Grapalat"/>
                <w:vertAlign w:val="superscript"/>
              </w:rPr>
              <w:t xml:space="preserve">подпись </w:t>
            </w:r>
          </w:p>
        </w:tc>
        <w:tc>
          <w:tcPr>
            <w:tcW w:w="0" w:type="auto"/>
            <w:vAlign w:val="center"/>
          </w:tcPr>
          <w:p w:rsidR="0038400D" w:rsidRPr="00AC25BD" w:rsidRDefault="00196F14" w:rsidP="00B46D58">
            <w:pPr>
              <w:widowControl w:val="0"/>
              <w:jc w:val="center"/>
              <w:rPr>
                <w:rFonts w:ascii="GHEA Grapalat" w:hAnsi="GHEA Grapalat"/>
                <w:iCs/>
              </w:rPr>
            </w:pPr>
            <w:r w:rsidRPr="00AC25BD">
              <w:rPr>
                <w:rFonts w:ascii="GHEA Grapalat" w:hAnsi="GHEA Grapalat"/>
              </w:rPr>
              <w:t>_____</w:t>
            </w:r>
            <w:r w:rsidR="0038400D" w:rsidRPr="00AC25BD">
              <w:rPr>
                <w:rFonts w:ascii="GHEA Grapalat" w:hAnsi="GHEA Grapalat"/>
              </w:rPr>
              <w:t>__________________</w:t>
            </w:r>
          </w:p>
          <w:p w:rsidR="0038400D" w:rsidRPr="00AC25BD" w:rsidRDefault="0038400D" w:rsidP="00B46D58">
            <w:pPr>
              <w:widowControl w:val="0"/>
              <w:spacing w:after="160"/>
              <w:jc w:val="center"/>
              <w:rPr>
                <w:rFonts w:ascii="GHEA Grapalat" w:hAnsi="GHEA Grapalat"/>
                <w:iCs/>
                <w:vertAlign w:val="superscript"/>
              </w:rPr>
            </w:pPr>
            <w:r w:rsidRPr="00AC25BD">
              <w:rPr>
                <w:rFonts w:ascii="GHEA Grapalat" w:hAnsi="GHEA Grapalat"/>
                <w:vertAlign w:val="superscript"/>
              </w:rPr>
              <w:t xml:space="preserve">подпись </w:t>
            </w:r>
          </w:p>
        </w:tc>
      </w:tr>
      <w:tr w:rsidR="00B138F3" w:rsidRPr="00AC25BD" w:rsidTr="007A2020">
        <w:trPr>
          <w:trHeight w:val="503"/>
          <w:tblCellSpacing w:w="7" w:type="dxa"/>
          <w:jc w:val="center"/>
        </w:trPr>
        <w:tc>
          <w:tcPr>
            <w:tcW w:w="0" w:type="auto"/>
            <w:vAlign w:val="center"/>
          </w:tcPr>
          <w:p w:rsidR="0038400D" w:rsidRPr="00AC25BD" w:rsidRDefault="00196F14" w:rsidP="00B46D58">
            <w:pPr>
              <w:widowControl w:val="0"/>
              <w:jc w:val="center"/>
              <w:rPr>
                <w:rFonts w:ascii="GHEA Grapalat" w:hAnsi="GHEA Grapalat"/>
                <w:iCs/>
              </w:rPr>
            </w:pPr>
            <w:r w:rsidRPr="00AC25BD">
              <w:rPr>
                <w:rFonts w:ascii="GHEA Grapalat" w:hAnsi="GHEA Grapalat"/>
              </w:rPr>
              <w:t>_____________________</w:t>
            </w:r>
            <w:r w:rsidR="0038400D" w:rsidRPr="00AC25BD">
              <w:rPr>
                <w:rFonts w:ascii="GHEA Grapalat" w:hAnsi="GHEA Grapalat"/>
              </w:rPr>
              <w:t xml:space="preserve">_ </w:t>
            </w:r>
          </w:p>
          <w:p w:rsidR="0038400D" w:rsidRPr="00AC25BD" w:rsidRDefault="0038400D" w:rsidP="00B46D58">
            <w:pPr>
              <w:widowControl w:val="0"/>
              <w:spacing w:after="160"/>
              <w:jc w:val="center"/>
              <w:rPr>
                <w:rFonts w:ascii="GHEA Grapalat" w:hAnsi="GHEA Grapalat"/>
                <w:iCs/>
                <w:vertAlign w:val="superscript"/>
                <w:lang w:val="en-US"/>
              </w:rPr>
            </w:pPr>
            <w:r w:rsidRPr="00AC25BD">
              <w:rPr>
                <w:rFonts w:ascii="GHEA Grapalat" w:hAnsi="GHEA Grapalat"/>
                <w:vertAlign w:val="superscript"/>
              </w:rPr>
              <w:t>фамилия, имя</w:t>
            </w:r>
          </w:p>
        </w:tc>
        <w:tc>
          <w:tcPr>
            <w:tcW w:w="0" w:type="auto"/>
            <w:vAlign w:val="center"/>
          </w:tcPr>
          <w:p w:rsidR="0038400D" w:rsidRPr="00AC25BD" w:rsidRDefault="00196F14" w:rsidP="00B46D58">
            <w:pPr>
              <w:widowControl w:val="0"/>
              <w:jc w:val="center"/>
              <w:rPr>
                <w:rFonts w:ascii="GHEA Grapalat" w:hAnsi="GHEA Grapalat"/>
                <w:iCs/>
              </w:rPr>
            </w:pPr>
            <w:r w:rsidRPr="00AC25BD">
              <w:rPr>
                <w:rFonts w:ascii="GHEA Grapalat" w:hAnsi="GHEA Grapalat"/>
              </w:rPr>
              <w:t>____</w:t>
            </w:r>
            <w:r w:rsidR="0038400D" w:rsidRPr="00AC25BD">
              <w:rPr>
                <w:rFonts w:ascii="GHEA Grapalat" w:hAnsi="GHEA Grapalat"/>
              </w:rPr>
              <w:t>___________________</w:t>
            </w:r>
          </w:p>
          <w:p w:rsidR="0038400D" w:rsidRPr="00AC25BD" w:rsidRDefault="0038400D" w:rsidP="00B46D58">
            <w:pPr>
              <w:widowControl w:val="0"/>
              <w:spacing w:after="160"/>
              <w:jc w:val="center"/>
              <w:rPr>
                <w:rFonts w:ascii="GHEA Grapalat" w:hAnsi="GHEA Grapalat"/>
                <w:iCs/>
                <w:vertAlign w:val="superscript"/>
              </w:rPr>
            </w:pPr>
            <w:r w:rsidRPr="00AC25BD">
              <w:rPr>
                <w:rFonts w:ascii="GHEA Grapalat" w:hAnsi="GHEA Grapalat"/>
                <w:vertAlign w:val="superscript"/>
              </w:rPr>
              <w:t>фамилия, имя</w:t>
            </w:r>
          </w:p>
        </w:tc>
      </w:tr>
      <w:tr w:rsidR="00B138F3" w:rsidRPr="00AC25BD" w:rsidTr="007A2020">
        <w:trPr>
          <w:trHeight w:val="281"/>
          <w:tblCellSpacing w:w="7" w:type="dxa"/>
          <w:jc w:val="center"/>
        </w:trPr>
        <w:tc>
          <w:tcPr>
            <w:tcW w:w="0" w:type="auto"/>
            <w:vAlign w:val="center"/>
          </w:tcPr>
          <w:p w:rsidR="0038400D" w:rsidRPr="00AC25BD" w:rsidRDefault="0038400D" w:rsidP="00B46D58">
            <w:pPr>
              <w:widowControl w:val="0"/>
              <w:spacing w:after="160"/>
              <w:jc w:val="center"/>
              <w:rPr>
                <w:rFonts w:ascii="GHEA Grapalat" w:hAnsi="GHEA Grapalat"/>
                <w:iCs/>
              </w:rPr>
            </w:pPr>
            <w:r w:rsidRPr="00AC25BD">
              <w:rPr>
                <w:rFonts w:ascii="GHEA Grapalat" w:hAnsi="GHEA Grapalat"/>
              </w:rPr>
              <w:t>М. П.</w:t>
            </w:r>
          </w:p>
        </w:tc>
        <w:tc>
          <w:tcPr>
            <w:tcW w:w="0" w:type="auto"/>
            <w:vAlign w:val="center"/>
          </w:tcPr>
          <w:p w:rsidR="0038400D" w:rsidRPr="00AC25BD" w:rsidRDefault="0038400D" w:rsidP="00B46D58">
            <w:pPr>
              <w:widowControl w:val="0"/>
              <w:spacing w:after="160"/>
              <w:jc w:val="center"/>
              <w:rPr>
                <w:rFonts w:ascii="GHEA Grapalat" w:hAnsi="GHEA Grapalat"/>
                <w:iCs/>
              </w:rPr>
            </w:pPr>
            <w:r w:rsidRPr="00AC25BD">
              <w:rPr>
                <w:rFonts w:ascii="GHEA Grapalat" w:hAnsi="GHEA Grapalat"/>
              </w:rPr>
              <w:t>М. П.</w:t>
            </w:r>
          </w:p>
        </w:tc>
      </w:tr>
    </w:tbl>
    <w:p w:rsidR="00196F14" w:rsidRPr="00AC25BD" w:rsidRDefault="00196F14" w:rsidP="00B46D58">
      <w:pPr>
        <w:widowControl w:val="0"/>
        <w:spacing w:after="160"/>
        <w:jc w:val="right"/>
        <w:rPr>
          <w:rFonts w:ascii="GHEA Grapalat" w:hAnsi="GHEA Grapalat" w:cs="Sylfaen"/>
          <w:b/>
        </w:rPr>
      </w:pPr>
    </w:p>
    <w:p w:rsidR="00196F14" w:rsidRPr="00AC25BD" w:rsidRDefault="00196F14" w:rsidP="00B46D58">
      <w:pPr>
        <w:rPr>
          <w:rFonts w:ascii="GHEA Grapalat" w:hAnsi="GHEA Grapalat" w:cs="Sylfaen"/>
          <w:b/>
        </w:rPr>
      </w:pPr>
      <w:r w:rsidRPr="00AC25BD">
        <w:rPr>
          <w:rFonts w:ascii="GHEA Grapalat" w:hAnsi="GHEA Grapalat" w:cs="Sylfaen"/>
          <w:b/>
        </w:rPr>
        <w:br w:type="page"/>
      </w:r>
    </w:p>
    <w:p w:rsidR="00071D1C" w:rsidRPr="00AC25BD" w:rsidRDefault="00071D1C" w:rsidP="00B46D58">
      <w:pPr>
        <w:widowControl w:val="0"/>
        <w:spacing w:after="160"/>
        <w:jc w:val="right"/>
        <w:rPr>
          <w:rFonts w:ascii="GHEA Grapalat" w:hAnsi="GHEA Grapalat" w:cs="Sylfaen"/>
          <w:i/>
        </w:rPr>
      </w:pPr>
      <w:r w:rsidRPr="00AC25BD">
        <w:rPr>
          <w:rFonts w:ascii="GHEA Grapalat" w:hAnsi="GHEA Grapalat"/>
          <w:i/>
        </w:rPr>
        <w:lastRenderedPageBreak/>
        <w:t>Приложение № 3.1</w:t>
      </w:r>
    </w:p>
    <w:p w:rsidR="00341A74" w:rsidRPr="00AC25BD" w:rsidRDefault="00341A74" w:rsidP="00B46D58">
      <w:pPr>
        <w:widowControl w:val="0"/>
        <w:spacing w:after="160"/>
        <w:jc w:val="right"/>
        <w:rPr>
          <w:rFonts w:ascii="GHEA Grapalat" w:hAnsi="GHEA Grapalat" w:cs="Sylfaen"/>
          <w:i/>
        </w:rPr>
      </w:pPr>
      <w:r w:rsidRPr="00AC25BD">
        <w:rPr>
          <w:rFonts w:ascii="GHEA Grapalat" w:hAnsi="GHEA Grapalat"/>
          <w:i/>
        </w:rPr>
        <w:t xml:space="preserve">к Договору под кодом </w:t>
      </w:r>
      <w:r w:rsidR="002C5E55" w:rsidRPr="00AC25BD">
        <w:rPr>
          <w:rFonts w:ascii="GHEA Grapalat" w:hAnsi="GHEA Grapalat"/>
          <w:i/>
          <w:sz w:val="18"/>
          <w:lang w:val="hy-AM"/>
        </w:rPr>
        <w:t xml:space="preserve">ՋԿ-ԳՀԱՊՁԲ-21/11  </w:t>
      </w:r>
      <w:r w:rsidR="00196F14" w:rsidRPr="00AC25BD">
        <w:rPr>
          <w:rFonts w:ascii="GHEA Grapalat" w:hAnsi="GHEA Grapalat" w:cs="Sylfaen"/>
          <w:i/>
        </w:rPr>
        <w:br/>
      </w:r>
      <w:r w:rsidRPr="00AC25BD">
        <w:rPr>
          <w:rFonts w:ascii="GHEA Grapalat" w:hAnsi="GHEA Grapalat"/>
          <w:i/>
        </w:rPr>
        <w:t xml:space="preserve">заключенному </w:t>
      </w:r>
      <w:r w:rsidR="006132ED" w:rsidRPr="00AC25BD">
        <w:rPr>
          <w:rFonts w:ascii="GHEA Grapalat" w:hAnsi="GHEA Grapalat"/>
          <w:i/>
        </w:rPr>
        <w:t>"</w:t>
      </w:r>
      <w:r w:rsidR="00D52566" w:rsidRPr="00AC25BD">
        <w:rPr>
          <w:rFonts w:ascii="GHEA Grapalat" w:hAnsi="GHEA Grapalat"/>
          <w:i/>
        </w:rPr>
        <w:tab/>
      </w:r>
      <w:r w:rsidR="006132ED" w:rsidRPr="00AC25BD">
        <w:rPr>
          <w:rFonts w:ascii="GHEA Grapalat" w:hAnsi="GHEA Grapalat"/>
          <w:i/>
        </w:rPr>
        <w:t>"</w:t>
      </w:r>
      <w:r w:rsidR="00AA7117" w:rsidRPr="00AC25BD">
        <w:rPr>
          <w:rFonts w:ascii="GHEA Grapalat" w:hAnsi="GHEA Grapalat"/>
          <w:i/>
        </w:rPr>
        <w:t xml:space="preserve"> </w:t>
      </w:r>
      <w:r w:rsidR="00D52566" w:rsidRPr="00AC25BD">
        <w:rPr>
          <w:rFonts w:ascii="GHEA Grapalat" w:hAnsi="GHEA Grapalat"/>
          <w:i/>
        </w:rPr>
        <w:tab/>
      </w:r>
      <w:r w:rsidRPr="00AC25BD">
        <w:rPr>
          <w:rFonts w:ascii="GHEA Grapalat" w:hAnsi="GHEA Grapalat"/>
          <w:i/>
        </w:rPr>
        <w:t>20</w:t>
      </w:r>
      <w:r w:rsidR="002C5E55" w:rsidRPr="00AC25BD">
        <w:rPr>
          <w:rFonts w:ascii="GHEA Grapalat" w:hAnsi="GHEA Grapalat"/>
          <w:i/>
        </w:rPr>
        <w:t>21</w:t>
      </w:r>
      <w:r w:rsidRPr="00AC25BD">
        <w:rPr>
          <w:rFonts w:ascii="GHEA Grapalat" w:hAnsi="GHEA Grapalat"/>
          <w:i/>
        </w:rPr>
        <w:t>г.</w:t>
      </w:r>
    </w:p>
    <w:p w:rsidR="00071D1C" w:rsidRPr="00AC25BD" w:rsidRDefault="00071D1C" w:rsidP="00B46D58">
      <w:pPr>
        <w:widowControl w:val="0"/>
        <w:tabs>
          <w:tab w:val="left" w:pos="360"/>
          <w:tab w:val="left" w:pos="540"/>
        </w:tabs>
        <w:spacing w:after="160"/>
        <w:jc w:val="center"/>
        <w:rPr>
          <w:rFonts w:ascii="GHEA Grapalat" w:hAnsi="GHEA Grapalat" w:cs="Sylfaen"/>
          <w:b/>
          <w:bCs/>
        </w:rPr>
      </w:pPr>
    </w:p>
    <w:p w:rsidR="00071D1C" w:rsidRPr="00AC25BD" w:rsidRDefault="00196F14" w:rsidP="00B46D58">
      <w:pPr>
        <w:widowControl w:val="0"/>
        <w:spacing w:after="160"/>
        <w:jc w:val="center"/>
        <w:rPr>
          <w:rFonts w:ascii="GHEA Grapalat" w:hAnsi="GHEA Grapalat" w:cs="Sylfaen"/>
          <w:bCs/>
        </w:rPr>
      </w:pPr>
      <w:r w:rsidRPr="00AC25BD">
        <w:rPr>
          <w:rFonts w:ascii="GHEA Grapalat" w:hAnsi="GHEA Grapalat"/>
        </w:rPr>
        <w:t>АКТ №———</w:t>
      </w:r>
    </w:p>
    <w:p w:rsidR="00071D1C" w:rsidRPr="00AC25BD" w:rsidRDefault="00071D1C" w:rsidP="00B46D58">
      <w:pPr>
        <w:widowControl w:val="0"/>
        <w:spacing w:after="160"/>
        <w:jc w:val="center"/>
        <w:rPr>
          <w:rFonts w:ascii="GHEA Grapalat" w:hAnsi="GHEA Grapalat" w:cs="Sylfaen"/>
          <w:b/>
          <w:bCs/>
        </w:rPr>
      </w:pPr>
      <w:r w:rsidRPr="00AC25BD">
        <w:rPr>
          <w:rFonts w:ascii="GHEA Grapalat" w:hAnsi="GHEA Grapalat"/>
        </w:rPr>
        <w:t xml:space="preserve">относительно фиксирования факта передачи Покупателю результата договора </w:t>
      </w:r>
    </w:p>
    <w:p w:rsidR="00071D1C" w:rsidRPr="00AC25BD" w:rsidRDefault="00071D1C" w:rsidP="00B46D58">
      <w:pPr>
        <w:widowControl w:val="0"/>
        <w:tabs>
          <w:tab w:val="left" w:pos="360"/>
          <w:tab w:val="left" w:pos="540"/>
        </w:tabs>
        <w:spacing w:after="160"/>
        <w:jc w:val="center"/>
        <w:rPr>
          <w:rFonts w:ascii="GHEA Grapalat" w:hAnsi="GHEA Grapalat" w:cs="Sylfaen"/>
        </w:rPr>
      </w:pPr>
    </w:p>
    <w:p w:rsidR="006B3AE3" w:rsidRPr="00AC25BD" w:rsidRDefault="006B3AE3" w:rsidP="00B46D58">
      <w:pPr>
        <w:widowControl w:val="0"/>
        <w:ind w:firstLine="567"/>
        <w:jc w:val="both"/>
        <w:rPr>
          <w:rFonts w:ascii="GHEA Grapalat" w:hAnsi="GHEA Grapalat"/>
        </w:rPr>
      </w:pPr>
      <w:r w:rsidRPr="00AC25BD">
        <w:rPr>
          <w:rFonts w:ascii="GHEA Grapalat" w:hAnsi="GHEA Grapalat"/>
        </w:rPr>
        <w:t>Настоящим фиксируется, что в рамках договора закупки № ______________,</w:t>
      </w:r>
    </w:p>
    <w:p w:rsidR="006B3AE3" w:rsidRPr="00AC25BD" w:rsidRDefault="006B3AE3" w:rsidP="00B46D58">
      <w:pPr>
        <w:widowControl w:val="0"/>
        <w:spacing w:after="120"/>
        <w:ind w:left="7371" w:hanging="141"/>
        <w:jc w:val="both"/>
        <w:rPr>
          <w:rFonts w:ascii="GHEA Grapalat" w:hAnsi="GHEA Grapalat"/>
          <w:sz w:val="16"/>
        </w:rPr>
      </w:pPr>
      <w:r w:rsidRPr="00AC25BD">
        <w:rPr>
          <w:rFonts w:ascii="GHEA Grapalat" w:hAnsi="GHEA Grapalat"/>
          <w:sz w:val="16"/>
        </w:rPr>
        <w:t>номер договора</w:t>
      </w:r>
    </w:p>
    <w:p w:rsidR="006B3AE3" w:rsidRPr="00AC25BD" w:rsidRDefault="006B3AE3" w:rsidP="00B46D58">
      <w:pPr>
        <w:widowControl w:val="0"/>
        <w:tabs>
          <w:tab w:val="left" w:pos="4480"/>
        </w:tabs>
        <w:jc w:val="both"/>
        <w:rPr>
          <w:rFonts w:ascii="GHEA Grapalat" w:hAnsi="GHEA Grapalat" w:cs="Sylfaen"/>
        </w:rPr>
      </w:pPr>
      <w:r w:rsidRPr="00AC25BD">
        <w:rPr>
          <w:rFonts w:ascii="GHEA Grapalat" w:hAnsi="GHEA Grapalat"/>
        </w:rPr>
        <w:t>заключенного __________________ 20</w:t>
      </w:r>
      <w:r w:rsidRPr="00AC25BD">
        <w:rPr>
          <w:rFonts w:ascii="GHEA Grapalat" w:hAnsi="GHEA Grapalat"/>
        </w:rPr>
        <w:tab/>
        <w:t>г. между _____________________________</w:t>
      </w:r>
    </w:p>
    <w:p w:rsidR="006B3AE3" w:rsidRPr="00AC25BD" w:rsidRDefault="006B3AE3" w:rsidP="00B46D58">
      <w:pPr>
        <w:widowControl w:val="0"/>
        <w:tabs>
          <w:tab w:val="left" w:pos="6379"/>
        </w:tabs>
        <w:spacing w:after="120"/>
        <w:ind w:left="1701" w:right="-360"/>
        <w:jc w:val="both"/>
        <w:rPr>
          <w:rFonts w:ascii="GHEA Grapalat" w:hAnsi="GHEA Grapalat" w:cs="Sylfaen"/>
          <w:sz w:val="8"/>
        </w:rPr>
      </w:pPr>
      <w:r w:rsidRPr="00AC25BD">
        <w:rPr>
          <w:rFonts w:ascii="GHEA Grapalat" w:hAnsi="GHEA Grapalat"/>
          <w:sz w:val="16"/>
        </w:rPr>
        <w:t xml:space="preserve">дата заключения договора </w:t>
      </w:r>
      <w:r w:rsidRPr="00AC25BD">
        <w:rPr>
          <w:rFonts w:ascii="GHEA Grapalat" w:hAnsi="GHEA Grapalat"/>
          <w:sz w:val="16"/>
        </w:rPr>
        <w:tab/>
        <w:t>наименование Покупателя</w:t>
      </w:r>
    </w:p>
    <w:p w:rsidR="006B3AE3" w:rsidRPr="00AC25BD" w:rsidRDefault="006B3AE3" w:rsidP="00B46D58">
      <w:pPr>
        <w:widowControl w:val="0"/>
        <w:tabs>
          <w:tab w:val="left" w:pos="360"/>
          <w:tab w:val="left" w:pos="540"/>
        </w:tabs>
        <w:ind w:right="-2"/>
        <w:jc w:val="both"/>
        <w:rPr>
          <w:rFonts w:ascii="GHEA Grapalat" w:hAnsi="GHEA Grapalat"/>
        </w:rPr>
      </w:pPr>
      <w:r w:rsidRPr="00AC25BD">
        <w:rPr>
          <w:rFonts w:ascii="GHEA Grapalat" w:hAnsi="GHEA Grapalat"/>
        </w:rPr>
        <w:t xml:space="preserve">(далее — Покупатель) и ________________________________ (далее — Продавец), </w:t>
      </w:r>
    </w:p>
    <w:p w:rsidR="006B3AE3" w:rsidRPr="00AC25BD" w:rsidRDefault="006B3AE3" w:rsidP="00B46D58">
      <w:pPr>
        <w:widowControl w:val="0"/>
        <w:spacing w:after="120"/>
        <w:ind w:left="3544" w:right="-360"/>
        <w:jc w:val="both"/>
        <w:rPr>
          <w:rFonts w:ascii="GHEA Grapalat" w:hAnsi="GHEA Grapalat"/>
          <w:sz w:val="16"/>
        </w:rPr>
      </w:pPr>
      <w:r w:rsidRPr="00AC25BD">
        <w:rPr>
          <w:rFonts w:ascii="GHEA Grapalat" w:hAnsi="GHEA Grapalat"/>
          <w:sz w:val="16"/>
        </w:rPr>
        <w:t>наименование Продавца</w:t>
      </w:r>
    </w:p>
    <w:p w:rsidR="00071D1C" w:rsidRPr="00AC25BD" w:rsidRDefault="006B3AE3" w:rsidP="00B46D58">
      <w:pPr>
        <w:widowControl w:val="0"/>
        <w:tabs>
          <w:tab w:val="left" w:pos="360"/>
          <w:tab w:val="left" w:pos="540"/>
        </w:tabs>
        <w:spacing w:after="160"/>
        <w:jc w:val="both"/>
        <w:rPr>
          <w:rFonts w:ascii="GHEA Grapalat" w:hAnsi="GHEA Grapalat" w:cs="Sylfaen"/>
        </w:rPr>
      </w:pPr>
      <w:r w:rsidRPr="00AC25BD">
        <w:rPr>
          <w:rFonts w:ascii="GHEA Grapalat" w:hAnsi="GHEA Grapalat"/>
        </w:rPr>
        <w:t>Продавец _______ 20</w:t>
      </w:r>
      <w:r w:rsidRPr="00AC25BD">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AC25BD"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AC25BD" w:rsidRDefault="00071D1C" w:rsidP="00B46D58">
            <w:pPr>
              <w:widowControl w:val="0"/>
              <w:spacing w:after="120"/>
              <w:jc w:val="center"/>
              <w:rPr>
                <w:rFonts w:ascii="GHEA Grapalat" w:hAnsi="GHEA Grapalat" w:cs="Sylfaen"/>
                <w:bCs/>
                <w:sz w:val="20"/>
                <w:szCs w:val="20"/>
              </w:rPr>
            </w:pPr>
            <w:r w:rsidRPr="00AC25BD">
              <w:rPr>
                <w:rFonts w:ascii="GHEA Grapalat" w:hAnsi="GHEA Grapalat"/>
                <w:sz w:val="20"/>
                <w:szCs w:val="20"/>
              </w:rPr>
              <w:t>Товар</w:t>
            </w:r>
          </w:p>
        </w:tc>
      </w:tr>
      <w:tr w:rsidR="00B138F3" w:rsidRPr="00AC25BD"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C25BD" w:rsidRDefault="0016519F" w:rsidP="00B46D58">
            <w:pPr>
              <w:widowControl w:val="0"/>
              <w:spacing w:after="120"/>
              <w:jc w:val="center"/>
              <w:rPr>
                <w:rFonts w:ascii="GHEA Grapalat" w:hAnsi="GHEA Grapalat"/>
                <w:sz w:val="20"/>
                <w:szCs w:val="20"/>
              </w:rPr>
            </w:pPr>
            <w:r w:rsidRPr="00AC25BD">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C25BD" w:rsidRDefault="000F494F" w:rsidP="00B46D58">
            <w:pPr>
              <w:widowControl w:val="0"/>
              <w:spacing w:after="120"/>
              <w:jc w:val="center"/>
              <w:rPr>
                <w:rFonts w:ascii="GHEA Grapalat" w:hAnsi="GHEA Grapalat"/>
                <w:sz w:val="20"/>
                <w:szCs w:val="20"/>
              </w:rPr>
            </w:pPr>
            <w:r w:rsidRPr="00AC25BD">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C25BD" w:rsidRDefault="000F494F" w:rsidP="00B46D58">
            <w:pPr>
              <w:widowControl w:val="0"/>
              <w:spacing w:after="120"/>
              <w:jc w:val="center"/>
              <w:rPr>
                <w:rFonts w:ascii="GHEA Grapalat" w:hAnsi="GHEA Grapalat"/>
                <w:sz w:val="20"/>
                <w:szCs w:val="20"/>
              </w:rPr>
            </w:pPr>
            <w:r w:rsidRPr="00AC25BD">
              <w:rPr>
                <w:rFonts w:ascii="GHEA Grapalat" w:hAnsi="GHEA Grapalat"/>
                <w:sz w:val="20"/>
                <w:szCs w:val="20"/>
              </w:rPr>
              <w:t>объем (фактический)</w:t>
            </w:r>
          </w:p>
        </w:tc>
      </w:tr>
      <w:tr w:rsidR="00B138F3" w:rsidRPr="00AC25BD"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C25BD"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C25BD"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C25BD" w:rsidRDefault="00071D1C" w:rsidP="00B46D58">
            <w:pPr>
              <w:widowControl w:val="0"/>
              <w:spacing w:after="120"/>
              <w:jc w:val="center"/>
              <w:rPr>
                <w:rFonts w:ascii="GHEA Grapalat" w:hAnsi="GHEA Grapalat" w:cs="Sylfaen"/>
                <w:sz w:val="20"/>
                <w:szCs w:val="20"/>
              </w:rPr>
            </w:pPr>
          </w:p>
        </w:tc>
      </w:tr>
      <w:tr w:rsidR="00071D1C" w:rsidRPr="00AC25BD"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C25BD"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C25BD"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C25BD" w:rsidRDefault="00071D1C" w:rsidP="00B46D58">
            <w:pPr>
              <w:widowControl w:val="0"/>
              <w:spacing w:after="120"/>
              <w:jc w:val="center"/>
              <w:rPr>
                <w:rFonts w:ascii="GHEA Grapalat" w:hAnsi="GHEA Grapalat" w:cs="Sylfaen"/>
                <w:sz w:val="20"/>
                <w:szCs w:val="20"/>
              </w:rPr>
            </w:pPr>
          </w:p>
        </w:tc>
      </w:tr>
    </w:tbl>
    <w:p w:rsidR="00071D1C" w:rsidRPr="00AC25BD" w:rsidRDefault="00071D1C" w:rsidP="00B46D58">
      <w:pPr>
        <w:widowControl w:val="0"/>
        <w:tabs>
          <w:tab w:val="left" w:pos="360"/>
          <w:tab w:val="left" w:pos="540"/>
        </w:tabs>
        <w:spacing w:after="160"/>
        <w:jc w:val="both"/>
        <w:rPr>
          <w:rFonts w:ascii="GHEA Grapalat" w:hAnsi="GHEA Grapalat" w:cs="Sylfaen"/>
        </w:rPr>
      </w:pPr>
    </w:p>
    <w:p w:rsidR="00071D1C" w:rsidRPr="00AC25BD" w:rsidRDefault="00071D1C" w:rsidP="00B46D58">
      <w:pPr>
        <w:widowControl w:val="0"/>
        <w:spacing w:after="160"/>
        <w:ind w:firstLine="567"/>
        <w:jc w:val="both"/>
        <w:rPr>
          <w:rFonts w:ascii="GHEA Grapalat" w:hAnsi="GHEA Grapalat" w:cs="Sylfaen"/>
        </w:rPr>
      </w:pPr>
      <w:r w:rsidRPr="00AC25BD">
        <w:rPr>
          <w:rFonts w:ascii="GHEA Grapalat" w:hAnsi="GHEA Grapalat"/>
        </w:rPr>
        <w:t>Настоящий акт составлен в 2 экземплярах, каждой из сторон предоставляется по одному экземпляру.</w:t>
      </w:r>
    </w:p>
    <w:p w:rsidR="00B138F3" w:rsidRPr="00AC25BD" w:rsidRDefault="00B138F3" w:rsidP="00B138F3">
      <w:pPr>
        <w:rPr>
          <w:rFonts w:ascii="GHEA Grapalat" w:hAnsi="GHEA Grapalat"/>
        </w:rPr>
      </w:pPr>
      <w:r w:rsidRPr="00AC25BD">
        <w:rPr>
          <w:rFonts w:ascii="GHEA Grapalat" w:hAnsi="GHEA Grapalat"/>
        </w:rPr>
        <w:t xml:space="preserve">                                                       </w:t>
      </w:r>
    </w:p>
    <w:p w:rsidR="00071D1C" w:rsidRPr="00AC25BD" w:rsidRDefault="00B138F3" w:rsidP="00B138F3">
      <w:pPr>
        <w:rPr>
          <w:rFonts w:ascii="GHEA Grapalat" w:hAnsi="GHEA Grapalat"/>
          <w:lang w:val="en-US"/>
        </w:rPr>
      </w:pPr>
      <w:r w:rsidRPr="00AC25BD">
        <w:rPr>
          <w:rFonts w:ascii="GHEA Grapalat" w:hAnsi="GHEA Grapalat"/>
        </w:rPr>
        <w:t xml:space="preserve">                                                          </w:t>
      </w:r>
      <w:r w:rsidR="00071D1C" w:rsidRPr="00AC25BD">
        <w:rPr>
          <w:rFonts w:ascii="GHEA Grapalat" w:hAnsi="GHEA Grapalat"/>
        </w:rPr>
        <w:t>СТОРОНЫ</w:t>
      </w:r>
    </w:p>
    <w:p w:rsidR="007072C5" w:rsidRPr="00AC25BD"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AC25BD" w:rsidTr="007072C5">
        <w:tc>
          <w:tcPr>
            <w:tcW w:w="4450" w:type="dxa"/>
          </w:tcPr>
          <w:p w:rsidR="00071D1C" w:rsidRPr="00AC25BD" w:rsidRDefault="00071D1C" w:rsidP="00B46D58">
            <w:pPr>
              <w:widowControl w:val="0"/>
              <w:tabs>
                <w:tab w:val="left" w:pos="360"/>
                <w:tab w:val="left" w:pos="540"/>
              </w:tabs>
              <w:spacing w:after="160"/>
              <w:jc w:val="center"/>
              <w:rPr>
                <w:rFonts w:ascii="GHEA Grapalat" w:hAnsi="GHEA Grapalat" w:cs="Sylfaen"/>
                <w:b/>
                <w:bCs/>
              </w:rPr>
            </w:pPr>
            <w:r w:rsidRPr="00AC25BD">
              <w:rPr>
                <w:rFonts w:ascii="GHEA Grapalat" w:hAnsi="GHEA Grapalat"/>
                <w:b/>
              </w:rPr>
              <w:t>Передал</w:t>
            </w:r>
          </w:p>
        </w:tc>
        <w:tc>
          <w:tcPr>
            <w:tcW w:w="4836" w:type="dxa"/>
          </w:tcPr>
          <w:p w:rsidR="00071D1C" w:rsidRPr="00AC25BD" w:rsidRDefault="00071D1C" w:rsidP="00B46D58">
            <w:pPr>
              <w:widowControl w:val="0"/>
              <w:tabs>
                <w:tab w:val="left" w:pos="360"/>
                <w:tab w:val="left" w:pos="540"/>
              </w:tabs>
              <w:spacing w:after="160"/>
              <w:jc w:val="center"/>
              <w:rPr>
                <w:rFonts w:ascii="GHEA Grapalat" w:hAnsi="GHEA Grapalat" w:cs="Sylfaen"/>
                <w:b/>
                <w:bCs/>
              </w:rPr>
            </w:pPr>
            <w:r w:rsidRPr="00AC25BD">
              <w:rPr>
                <w:rFonts w:ascii="GHEA Grapalat" w:hAnsi="GHEA Grapalat"/>
                <w:b/>
              </w:rPr>
              <w:t>Принял</w:t>
            </w:r>
          </w:p>
        </w:tc>
      </w:tr>
    </w:tbl>
    <w:p w:rsidR="00071D1C" w:rsidRPr="00AC25BD" w:rsidRDefault="00071D1C" w:rsidP="00B46D58">
      <w:pPr>
        <w:widowControl w:val="0"/>
        <w:tabs>
          <w:tab w:val="left" w:pos="360"/>
          <w:tab w:val="left" w:pos="540"/>
        </w:tabs>
        <w:spacing w:after="160"/>
        <w:jc w:val="right"/>
        <w:rPr>
          <w:rFonts w:ascii="GHEA Grapalat" w:hAnsi="GHEA Grapalat" w:cs="Sylfaen"/>
        </w:rPr>
      </w:pPr>
      <w:r w:rsidRPr="00AC25BD">
        <w:rPr>
          <w:rFonts w:ascii="GHEA Grapalat" w:hAnsi="GHEA Grapalat"/>
        </w:rPr>
        <w:t>представитель, спроектировавший заявку:</w:t>
      </w:r>
    </w:p>
    <w:p w:rsidR="00071D1C" w:rsidRPr="00AC25BD"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AC25BD" w:rsidTr="00E22E51">
        <w:trPr>
          <w:tblCellSpacing w:w="7" w:type="dxa"/>
          <w:jc w:val="center"/>
        </w:trPr>
        <w:tc>
          <w:tcPr>
            <w:tcW w:w="0" w:type="auto"/>
            <w:vAlign w:val="center"/>
          </w:tcPr>
          <w:p w:rsidR="00071D1C" w:rsidRPr="00AC25BD" w:rsidRDefault="00071D1C" w:rsidP="00B46D58">
            <w:pPr>
              <w:widowControl w:val="0"/>
              <w:jc w:val="center"/>
              <w:rPr>
                <w:rFonts w:ascii="GHEA Grapalat" w:hAnsi="GHEA Grapalat" w:cs="GHEA Grapalat"/>
              </w:rPr>
            </w:pPr>
            <w:r w:rsidRPr="00AC25BD">
              <w:rPr>
                <w:rFonts w:ascii="GHEA Grapalat" w:hAnsi="GHEA Grapalat"/>
              </w:rPr>
              <w:t xml:space="preserve">___________________________ </w:t>
            </w:r>
          </w:p>
          <w:p w:rsidR="00071D1C" w:rsidRPr="00AC25BD" w:rsidRDefault="00071D1C" w:rsidP="00B46D58">
            <w:pPr>
              <w:widowControl w:val="0"/>
              <w:spacing w:after="160"/>
              <w:jc w:val="center"/>
              <w:rPr>
                <w:rFonts w:ascii="GHEA Grapalat" w:hAnsi="GHEA Grapalat" w:cs="GHEA Grapalat"/>
                <w:vertAlign w:val="superscript"/>
              </w:rPr>
            </w:pPr>
            <w:r w:rsidRPr="00AC25BD">
              <w:rPr>
                <w:rFonts w:ascii="GHEA Grapalat" w:hAnsi="GHEA Grapalat"/>
                <w:vertAlign w:val="superscript"/>
              </w:rPr>
              <w:t>фамилия, имя</w:t>
            </w:r>
          </w:p>
        </w:tc>
        <w:tc>
          <w:tcPr>
            <w:tcW w:w="0" w:type="auto"/>
            <w:vAlign w:val="center"/>
          </w:tcPr>
          <w:p w:rsidR="00071D1C" w:rsidRPr="00AC25BD" w:rsidRDefault="00071D1C" w:rsidP="00B46D58">
            <w:pPr>
              <w:widowControl w:val="0"/>
              <w:jc w:val="center"/>
              <w:rPr>
                <w:rFonts w:ascii="GHEA Grapalat" w:hAnsi="GHEA Grapalat" w:cs="GHEA Grapalat"/>
              </w:rPr>
            </w:pPr>
            <w:r w:rsidRPr="00AC25BD">
              <w:rPr>
                <w:rFonts w:ascii="GHEA Grapalat" w:hAnsi="GHEA Grapalat"/>
              </w:rPr>
              <w:t>___________________________</w:t>
            </w:r>
          </w:p>
          <w:p w:rsidR="00071D1C" w:rsidRPr="00AC25BD" w:rsidRDefault="00071D1C" w:rsidP="00B46D58">
            <w:pPr>
              <w:widowControl w:val="0"/>
              <w:spacing w:after="160"/>
              <w:jc w:val="center"/>
              <w:rPr>
                <w:rFonts w:ascii="GHEA Grapalat" w:hAnsi="GHEA Grapalat" w:cs="GHEA Grapalat"/>
                <w:vertAlign w:val="superscript"/>
              </w:rPr>
            </w:pPr>
            <w:r w:rsidRPr="00AC25BD">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AC25BD" w:rsidRDefault="00071D1C" w:rsidP="00B46D58">
            <w:pPr>
              <w:widowControl w:val="0"/>
              <w:jc w:val="center"/>
              <w:rPr>
                <w:rFonts w:ascii="GHEA Grapalat" w:hAnsi="GHEA Grapalat" w:cs="GHEA Grapalat"/>
              </w:rPr>
            </w:pPr>
            <w:r w:rsidRPr="00AC25BD">
              <w:rPr>
                <w:rFonts w:ascii="GHEA Grapalat" w:hAnsi="GHEA Grapalat"/>
              </w:rPr>
              <w:t xml:space="preserve">___________________________ </w:t>
            </w:r>
          </w:p>
          <w:p w:rsidR="00071D1C" w:rsidRPr="00AC25BD" w:rsidRDefault="00071D1C" w:rsidP="00B46D58">
            <w:pPr>
              <w:widowControl w:val="0"/>
              <w:spacing w:after="160"/>
              <w:jc w:val="center"/>
              <w:rPr>
                <w:rFonts w:ascii="GHEA Grapalat" w:hAnsi="GHEA Grapalat" w:cs="GHEA Grapalat"/>
                <w:vertAlign w:val="superscript"/>
              </w:rPr>
            </w:pPr>
            <w:r w:rsidRPr="00AC25BD">
              <w:rPr>
                <w:rFonts w:ascii="GHEA Grapalat" w:hAnsi="GHEA Grapalat"/>
                <w:vertAlign w:val="superscript"/>
              </w:rPr>
              <w:t>подпись</w:t>
            </w:r>
          </w:p>
        </w:tc>
        <w:tc>
          <w:tcPr>
            <w:tcW w:w="0" w:type="auto"/>
            <w:vAlign w:val="center"/>
          </w:tcPr>
          <w:p w:rsidR="00071D1C" w:rsidRPr="00AC25BD" w:rsidRDefault="00071D1C" w:rsidP="00B46D58">
            <w:pPr>
              <w:widowControl w:val="0"/>
              <w:jc w:val="center"/>
              <w:rPr>
                <w:rFonts w:ascii="GHEA Grapalat" w:hAnsi="GHEA Grapalat" w:cs="GHEA Grapalat"/>
              </w:rPr>
            </w:pPr>
            <w:r w:rsidRPr="00AC25BD">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AC25BD">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02B8" w:rsidRDefault="001802B8">
      <w:r>
        <w:separator/>
      </w:r>
    </w:p>
  </w:endnote>
  <w:endnote w:type="continuationSeparator" w:id="0">
    <w:p w:rsidR="001802B8" w:rsidRDefault="001802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41426496"/>
      <w:docPartObj>
        <w:docPartGallery w:val="Page Numbers (Bottom of Page)"/>
        <w:docPartUnique/>
      </w:docPartObj>
    </w:sdtPr>
    <w:sdtEndPr>
      <w:rPr>
        <w:rFonts w:ascii="GHEA Grapalat" w:hAnsi="GHEA Grapalat"/>
        <w:sz w:val="24"/>
        <w:szCs w:val="24"/>
      </w:rPr>
    </w:sdtEndPr>
    <w:sdtContent>
      <w:p w:rsidR="00A42827" w:rsidRPr="00C861E9" w:rsidRDefault="00A42827">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D65041">
          <w:rPr>
            <w:rFonts w:ascii="GHEA Grapalat" w:hAnsi="GHEA Grapalat"/>
            <w:noProof/>
            <w:sz w:val="24"/>
            <w:szCs w:val="24"/>
          </w:rPr>
          <w:t>1</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02B8" w:rsidRDefault="001802B8">
      <w:r>
        <w:separator/>
      </w:r>
    </w:p>
  </w:footnote>
  <w:footnote w:type="continuationSeparator" w:id="0">
    <w:p w:rsidR="001802B8" w:rsidRDefault="001802B8">
      <w:r>
        <w:continuationSeparator/>
      </w:r>
    </w:p>
  </w:footnote>
  <w:footnote w:id="1">
    <w:p w:rsidR="00A42827" w:rsidRPr="00CD6B60" w:rsidRDefault="00A42827"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A42827" w:rsidRPr="00CD6B60" w:rsidRDefault="00A42827"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A42827" w:rsidRPr="00CD6B60" w:rsidRDefault="00A42827"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A42827" w:rsidRPr="00CD6B60" w:rsidRDefault="00A42827" w:rsidP="00FC69A8">
      <w:pPr>
        <w:pStyle w:val="FootnoteText"/>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2">
    <w:p w:rsidR="00A42827" w:rsidRDefault="00A42827" w:rsidP="002B51FB">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rsidR="00A42827" w:rsidRDefault="00A42827"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Pr>
          <w:rFonts w:ascii="GHEA Grapalat" w:hAnsi="GHEA Grapalat"/>
          <w:i/>
          <w:sz w:val="20"/>
          <w:szCs w:val="20"/>
        </w:rPr>
        <w:t>1</w:t>
      </w:r>
      <w:r w:rsidRPr="00BC07EB">
        <w:rPr>
          <w:rFonts w:ascii="GHEA Grapalat" w:hAnsi="GHEA Grapalat"/>
          <w:i/>
          <w:sz w:val="20"/>
          <w:szCs w:val="20"/>
        </w:rPr>
        <w:t>0 млн. драмов</w:t>
      </w:r>
      <w:r w:rsidRPr="00D3436F">
        <w:rPr>
          <w:rFonts w:ascii="GHEA Grapalat" w:hAnsi="GHEA Grapalat"/>
          <w:i/>
          <w:sz w:val="20"/>
          <w:szCs w:val="20"/>
        </w:rPr>
        <w:t xml:space="preserve"> </w:t>
      </w:r>
      <w:r w:rsidRPr="00BC07EB">
        <w:rPr>
          <w:rFonts w:ascii="GHEA Grapalat" w:hAnsi="GHEA Grapalat"/>
          <w:i/>
          <w:sz w:val="20"/>
          <w:szCs w:val="20"/>
        </w:rPr>
        <w:t xml:space="preserve"> РА и для полного выполнения заключаемого договора в дальнейшем также потребуются финансовые средства</w:t>
      </w:r>
      <w:r>
        <w:rPr>
          <w:rFonts w:ascii="GHEA Grapalat" w:hAnsi="GHEA Grapalat"/>
          <w:i/>
          <w:sz w:val="20"/>
          <w:szCs w:val="20"/>
        </w:rPr>
        <w:t>,</w:t>
      </w:r>
    </w:p>
    <w:p w:rsidR="00A42827" w:rsidRPr="009E2596" w:rsidRDefault="00A42827"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C27A88">
        <w:t xml:space="preserve"> </w:t>
      </w:r>
      <w:r w:rsidRPr="00C27A88">
        <w:rPr>
          <w:rFonts w:ascii="GHEA Grapalat" w:hAnsi="GHEA Grapalat"/>
          <w:i/>
          <w:sz w:val="20"/>
          <w:szCs w:val="20"/>
        </w:rPr>
        <w:t>цена закупаемого товара по заявке на закупку в рамках данной процеду</w:t>
      </w:r>
      <w:r>
        <w:rPr>
          <w:rFonts w:ascii="GHEA Grapalat" w:hAnsi="GHEA Grapalat"/>
          <w:i/>
          <w:sz w:val="20"/>
          <w:szCs w:val="20"/>
        </w:rPr>
        <w:t>ры не превышает 10 млн. драмов РА</w:t>
      </w:r>
    </w:p>
  </w:footnote>
  <w:footnote w:id="3">
    <w:p w:rsidR="00A42827" w:rsidRPr="008842CE" w:rsidRDefault="00A42827" w:rsidP="008842CE">
      <w:pPr>
        <w:pStyle w:val="FootnoteText"/>
        <w:widowControl w:val="0"/>
        <w:jc w:val="both"/>
        <w:rPr>
          <w:rFonts w:ascii="GHEA Grapalat" w:hAnsi="GHEA Grapalat"/>
          <w:lang w:val="af-ZA"/>
        </w:rPr>
      </w:pPr>
      <w:r>
        <w:rPr>
          <w:rStyle w:val="FootnoteReference"/>
        </w:rPr>
        <w:t>7</w:t>
      </w:r>
      <w:r w:rsidRPr="008842CE">
        <w:rPr>
          <w:rFonts w:ascii="GHEA Grapalat" w:hAnsi="GHEA Grapalat"/>
        </w:rPr>
        <w:t xml:space="preserve"> </w:t>
      </w:r>
      <w:r w:rsidRPr="008842CE">
        <w:rPr>
          <w:rFonts w:ascii="GHEA Grapalat" w:hAnsi="GHEA Grapalat"/>
          <w:i/>
        </w:rPr>
        <w:t>Если процедура в лотах, то первым шагом в поле "Заявка" в Системе необходимо заранее отметить тот лот или лоты, на который (которые) участник подает заявку, после чего только заполнить остальные поля, иначе документы заявки не будут вскрыты при оценке. Настоящее предложение исключается из приглашения, если процедура закупки не организуется по лотам.</w:t>
      </w:r>
    </w:p>
  </w:footnote>
  <w:footnote w:id="4">
    <w:p w:rsidR="00A42827" w:rsidRPr="0049623A" w:rsidDel="00932115" w:rsidRDefault="00A42827" w:rsidP="00AF1F59">
      <w:pPr>
        <w:pStyle w:val="FootnoteText"/>
        <w:jc w:val="both"/>
        <w:rPr>
          <w:del w:id="2" w:author="Inesa Kocharyan" w:date="2019-10-29T12:18:00Z"/>
        </w:rPr>
      </w:pPr>
      <w:r>
        <w:rPr>
          <w:rStyle w:val="FootnoteReference"/>
        </w:rPr>
        <w:t>8</w:t>
      </w:r>
      <w:r w:rsidRPr="00D3436F">
        <w:rPr>
          <w:rFonts w:ascii="GHEA Grapalat" w:hAnsi="GHEA Grapalat"/>
          <w:i/>
        </w:rPr>
        <w:t xml:space="preserve">Если настоящим Приглашением не предусматривается представление информации относительно товарного знака, </w:t>
      </w:r>
      <w:r>
        <w:rPr>
          <w:rFonts w:ascii="GHEA Grapalat" w:hAnsi="GHEA Grapalat"/>
          <w:i/>
        </w:rPr>
        <w:t xml:space="preserve">фирменного наименования, марки и </w:t>
      </w:r>
      <w:r w:rsidRPr="00D3436F">
        <w:rPr>
          <w:rFonts w:ascii="GHEA Grapalat" w:hAnsi="GHEA Grapalat"/>
          <w:i/>
        </w:rPr>
        <w:t xml:space="preserve">наименования производителя, , то из подпункта исключаются слова " </w:t>
      </w:r>
      <w:r w:rsidRPr="00B101FF">
        <w:rPr>
          <w:rFonts w:ascii="GHEA Grapalat" w:hAnsi="GHEA Grapalat"/>
          <w:i/>
        </w:rPr>
        <w:t xml:space="preserve">а </w:t>
      </w:r>
      <w:r w:rsidRPr="00D3436F">
        <w:rPr>
          <w:rFonts w:ascii="GHEA Grapalat" w:hAnsi="GHEA Grapalat"/>
          <w:i/>
        </w:rPr>
        <w:t xml:space="preserve">также </w:t>
      </w:r>
      <w:r w:rsidRPr="000811C1">
        <w:rPr>
          <w:rFonts w:ascii="GHEA Grapalat" w:hAnsi="GHEA Grapalat"/>
          <w:i/>
        </w:rPr>
        <w:t>товарный знак, фирменное наименование, марка и наименование производителя</w:t>
      </w:r>
      <w:r w:rsidRPr="00D3436F" w:rsidDel="001C6688">
        <w:rPr>
          <w:rFonts w:ascii="GHEA Grapalat" w:hAnsi="GHEA Grapalat"/>
          <w:i/>
        </w:rPr>
        <w:t xml:space="preserve"> </w:t>
      </w:r>
      <w:r w:rsidRPr="00D3436F">
        <w:rPr>
          <w:rFonts w:ascii="GHEA Grapalat" w:hAnsi="GHEA Grapalat"/>
          <w:i/>
        </w:rPr>
        <w:t>".</w:t>
      </w:r>
    </w:p>
  </w:footnote>
  <w:footnote w:id="5">
    <w:p w:rsidR="00A42827" w:rsidRPr="00D3436F" w:rsidRDefault="00A42827" w:rsidP="00AF1F59">
      <w:pPr>
        <w:pStyle w:val="FootnoteText"/>
        <w:jc w:val="both"/>
        <w:rPr>
          <w:rFonts w:ascii="GHEA Grapalat" w:hAnsi="GHEA Grapalat"/>
          <w:i/>
        </w:rPr>
      </w:pPr>
      <w:r>
        <w:rPr>
          <w:rStyle w:val="FootnoteReference"/>
        </w:rPr>
        <w:t>9</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A42827" w:rsidRPr="000811C1" w:rsidRDefault="00A42827">
      <w:pPr>
        <w:pStyle w:val="FootnoteText"/>
        <w:rPr>
          <w:rFonts w:asciiTheme="minorHAnsi" w:hAnsiTheme="minorHAnsi"/>
        </w:rPr>
      </w:pPr>
    </w:p>
  </w:footnote>
  <w:footnote w:id="6">
    <w:p w:rsidR="00A42827" w:rsidRPr="00FE2AA4" w:rsidRDefault="00A42827">
      <w:pPr>
        <w:pStyle w:val="FootnoteText"/>
        <w:rPr>
          <w:rFonts w:asciiTheme="minorHAnsi" w:hAnsiTheme="minorHAnsi"/>
          <w:i/>
        </w:rPr>
      </w:pPr>
      <w:r w:rsidRPr="00FE2AA4">
        <w:rPr>
          <w:rStyle w:val="FootnoteReference"/>
          <w:i/>
        </w:rPr>
        <w:t>11</w:t>
      </w:r>
      <w:r w:rsidRPr="00FE2AA4">
        <w:rPr>
          <w:i/>
        </w:rPr>
        <w:t xml:space="preserve"> </w:t>
      </w:r>
      <w:r w:rsidRPr="00FE2AA4">
        <w:rPr>
          <w:rFonts w:asciiTheme="minorHAnsi" w:hAnsiTheme="minorHAnsi"/>
          <w:i/>
        </w:rPr>
        <w:t>Устанавливается заказчиком.</w:t>
      </w:r>
    </w:p>
  </w:footnote>
  <w:footnote w:id="7">
    <w:p w:rsidR="00A42827" w:rsidRPr="008842CE" w:rsidRDefault="00A42827" w:rsidP="0093610F">
      <w:pPr>
        <w:pStyle w:val="FootnoteText"/>
        <w:widowControl w:val="0"/>
        <w:jc w:val="both"/>
        <w:rPr>
          <w:rFonts w:ascii="GHEA Grapalat" w:hAnsi="GHEA Grapalat"/>
          <w:lang w:val="af-ZA"/>
        </w:rPr>
      </w:pPr>
      <w:r>
        <w:rPr>
          <w:rStyle w:val="FootnoteReference"/>
        </w:rPr>
        <w:t>12</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A42827" w:rsidRPr="000811C1" w:rsidRDefault="00A42827">
      <w:pPr>
        <w:pStyle w:val="FootnoteText"/>
        <w:rPr>
          <w:lang w:val="af-ZA"/>
        </w:rPr>
      </w:pPr>
    </w:p>
  </w:footnote>
  <w:footnote w:id="8">
    <w:p w:rsidR="00A42827" w:rsidRPr="00511966" w:rsidRDefault="00A42827" w:rsidP="00C67FAB">
      <w:pPr>
        <w:pStyle w:val="FootnoteText"/>
        <w:jc w:val="both"/>
        <w:rPr>
          <w:rFonts w:ascii="GHEA Grapalat" w:hAnsi="GHEA Grapalat"/>
          <w:i/>
        </w:rPr>
      </w:pPr>
      <w:r>
        <w:rPr>
          <w:rStyle w:val="FootnoteReference"/>
        </w:rPr>
        <w:t>14</w:t>
      </w:r>
      <w:r w:rsidRPr="00C67FAB">
        <w:rPr>
          <w:rFonts w:ascii="GHEA Grapalat" w:hAnsi="GHEA Grapalat"/>
          <w:i/>
        </w:rPr>
        <w:t xml:space="preserve"> Если цена закуп</w:t>
      </w:r>
      <w:r w:rsidRPr="002E6C49">
        <w:rPr>
          <w:rFonts w:ascii="GHEA Grapalat" w:hAnsi="GHEA Grapalat"/>
          <w:i/>
        </w:rPr>
        <w:t>аем</w:t>
      </w:r>
      <w:r w:rsidRPr="00C67FAB">
        <w:rPr>
          <w:rFonts w:ascii="GHEA Grapalat" w:hAnsi="GHEA Grapalat"/>
          <w:i/>
        </w:rPr>
        <w:t>ого по заявке на закупку товара не превышает 10 млн. драмов РА, 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 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w:t>
      </w:r>
    </w:p>
  </w:footnote>
  <w:footnote w:id="9">
    <w:p w:rsidR="00A42827" w:rsidRPr="008E4439" w:rsidRDefault="00A42827"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15</w:t>
      </w:r>
      <w:r w:rsidRPr="008E4439">
        <w:t xml:space="preserve"> </w:t>
      </w:r>
      <w:r w:rsidRPr="008E4439">
        <w:rPr>
          <w:rFonts w:ascii="GHEA Grapalat" w:hAnsi="GHEA Grapalat"/>
        </w:rPr>
        <w:t>Настоящий пункт редактируется согласно соответствующему заказчику</w:t>
      </w:r>
    </w:p>
    <w:p w:rsidR="00A42827" w:rsidRPr="000811C1" w:rsidRDefault="00A42827" w:rsidP="0027573B">
      <w:pPr>
        <w:pStyle w:val="FootnoteText"/>
        <w:rPr>
          <w:rFonts w:ascii="Sylfaen" w:hAnsi="Sylfaen"/>
          <w:sz w:val="18"/>
          <w:szCs w:val="18"/>
        </w:rPr>
      </w:pPr>
    </w:p>
  </w:footnote>
  <w:footnote w:id="10">
    <w:p w:rsidR="00A42827" w:rsidRPr="00A31673" w:rsidRDefault="00A42827">
      <w:pPr>
        <w:pStyle w:val="FootnoteText"/>
      </w:pPr>
      <w:r>
        <w:rPr>
          <w:rStyle w:val="FootnoteReference"/>
        </w:rPr>
        <w:t>16</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1">
    <w:p w:rsidR="00A42827" w:rsidRPr="00B95599" w:rsidRDefault="00A42827">
      <w:pPr>
        <w:pStyle w:val="FootnoteText"/>
      </w:pPr>
      <w:r>
        <w:rPr>
          <w:rStyle w:val="FootnoteReference"/>
        </w:rPr>
        <w:t>17</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r w:rsidRPr="00B95599">
        <w:rPr>
          <w:rFonts w:ascii="GHEA Grapalat" w:hAnsi="GHEA Grapalat"/>
          <w:i/>
        </w:rPr>
        <w:t>.</w:t>
      </w:r>
    </w:p>
  </w:footnote>
  <w:footnote w:id="12">
    <w:p w:rsidR="00A42827" w:rsidRDefault="00A42827" w:rsidP="006B3E56">
      <w:pPr>
        <w:jc w:val="both"/>
        <w:rPr>
          <w:rFonts w:ascii="GHEA Grapalat" w:hAnsi="GHEA Grapalat"/>
          <w:sz w:val="20"/>
          <w:szCs w:val="20"/>
          <w:lang w:val="af-ZA"/>
        </w:rPr>
      </w:pPr>
      <w:r>
        <w:rPr>
          <w:rStyle w:val="FootnoteReference"/>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A42827" w:rsidRDefault="00A42827" w:rsidP="006B3E56">
      <w:pPr>
        <w:pStyle w:val="FootnoteText"/>
        <w:rPr>
          <w:rFonts w:asciiTheme="minorHAnsi" w:hAnsiTheme="minorHAnsi"/>
          <w:lang w:val="af-ZA"/>
        </w:rPr>
      </w:pPr>
    </w:p>
  </w:footnote>
  <w:footnote w:id="13">
    <w:p w:rsidR="00A42827" w:rsidRPr="00A25D1B" w:rsidRDefault="00A42827" w:rsidP="00D043C1">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4">
    <w:p w:rsidR="00A42827" w:rsidRPr="00DC619D" w:rsidRDefault="00A42827" w:rsidP="00D3436F">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5">
    <w:p w:rsidR="00A42827" w:rsidRPr="00D3436F" w:rsidRDefault="00A42827"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6841F6">
        <w:rPr>
          <w:rFonts w:ascii="GHEA Grapalat" w:hAnsi="GHEA Grapalat"/>
          <w:i/>
          <w:sz w:val="20"/>
          <w:szCs w:val="20"/>
        </w:rPr>
        <w:t>4</w:t>
      </w:r>
      <w:r w:rsidRPr="00D3436F">
        <w:rPr>
          <w:rFonts w:ascii="GHEA Grapalat" w:hAnsi="GHEA Grapalat"/>
          <w:i/>
          <w:sz w:val="20"/>
          <w:szCs w:val="20"/>
        </w:rPr>
        <w:t>.</w:t>
      </w:r>
    </w:p>
    <w:p w:rsidR="00A42827" w:rsidRPr="00D3436F" w:rsidRDefault="00A42827">
      <w:pPr>
        <w:pStyle w:val="FootnoteText"/>
        <w:rPr>
          <w:lang w:val="es-ES"/>
        </w:rPr>
      </w:pPr>
    </w:p>
  </w:footnote>
  <w:footnote w:id="16">
    <w:p w:rsidR="00A42827" w:rsidRPr="008842CE" w:rsidRDefault="00A42827" w:rsidP="003D2FE2">
      <w:pPr>
        <w:pStyle w:val="FootnoteText"/>
        <w:jc w:val="both"/>
      </w:pPr>
    </w:p>
  </w:footnote>
  <w:footnote w:id="17">
    <w:p w:rsidR="00A42827" w:rsidRPr="008842CE" w:rsidRDefault="00A42827" w:rsidP="000A214C">
      <w:pPr>
        <w:pStyle w:val="FootnoteText"/>
        <w:jc w:val="both"/>
      </w:pPr>
    </w:p>
  </w:footnote>
  <w:footnote w:id="18">
    <w:p w:rsidR="00A42827" w:rsidRPr="008842CE" w:rsidRDefault="00A42827" w:rsidP="008842CE">
      <w:pPr>
        <w:pStyle w:val="FootnoteText"/>
        <w:widowControl w:val="0"/>
        <w:jc w:val="both"/>
        <w:rPr>
          <w:rFonts w:ascii="GHEA Grapalat" w:hAnsi="GHEA Grapalat"/>
        </w:rPr>
      </w:pPr>
      <w:r w:rsidRPr="008842CE">
        <w:rPr>
          <w:rStyle w:val="FootnoteReference"/>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9">
    <w:p w:rsidR="00A42827" w:rsidRPr="00D3436F" w:rsidRDefault="00A42827" w:rsidP="00D3436F">
      <w:pPr>
        <w:pStyle w:val="FootnoteText"/>
        <w:widowControl w:val="0"/>
        <w:jc w:val="both"/>
        <w:rPr>
          <w:lang w:val="af-ZA"/>
        </w:rPr>
      </w:pPr>
      <w:r>
        <w:rPr>
          <w:rStyle w:val="FootnoteReference"/>
        </w:rPr>
        <w:t>18</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20">
    <w:p w:rsidR="00A42827" w:rsidRPr="008842CE" w:rsidRDefault="00A42827" w:rsidP="005E52ED">
      <w:pPr>
        <w:pStyle w:val="FootnoteText"/>
        <w:widowControl w:val="0"/>
        <w:jc w:val="both"/>
        <w:rPr>
          <w:rFonts w:ascii="GHEA Grapalat" w:hAnsi="GHEA Grapalat"/>
          <w:lang w:val="hy-AM"/>
        </w:rPr>
      </w:pPr>
      <w:r>
        <w:rPr>
          <w:rStyle w:val="FootnoteReference"/>
        </w:rPr>
        <w:t>19</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A42827" w:rsidRPr="00D3436F" w:rsidRDefault="00A42827">
      <w:pPr>
        <w:pStyle w:val="FootnoteText"/>
        <w:rPr>
          <w:lang w:val="hy-AM"/>
        </w:rPr>
      </w:pPr>
    </w:p>
  </w:footnote>
  <w:footnote w:id="21">
    <w:p w:rsidR="00A42827" w:rsidRPr="00402BC3" w:rsidRDefault="00A42827" w:rsidP="000D6018">
      <w:pPr>
        <w:pStyle w:val="FootnoteText"/>
        <w:jc w:val="both"/>
        <w:rPr>
          <w:rFonts w:ascii="GHEA Grapalat" w:hAnsi="GHEA Grapalat"/>
          <w:i/>
        </w:rPr>
      </w:pPr>
      <w:r>
        <w:rPr>
          <w:rStyle w:val="FootnoteReference"/>
        </w:rPr>
        <w:t>21</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A42827" w:rsidRPr="00552088" w:rsidRDefault="00A42827" w:rsidP="000D6018">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A42827" w:rsidRPr="00D3436F" w:rsidRDefault="00A42827">
      <w:pPr>
        <w:pStyle w:val="FootnoteText"/>
        <w:rPr>
          <w:lang w:val="hy-AM"/>
        </w:rPr>
      </w:pPr>
    </w:p>
  </w:footnote>
  <w:footnote w:id="22">
    <w:p w:rsidR="00A42827" w:rsidRPr="008842CE" w:rsidRDefault="00A42827" w:rsidP="00D32870">
      <w:pPr>
        <w:pStyle w:val="FootnoteText"/>
        <w:widowControl w:val="0"/>
        <w:jc w:val="both"/>
        <w:rPr>
          <w:rFonts w:ascii="GHEA Grapalat" w:hAnsi="GHEA Grapalat"/>
          <w:lang w:val="hy-AM"/>
        </w:rPr>
      </w:pPr>
      <w:r>
        <w:rPr>
          <w:rStyle w:val="FootnoteReference"/>
        </w:rPr>
        <w:t>22</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A42827" w:rsidRPr="00D3436F" w:rsidRDefault="00A42827">
      <w:pPr>
        <w:pStyle w:val="FootnoteText"/>
        <w:rPr>
          <w:lang w:val="hy-AM"/>
        </w:rPr>
      </w:pPr>
    </w:p>
  </w:footnote>
  <w:footnote w:id="23">
    <w:p w:rsidR="00A42827" w:rsidRPr="00D3436F" w:rsidRDefault="00A42827" w:rsidP="00D3436F">
      <w:pPr>
        <w:pStyle w:val="FootnoteText"/>
        <w:widowControl w:val="0"/>
        <w:jc w:val="both"/>
        <w:rPr>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4">
    <w:p w:rsidR="00A42827" w:rsidRPr="008842CE" w:rsidRDefault="00A42827" w:rsidP="00084B51">
      <w:pPr>
        <w:pStyle w:val="FootnoteText"/>
        <w:widowControl w:val="0"/>
        <w:jc w:val="both"/>
        <w:rPr>
          <w:rFonts w:ascii="GHEA Grapalat" w:hAnsi="GHEA Grapalat"/>
          <w:lang w:val="hy-AM"/>
        </w:rPr>
      </w:pPr>
      <w:r>
        <w:rPr>
          <w:rStyle w:val="FootnoteReference"/>
        </w:rPr>
        <w:t>24</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A42827" w:rsidRPr="00D3436F" w:rsidRDefault="00A42827">
      <w:pPr>
        <w:pStyle w:val="FootnoteText"/>
        <w:rPr>
          <w:lang w:val="hy-AM"/>
        </w:rPr>
      </w:pPr>
    </w:p>
  </w:footnote>
  <w:footnote w:id="25">
    <w:p w:rsidR="00A42827" w:rsidRPr="00E861BF" w:rsidRDefault="00A42827"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 w:id="26">
    <w:p w:rsidR="00A42827" w:rsidRDefault="00A42827" w:rsidP="00B64ECA">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Если приглашением не предусматривается представление информации относительно товарного знака</w:t>
      </w:r>
      <w:r>
        <w:rPr>
          <w:rFonts w:ascii="GHEA Grapalat" w:hAnsi="GHEA Grapalat"/>
          <w:i/>
        </w:rPr>
        <w:t xml:space="preserve">, фирменного наименования, марки </w:t>
      </w:r>
      <w:r w:rsidRPr="008842CE">
        <w:rPr>
          <w:rFonts w:ascii="GHEA Grapalat" w:hAnsi="GHEA Grapalat"/>
          <w:i/>
        </w:rPr>
        <w:t>и производителя товара, то граф</w:t>
      </w:r>
      <w:r>
        <w:rPr>
          <w:rFonts w:ascii="GHEA Grapalat" w:hAnsi="GHEA Grapalat"/>
          <w:i/>
        </w:rPr>
        <w:t>а</w:t>
      </w:r>
      <w:r w:rsidRPr="008842CE">
        <w:rPr>
          <w:rFonts w:ascii="GHEA Grapalat" w:hAnsi="GHEA Grapalat"/>
          <w:i/>
        </w:rPr>
        <w:t xml:space="preserve"> " товарный знак</w:t>
      </w:r>
      <w:r>
        <w:rPr>
          <w:rFonts w:ascii="GHEA Grapalat" w:hAnsi="GHEA Grapalat"/>
          <w:i/>
        </w:rPr>
        <w:t xml:space="preserve">, марка и </w:t>
      </w:r>
      <w:r w:rsidRPr="008842CE">
        <w:rPr>
          <w:rFonts w:ascii="GHEA Grapalat" w:hAnsi="GHEA Grapalat"/>
          <w:i/>
        </w:rPr>
        <w:t xml:space="preserve">наименование производителя " </w:t>
      </w:r>
      <w:r>
        <w:rPr>
          <w:rFonts w:ascii="GHEA Grapalat" w:hAnsi="GHEA Grapalat"/>
          <w:i/>
        </w:rPr>
        <w:t>исключается</w:t>
      </w:r>
      <w:r w:rsidRPr="008842CE">
        <w:rPr>
          <w:rFonts w:ascii="GHEA Grapalat" w:hAnsi="GHEA Grapalat"/>
          <w:i/>
        </w:rPr>
        <w:t>.</w:t>
      </w:r>
    </w:p>
    <w:p w:rsidR="00A42827" w:rsidRPr="00E861BF" w:rsidRDefault="00A42827" w:rsidP="00B64ECA">
      <w:pPr>
        <w:pStyle w:val="FootnoteText"/>
        <w:widowControl w:val="0"/>
        <w:jc w:val="both"/>
        <w:rPr>
          <w:rFonts w:ascii="GHEA Grapalat" w:hAnsi="GHEA Grapalat"/>
          <w:i/>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27">
    <w:p w:rsidR="00A42827" w:rsidRPr="00E861BF" w:rsidRDefault="00A42827"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28">
    <w:p w:rsidR="00A42827" w:rsidRPr="008842CE" w:rsidRDefault="00A42827" w:rsidP="008842CE">
      <w:pPr>
        <w:pStyle w:val="FootnoteText"/>
        <w:widowControl w:val="0"/>
        <w:jc w:val="both"/>
      </w:pPr>
      <w:r w:rsidRPr="008842CE">
        <w:rPr>
          <w:rStyle w:val="FootnoteReference"/>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9">
    <w:p w:rsidR="00A42827" w:rsidRPr="008842CE" w:rsidRDefault="00A42827" w:rsidP="008842CE">
      <w:pPr>
        <w:widowControl w:val="0"/>
        <w:jc w:val="both"/>
        <w:rPr>
          <w:rFonts w:ascii="GHEA Grapalat" w:hAnsi="GHEA Grapalat"/>
          <w:i/>
          <w:sz w:val="20"/>
          <w:szCs w:val="20"/>
        </w:rPr>
      </w:pPr>
      <w:r w:rsidRPr="008842CE">
        <w:rPr>
          <w:rStyle w:val="FootnoteReference"/>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13D6"/>
    <w:rsid w:val="000016BB"/>
    <w:rsid w:val="00002C23"/>
    <w:rsid w:val="000031E3"/>
    <w:rsid w:val="000033BC"/>
    <w:rsid w:val="00003DF0"/>
    <w:rsid w:val="000058CF"/>
    <w:rsid w:val="00005D30"/>
    <w:rsid w:val="0000622A"/>
    <w:rsid w:val="000076A1"/>
    <w:rsid w:val="0000776B"/>
    <w:rsid w:val="00010ECA"/>
    <w:rsid w:val="00011CB9"/>
    <w:rsid w:val="00012347"/>
    <w:rsid w:val="00012732"/>
    <w:rsid w:val="00012E2C"/>
    <w:rsid w:val="00013093"/>
    <w:rsid w:val="000132F3"/>
    <w:rsid w:val="00013C24"/>
    <w:rsid w:val="00016653"/>
    <w:rsid w:val="00016DFB"/>
    <w:rsid w:val="00017484"/>
    <w:rsid w:val="000209D3"/>
    <w:rsid w:val="00020B2E"/>
    <w:rsid w:val="00020C83"/>
    <w:rsid w:val="00021C2E"/>
    <w:rsid w:val="00023384"/>
    <w:rsid w:val="000238FE"/>
    <w:rsid w:val="00023F8F"/>
    <w:rsid w:val="000246E6"/>
    <w:rsid w:val="00025353"/>
    <w:rsid w:val="000255F7"/>
    <w:rsid w:val="00025A85"/>
    <w:rsid w:val="00026003"/>
    <w:rsid w:val="00026351"/>
    <w:rsid w:val="00027166"/>
    <w:rsid w:val="000275BF"/>
    <w:rsid w:val="00027647"/>
    <w:rsid w:val="00030D40"/>
    <w:rsid w:val="000312D9"/>
    <w:rsid w:val="000313A6"/>
    <w:rsid w:val="000316DF"/>
    <w:rsid w:val="000330A3"/>
    <w:rsid w:val="00033946"/>
    <w:rsid w:val="00033B20"/>
    <w:rsid w:val="00034CED"/>
    <w:rsid w:val="00036C98"/>
    <w:rsid w:val="00037DDE"/>
    <w:rsid w:val="000408D8"/>
    <w:rsid w:val="00041277"/>
    <w:rsid w:val="0004154E"/>
    <w:rsid w:val="000424BA"/>
    <w:rsid w:val="00042BD4"/>
    <w:rsid w:val="00043225"/>
    <w:rsid w:val="0004387F"/>
    <w:rsid w:val="00045165"/>
    <w:rsid w:val="000455A0"/>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4E0C"/>
    <w:rsid w:val="0006527B"/>
    <w:rsid w:val="00065C3B"/>
    <w:rsid w:val="0006703E"/>
    <w:rsid w:val="000702A0"/>
    <w:rsid w:val="000704B9"/>
    <w:rsid w:val="00070DBB"/>
    <w:rsid w:val="00071119"/>
    <w:rsid w:val="00071450"/>
    <w:rsid w:val="000717E1"/>
    <w:rsid w:val="00071C65"/>
    <w:rsid w:val="00071D1C"/>
    <w:rsid w:val="00072BC8"/>
    <w:rsid w:val="00073430"/>
    <w:rsid w:val="000735B0"/>
    <w:rsid w:val="00073A04"/>
    <w:rsid w:val="00073A09"/>
    <w:rsid w:val="00074830"/>
    <w:rsid w:val="00074CC1"/>
    <w:rsid w:val="00075997"/>
    <w:rsid w:val="000763E5"/>
    <w:rsid w:val="00077062"/>
    <w:rsid w:val="00077BB9"/>
    <w:rsid w:val="00080C4E"/>
    <w:rsid w:val="00080E73"/>
    <w:rsid w:val="000811C1"/>
    <w:rsid w:val="000822C1"/>
    <w:rsid w:val="00082812"/>
    <w:rsid w:val="00082ADC"/>
    <w:rsid w:val="00082DE0"/>
    <w:rsid w:val="00083558"/>
    <w:rsid w:val="00083FA8"/>
    <w:rsid w:val="000845F6"/>
    <w:rsid w:val="00084B51"/>
    <w:rsid w:val="00085931"/>
    <w:rsid w:val="000878DB"/>
    <w:rsid w:val="00087A30"/>
    <w:rsid w:val="00090699"/>
    <w:rsid w:val="000911CA"/>
    <w:rsid w:val="00092D0A"/>
    <w:rsid w:val="0009380C"/>
    <w:rsid w:val="00093CF9"/>
    <w:rsid w:val="0009449B"/>
    <w:rsid w:val="000946A3"/>
    <w:rsid w:val="00094F5C"/>
    <w:rsid w:val="00095885"/>
    <w:rsid w:val="00095EB1"/>
    <w:rsid w:val="000964F1"/>
    <w:rsid w:val="00096865"/>
    <w:rsid w:val="0009758F"/>
    <w:rsid w:val="00097DE8"/>
    <w:rsid w:val="000A0408"/>
    <w:rsid w:val="000A15F9"/>
    <w:rsid w:val="000A214C"/>
    <w:rsid w:val="000A323C"/>
    <w:rsid w:val="000A37CE"/>
    <w:rsid w:val="000A4FC5"/>
    <w:rsid w:val="000A5316"/>
    <w:rsid w:val="000A5B16"/>
    <w:rsid w:val="000A6B75"/>
    <w:rsid w:val="000A72AD"/>
    <w:rsid w:val="000A7528"/>
    <w:rsid w:val="000B033F"/>
    <w:rsid w:val="000B0B17"/>
    <w:rsid w:val="000B259E"/>
    <w:rsid w:val="000B269D"/>
    <w:rsid w:val="000B2CFA"/>
    <w:rsid w:val="000B33B2"/>
    <w:rsid w:val="000B3864"/>
    <w:rsid w:val="000B47F1"/>
    <w:rsid w:val="000B6A70"/>
    <w:rsid w:val="000B700B"/>
    <w:rsid w:val="000B751B"/>
    <w:rsid w:val="000B7641"/>
    <w:rsid w:val="000B7C54"/>
    <w:rsid w:val="000C062F"/>
    <w:rsid w:val="000C0A9D"/>
    <w:rsid w:val="000C165F"/>
    <w:rsid w:val="000C1F2B"/>
    <w:rsid w:val="000C264F"/>
    <w:rsid w:val="000C36C6"/>
    <w:rsid w:val="000C3F69"/>
    <w:rsid w:val="000C5A09"/>
    <w:rsid w:val="000C6BA1"/>
    <w:rsid w:val="000C6E1C"/>
    <w:rsid w:val="000C6F81"/>
    <w:rsid w:val="000C74F3"/>
    <w:rsid w:val="000D07E4"/>
    <w:rsid w:val="000D095A"/>
    <w:rsid w:val="000D10F1"/>
    <w:rsid w:val="000D16B6"/>
    <w:rsid w:val="000D1BED"/>
    <w:rsid w:val="000D22EC"/>
    <w:rsid w:val="000D2527"/>
    <w:rsid w:val="000D2D8A"/>
    <w:rsid w:val="000D3188"/>
    <w:rsid w:val="000D34C8"/>
    <w:rsid w:val="000D3B6D"/>
    <w:rsid w:val="000D4471"/>
    <w:rsid w:val="000D48B6"/>
    <w:rsid w:val="000D5766"/>
    <w:rsid w:val="000D590A"/>
    <w:rsid w:val="000D6018"/>
    <w:rsid w:val="000D64DA"/>
    <w:rsid w:val="000D6A89"/>
    <w:rsid w:val="000D6C21"/>
    <w:rsid w:val="000D701E"/>
    <w:rsid w:val="000D77C1"/>
    <w:rsid w:val="000E1C31"/>
    <w:rsid w:val="000E2427"/>
    <w:rsid w:val="000E267C"/>
    <w:rsid w:val="000E308B"/>
    <w:rsid w:val="000E30EC"/>
    <w:rsid w:val="000E35CE"/>
    <w:rsid w:val="000E3D1E"/>
    <w:rsid w:val="000E3F9A"/>
    <w:rsid w:val="000E4039"/>
    <w:rsid w:val="000E426E"/>
    <w:rsid w:val="000E4C35"/>
    <w:rsid w:val="000E58EC"/>
    <w:rsid w:val="000E5A91"/>
    <w:rsid w:val="000E5C19"/>
    <w:rsid w:val="000E624C"/>
    <w:rsid w:val="000E7612"/>
    <w:rsid w:val="000E79BD"/>
    <w:rsid w:val="000F109E"/>
    <w:rsid w:val="000F2485"/>
    <w:rsid w:val="000F2653"/>
    <w:rsid w:val="000F31EB"/>
    <w:rsid w:val="000F332D"/>
    <w:rsid w:val="000F338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2D90"/>
    <w:rsid w:val="0011316D"/>
    <w:rsid w:val="0011340E"/>
    <w:rsid w:val="00113F0D"/>
    <w:rsid w:val="0011423D"/>
    <w:rsid w:val="00115905"/>
    <w:rsid w:val="001159FA"/>
    <w:rsid w:val="0011611E"/>
    <w:rsid w:val="00117020"/>
    <w:rsid w:val="00117833"/>
    <w:rsid w:val="00117964"/>
    <w:rsid w:val="00117DAA"/>
    <w:rsid w:val="00120FF9"/>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46B"/>
    <w:rsid w:val="0013361C"/>
    <w:rsid w:val="00133A5A"/>
    <w:rsid w:val="00133CE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4FEE"/>
    <w:rsid w:val="001458D6"/>
    <w:rsid w:val="00145CC3"/>
    <w:rsid w:val="00146685"/>
    <w:rsid w:val="00146FC5"/>
    <w:rsid w:val="00147288"/>
    <w:rsid w:val="00147CD0"/>
    <w:rsid w:val="00147F14"/>
    <w:rsid w:val="00150EA7"/>
    <w:rsid w:val="001514D1"/>
    <w:rsid w:val="001515DE"/>
    <w:rsid w:val="00151657"/>
    <w:rsid w:val="001522CE"/>
    <w:rsid w:val="00152564"/>
    <w:rsid w:val="00152788"/>
    <w:rsid w:val="00153A85"/>
    <w:rsid w:val="00153B9F"/>
    <w:rsid w:val="00153C87"/>
    <w:rsid w:val="0015583C"/>
    <w:rsid w:val="0015589E"/>
    <w:rsid w:val="00155C35"/>
    <w:rsid w:val="001561A5"/>
    <w:rsid w:val="00156FBC"/>
    <w:rsid w:val="001578A1"/>
    <w:rsid w:val="001578D4"/>
    <w:rsid w:val="0016001A"/>
    <w:rsid w:val="001600FF"/>
    <w:rsid w:val="0016055A"/>
    <w:rsid w:val="00160856"/>
    <w:rsid w:val="001609F6"/>
    <w:rsid w:val="00160AE4"/>
    <w:rsid w:val="00160BB4"/>
    <w:rsid w:val="00161428"/>
    <w:rsid w:val="00161B32"/>
    <w:rsid w:val="0016213E"/>
    <w:rsid w:val="00163324"/>
    <w:rsid w:val="001647D2"/>
    <w:rsid w:val="00164BBC"/>
    <w:rsid w:val="0016519F"/>
    <w:rsid w:val="001654AA"/>
    <w:rsid w:val="001679A6"/>
    <w:rsid w:val="00171E80"/>
    <w:rsid w:val="001723D6"/>
    <w:rsid w:val="001724D7"/>
    <w:rsid w:val="00172BC4"/>
    <w:rsid w:val="001730B1"/>
    <w:rsid w:val="001732FB"/>
    <w:rsid w:val="00174DAB"/>
    <w:rsid w:val="00174FE1"/>
    <w:rsid w:val="00175F8F"/>
    <w:rsid w:val="00175FDC"/>
    <w:rsid w:val="001763F5"/>
    <w:rsid w:val="00176A38"/>
    <w:rsid w:val="00176A92"/>
    <w:rsid w:val="00177A5C"/>
    <w:rsid w:val="00177D71"/>
    <w:rsid w:val="00180134"/>
    <w:rsid w:val="001802B8"/>
    <w:rsid w:val="001806BB"/>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90792"/>
    <w:rsid w:val="00190DEB"/>
    <w:rsid w:val="00191561"/>
    <w:rsid w:val="00191D27"/>
    <w:rsid w:val="00191D5F"/>
    <w:rsid w:val="00192555"/>
    <w:rsid w:val="001925CB"/>
    <w:rsid w:val="00192606"/>
    <w:rsid w:val="001926B2"/>
    <w:rsid w:val="00192A1C"/>
    <w:rsid w:val="00192B34"/>
    <w:rsid w:val="001932A7"/>
    <w:rsid w:val="00193871"/>
    <w:rsid w:val="00194598"/>
    <w:rsid w:val="00195F24"/>
    <w:rsid w:val="00196487"/>
    <w:rsid w:val="00196B57"/>
    <w:rsid w:val="00196F14"/>
    <w:rsid w:val="001A070B"/>
    <w:rsid w:val="001A23A6"/>
    <w:rsid w:val="001A2579"/>
    <w:rsid w:val="001A2F72"/>
    <w:rsid w:val="001A329D"/>
    <w:rsid w:val="001A3FEC"/>
    <w:rsid w:val="001A43A4"/>
    <w:rsid w:val="001A4EF7"/>
    <w:rsid w:val="001A5BC8"/>
    <w:rsid w:val="001A5C02"/>
    <w:rsid w:val="001A6561"/>
    <w:rsid w:val="001A6B31"/>
    <w:rsid w:val="001A77DF"/>
    <w:rsid w:val="001B0D9A"/>
    <w:rsid w:val="001B1050"/>
    <w:rsid w:val="001B1246"/>
    <w:rsid w:val="001B1370"/>
    <w:rsid w:val="001B1C67"/>
    <w:rsid w:val="001B1FC4"/>
    <w:rsid w:val="001B32D9"/>
    <w:rsid w:val="001B37D2"/>
    <w:rsid w:val="001B45A9"/>
    <w:rsid w:val="001B478E"/>
    <w:rsid w:val="001B6FCF"/>
    <w:rsid w:val="001C07C6"/>
    <w:rsid w:val="001C0849"/>
    <w:rsid w:val="001C1570"/>
    <w:rsid w:val="001C3454"/>
    <w:rsid w:val="001C3D83"/>
    <w:rsid w:val="001C3F6C"/>
    <w:rsid w:val="001C54E0"/>
    <w:rsid w:val="001C6688"/>
    <w:rsid w:val="001C7176"/>
    <w:rsid w:val="001C76F7"/>
    <w:rsid w:val="001D0249"/>
    <w:rsid w:val="001D129F"/>
    <w:rsid w:val="001D1D00"/>
    <w:rsid w:val="001D209D"/>
    <w:rsid w:val="001D2D62"/>
    <w:rsid w:val="001D5785"/>
    <w:rsid w:val="001D5FF7"/>
    <w:rsid w:val="001D6531"/>
    <w:rsid w:val="001D66AC"/>
    <w:rsid w:val="001D71FA"/>
    <w:rsid w:val="001D7228"/>
    <w:rsid w:val="001D74FA"/>
    <w:rsid w:val="001D78C5"/>
    <w:rsid w:val="001E0216"/>
    <w:rsid w:val="001E06D6"/>
    <w:rsid w:val="001E0BC2"/>
    <w:rsid w:val="001E2794"/>
    <w:rsid w:val="001E2814"/>
    <w:rsid w:val="001E3D3F"/>
    <w:rsid w:val="001E47D5"/>
    <w:rsid w:val="001E4A24"/>
    <w:rsid w:val="001E4A4E"/>
    <w:rsid w:val="001E5412"/>
    <w:rsid w:val="001E55B2"/>
    <w:rsid w:val="001E5866"/>
    <w:rsid w:val="001E7733"/>
    <w:rsid w:val="001F0335"/>
    <w:rsid w:val="001F0371"/>
    <w:rsid w:val="001F09AA"/>
    <w:rsid w:val="001F0B18"/>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66CE"/>
    <w:rsid w:val="00217344"/>
    <w:rsid w:val="00217710"/>
    <w:rsid w:val="00220ACB"/>
    <w:rsid w:val="00220C7C"/>
    <w:rsid w:val="002218FE"/>
    <w:rsid w:val="00221C7B"/>
    <w:rsid w:val="0022247D"/>
    <w:rsid w:val="002240AB"/>
    <w:rsid w:val="002250D8"/>
    <w:rsid w:val="0022515E"/>
    <w:rsid w:val="002252CD"/>
    <w:rsid w:val="00226412"/>
    <w:rsid w:val="002273AD"/>
    <w:rsid w:val="0022770A"/>
    <w:rsid w:val="00227C9F"/>
    <w:rsid w:val="00230B12"/>
    <w:rsid w:val="00230C8F"/>
    <w:rsid w:val="00232FE2"/>
    <w:rsid w:val="0023369A"/>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5145E"/>
    <w:rsid w:val="00251CF9"/>
    <w:rsid w:val="00252C9C"/>
    <w:rsid w:val="002533AE"/>
    <w:rsid w:val="002542AE"/>
    <w:rsid w:val="00254A36"/>
    <w:rsid w:val="002554A3"/>
    <w:rsid w:val="002559B9"/>
    <w:rsid w:val="0025634D"/>
    <w:rsid w:val="0025693E"/>
    <w:rsid w:val="00257773"/>
    <w:rsid w:val="00260163"/>
    <w:rsid w:val="00260E64"/>
    <w:rsid w:val="0026158D"/>
    <w:rsid w:val="00261A75"/>
    <w:rsid w:val="002626F7"/>
    <w:rsid w:val="00263035"/>
    <w:rsid w:val="00263094"/>
    <w:rsid w:val="002638A5"/>
    <w:rsid w:val="0026398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2630"/>
    <w:rsid w:val="00283198"/>
    <w:rsid w:val="00283E26"/>
    <w:rsid w:val="00283F0A"/>
    <w:rsid w:val="002845EA"/>
    <w:rsid w:val="002846B1"/>
    <w:rsid w:val="00284AD9"/>
    <w:rsid w:val="00286CDB"/>
    <w:rsid w:val="0028726A"/>
    <w:rsid w:val="00291919"/>
    <w:rsid w:val="00291EFF"/>
    <w:rsid w:val="002926D4"/>
    <w:rsid w:val="00293A25"/>
    <w:rsid w:val="00293A76"/>
    <w:rsid w:val="002941F2"/>
    <w:rsid w:val="00294BD5"/>
    <w:rsid w:val="00294F67"/>
    <w:rsid w:val="00294FFF"/>
    <w:rsid w:val="0029515A"/>
    <w:rsid w:val="002A058F"/>
    <w:rsid w:val="002A0700"/>
    <w:rsid w:val="002A0C06"/>
    <w:rsid w:val="002A0F45"/>
    <w:rsid w:val="002A10B2"/>
    <w:rsid w:val="002A1FAC"/>
    <w:rsid w:val="002A3785"/>
    <w:rsid w:val="002A3FC1"/>
    <w:rsid w:val="002A464D"/>
    <w:rsid w:val="002A4BE0"/>
    <w:rsid w:val="002A5C8A"/>
    <w:rsid w:val="002A665D"/>
    <w:rsid w:val="002A6917"/>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982"/>
    <w:rsid w:val="002C1AE5"/>
    <w:rsid w:val="002C1D72"/>
    <w:rsid w:val="002C205F"/>
    <w:rsid w:val="002C2499"/>
    <w:rsid w:val="002C26D4"/>
    <w:rsid w:val="002C27EB"/>
    <w:rsid w:val="002C2AAB"/>
    <w:rsid w:val="002C2B0F"/>
    <w:rsid w:val="002C3CAA"/>
    <w:rsid w:val="002C4DBF"/>
    <w:rsid w:val="002C5E55"/>
    <w:rsid w:val="002C605B"/>
    <w:rsid w:val="002C6CF7"/>
    <w:rsid w:val="002C7037"/>
    <w:rsid w:val="002D02FE"/>
    <w:rsid w:val="002D156F"/>
    <w:rsid w:val="002D1AAA"/>
    <w:rsid w:val="002D207D"/>
    <w:rsid w:val="002D20E8"/>
    <w:rsid w:val="002D236D"/>
    <w:rsid w:val="002D2A78"/>
    <w:rsid w:val="002D3C61"/>
    <w:rsid w:val="002D4250"/>
    <w:rsid w:val="002D4575"/>
    <w:rsid w:val="002D4EEB"/>
    <w:rsid w:val="002D5580"/>
    <w:rsid w:val="002D5CF0"/>
    <w:rsid w:val="002D601F"/>
    <w:rsid w:val="002D6A4F"/>
    <w:rsid w:val="002D7D70"/>
    <w:rsid w:val="002E069D"/>
    <w:rsid w:val="002E0768"/>
    <w:rsid w:val="002E0877"/>
    <w:rsid w:val="002E3165"/>
    <w:rsid w:val="002E4305"/>
    <w:rsid w:val="002E530A"/>
    <w:rsid w:val="002E531D"/>
    <w:rsid w:val="002E5FDA"/>
    <w:rsid w:val="002E6C49"/>
    <w:rsid w:val="002E727E"/>
    <w:rsid w:val="002E7844"/>
    <w:rsid w:val="002E7EE1"/>
    <w:rsid w:val="002F0989"/>
    <w:rsid w:val="002F1AB3"/>
    <w:rsid w:val="002F1F78"/>
    <w:rsid w:val="002F2045"/>
    <w:rsid w:val="002F2657"/>
    <w:rsid w:val="002F2A55"/>
    <w:rsid w:val="002F2B23"/>
    <w:rsid w:val="002F35FE"/>
    <w:rsid w:val="002F4328"/>
    <w:rsid w:val="002F6164"/>
    <w:rsid w:val="002F6FA0"/>
    <w:rsid w:val="002F7000"/>
    <w:rsid w:val="002F7391"/>
    <w:rsid w:val="002F7A7E"/>
    <w:rsid w:val="00301193"/>
    <w:rsid w:val="0030129D"/>
    <w:rsid w:val="00301EBE"/>
    <w:rsid w:val="003026EC"/>
    <w:rsid w:val="00303732"/>
    <w:rsid w:val="003041A8"/>
    <w:rsid w:val="00304237"/>
    <w:rsid w:val="00304436"/>
    <w:rsid w:val="00304B1A"/>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3F79"/>
    <w:rsid w:val="003141B6"/>
    <w:rsid w:val="00316381"/>
    <w:rsid w:val="003163A5"/>
    <w:rsid w:val="003169A4"/>
    <w:rsid w:val="00317BD2"/>
    <w:rsid w:val="0032071C"/>
    <w:rsid w:val="00321031"/>
    <w:rsid w:val="00321A56"/>
    <w:rsid w:val="00321B20"/>
    <w:rsid w:val="003240F7"/>
    <w:rsid w:val="00325043"/>
    <w:rsid w:val="00325546"/>
    <w:rsid w:val="003259C5"/>
    <w:rsid w:val="00325CC0"/>
    <w:rsid w:val="00326507"/>
    <w:rsid w:val="003267C8"/>
    <w:rsid w:val="00326DB3"/>
    <w:rsid w:val="00327436"/>
    <w:rsid w:val="0033253D"/>
    <w:rsid w:val="00332A97"/>
    <w:rsid w:val="00333314"/>
    <w:rsid w:val="00333B85"/>
    <w:rsid w:val="00334564"/>
    <w:rsid w:val="003347CE"/>
    <w:rsid w:val="0033571F"/>
    <w:rsid w:val="00335807"/>
    <w:rsid w:val="00335C2A"/>
    <w:rsid w:val="00335DAA"/>
    <w:rsid w:val="00336709"/>
    <w:rsid w:val="00336F9A"/>
    <w:rsid w:val="0033740E"/>
    <w:rsid w:val="00337C99"/>
    <w:rsid w:val="00337EB5"/>
    <w:rsid w:val="00340083"/>
    <w:rsid w:val="00340659"/>
    <w:rsid w:val="00340D69"/>
    <w:rsid w:val="003414F9"/>
    <w:rsid w:val="00341747"/>
    <w:rsid w:val="003418B9"/>
    <w:rsid w:val="00341A74"/>
    <w:rsid w:val="00341D7A"/>
    <w:rsid w:val="00341ED4"/>
    <w:rsid w:val="003427DF"/>
    <w:rsid w:val="003436A5"/>
    <w:rsid w:val="00345909"/>
    <w:rsid w:val="00346194"/>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525"/>
    <w:rsid w:val="003572A0"/>
    <w:rsid w:val="003572EA"/>
    <w:rsid w:val="003579C1"/>
    <w:rsid w:val="00357A33"/>
    <w:rsid w:val="00357AA2"/>
    <w:rsid w:val="00357D48"/>
    <w:rsid w:val="00357E1B"/>
    <w:rsid w:val="00360315"/>
    <w:rsid w:val="003605D5"/>
    <w:rsid w:val="0036230B"/>
    <w:rsid w:val="003629F7"/>
    <w:rsid w:val="00363298"/>
    <w:rsid w:val="00363335"/>
    <w:rsid w:val="00363627"/>
    <w:rsid w:val="00363E98"/>
    <w:rsid w:val="00364E7A"/>
    <w:rsid w:val="003650C5"/>
    <w:rsid w:val="0036520F"/>
    <w:rsid w:val="003653B7"/>
    <w:rsid w:val="00366C4E"/>
    <w:rsid w:val="00367A4F"/>
    <w:rsid w:val="00367A9A"/>
    <w:rsid w:val="00367F26"/>
    <w:rsid w:val="00370E40"/>
    <w:rsid w:val="00370ECD"/>
    <w:rsid w:val="0037177E"/>
    <w:rsid w:val="003717D2"/>
    <w:rsid w:val="00372C2B"/>
    <w:rsid w:val="00372C67"/>
    <w:rsid w:val="00372D7E"/>
    <w:rsid w:val="00372FAD"/>
    <w:rsid w:val="0037329F"/>
    <w:rsid w:val="00373EC9"/>
    <w:rsid w:val="00374F4A"/>
    <w:rsid w:val="003755FD"/>
    <w:rsid w:val="00375D38"/>
    <w:rsid w:val="00375E5E"/>
    <w:rsid w:val="00375FD2"/>
    <w:rsid w:val="003760B7"/>
    <w:rsid w:val="00376784"/>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0D3C"/>
    <w:rsid w:val="00391276"/>
    <w:rsid w:val="0039134D"/>
    <w:rsid w:val="00391E56"/>
    <w:rsid w:val="00391F90"/>
    <w:rsid w:val="00392525"/>
    <w:rsid w:val="003925A9"/>
    <w:rsid w:val="0039338D"/>
    <w:rsid w:val="003946B4"/>
    <w:rsid w:val="00394990"/>
    <w:rsid w:val="003949A5"/>
    <w:rsid w:val="003949C0"/>
    <w:rsid w:val="00395D6D"/>
    <w:rsid w:val="003960EA"/>
    <w:rsid w:val="003961B6"/>
    <w:rsid w:val="003961EF"/>
    <w:rsid w:val="0039646A"/>
    <w:rsid w:val="003969F5"/>
    <w:rsid w:val="00396D60"/>
    <w:rsid w:val="003972CC"/>
    <w:rsid w:val="00397DC0"/>
    <w:rsid w:val="003A0A31"/>
    <w:rsid w:val="003A145D"/>
    <w:rsid w:val="003A1EBB"/>
    <w:rsid w:val="003A2BE0"/>
    <w:rsid w:val="003A2D11"/>
    <w:rsid w:val="003A39AC"/>
    <w:rsid w:val="003A5049"/>
    <w:rsid w:val="003A5533"/>
    <w:rsid w:val="003A5E39"/>
    <w:rsid w:val="003A62A4"/>
    <w:rsid w:val="003A645E"/>
    <w:rsid w:val="003A6791"/>
    <w:rsid w:val="003A734A"/>
    <w:rsid w:val="003B0D6E"/>
    <w:rsid w:val="003B1FC0"/>
    <w:rsid w:val="003B3302"/>
    <w:rsid w:val="003B3A13"/>
    <w:rsid w:val="003B3E74"/>
    <w:rsid w:val="003B4A74"/>
    <w:rsid w:val="003B585C"/>
    <w:rsid w:val="003B60D5"/>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CF4"/>
    <w:rsid w:val="003D2288"/>
    <w:rsid w:val="003D2FE2"/>
    <w:rsid w:val="003D3964"/>
    <w:rsid w:val="003D4BEE"/>
    <w:rsid w:val="003D56A5"/>
    <w:rsid w:val="003D7720"/>
    <w:rsid w:val="003D7F8E"/>
    <w:rsid w:val="003E01D5"/>
    <w:rsid w:val="003E029A"/>
    <w:rsid w:val="003E077D"/>
    <w:rsid w:val="003E0A5B"/>
    <w:rsid w:val="003E1421"/>
    <w:rsid w:val="003E194D"/>
    <w:rsid w:val="003E1BE2"/>
    <w:rsid w:val="003E1D9D"/>
    <w:rsid w:val="003E1FF9"/>
    <w:rsid w:val="003E205F"/>
    <w:rsid w:val="003E2931"/>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4EC8"/>
    <w:rsid w:val="003F66A5"/>
    <w:rsid w:val="003F6CF8"/>
    <w:rsid w:val="003F762C"/>
    <w:rsid w:val="003F798D"/>
    <w:rsid w:val="003F7B41"/>
    <w:rsid w:val="003F7F2F"/>
    <w:rsid w:val="0040112D"/>
    <w:rsid w:val="00401B30"/>
    <w:rsid w:val="00401BA5"/>
    <w:rsid w:val="00402941"/>
    <w:rsid w:val="00402BC3"/>
    <w:rsid w:val="00403109"/>
    <w:rsid w:val="0040346A"/>
    <w:rsid w:val="00404FDA"/>
    <w:rsid w:val="00405194"/>
    <w:rsid w:val="004055C1"/>
    <w:rsid w:val="00405996"/>
    <w:rsid w:val="004068F5"/>
    <w:rsid w:val="004070CF"/>
    <w:rsid w:val="004072C8"/>
    <w:rsid w:val="0040761D"/>
    <w:rsid w:val="0041023E"/>
    <w:rsid w:val="004110AC"/>
    <w:rsid w:val="004116A0"/>
    <w:rsid w:val="00411D9D"/>
    <w:rsid w:val="004122E1"/>
    <w:rsid w:val="00413390"/>
    <w:rsid w:val="00413595"/>
    <w:rsid w:val="00414FED"/>
    <w:rsid w:val="00416F1E"/>
    <w:rsid w:val="0041739A"/>
    <w:rsid w:val="004175B6"/>
    <w:rsid w:val="00417E48"/>
    <w:rsid w:val="00417F33"/>
    <w:rsid w:val="00421AEB"/>
    <w:rsid w:val="00422802"/>
    <w:rsid w:val="004276EB"/>
    <w:rsid w:val="00427EAA"/>
    <w:rsid w:val="00431998"/>
    <w:rsid w:val="004320F2"/>
    <w:rsid w:val="00434D1C"/>
    <w:rsid w:val="0043558D"/>
    <w:rsid w:val="004361D6"/>
    <w:rsid w:val="0043641B"/>
    <w:rsid w:val="0043662A"/>
    <w:rsid w:val="00436DF8"/>
    <w:rsid w:val="004373E3"/>
    <w:rsid w:val="00437CDB"/>
    <w:rsid w:val="00440390"/>
    <w:rsid w:val="004403A7"/>
    <w:rsid w:val="00440921"/>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3F8"/>
    <w:rsid w:val="0048059F"/>
    <w:rsid w:val="004813B3"/>
    <w:rsid w:val="00483299"/>
    <w:rsid w:val="004834BA"/>
    <w:rsid w:val="00483944"/>
    <w:rsid w:val="0048419C"/>
    <w:rsid w:val="00484FED"/>
    <w:rsid w:val="004859E2"/>
    <w:rsid w:val="00486A60"/>
    <w:rsid w:val="00486B55"/>
    <w:rsid w:val="00487402"/>
    <w:rsid w:val="004874EC"/>
    <w:rsid w:val="00490743"/>
    <w:rsid w:val="004929E4"/>
    <w:rsid w:val="00492C56"/>
    <w:rsid w:val="0049374F"/>
    <w:rsid w:val="00493AF9"/>
    <w:rsid w:val="00493CC7"/>
    <w:rsid w:val="0049623A"/>
    <w:rsid w:val="0049655D"/>
    <w:rsid w:val="004974D8"/>
    <w:rsid w:val="00497D5D"/>
    <w:rsid w:val="004A0302"/>
    <w:rsid w:val="004A0321"/>
    <w:rsid w:val="004A1734"/>
    <w:rsid w:val="004A1C5D"/>
    <w:rsid w:val="004A3051"/>
    <w:rsid w:val="004A51CE"/>
    <w:rsid w:val="004A6204"/>
    <w:rsid w:val="004A712A"/>
    <w:rsid w:val="004A7722"/>
    <w:rsid w:val="004A798D"/>
    <w:rsid w:val="004A7D31"/>
    <w:rsid w:val="004B2363"/>
    <w:rsid w:val="004B2714"/>
    <w:rsid w:val="004B28E1"/>
    <w:rsid w:val="004B2F56"/>
    <w:rsid w:val="004B383E"/>
    <w:rsid w:val="004B4580"/>
    <w:rsid w:val="004B4B72"/>
    <w:rsid w:val="004B5522"/>
    <w:rsid w:val="004B60F5"/>
    <w:rsid w:val="004B61C2"/>
    <w:rsid w:val="004B6A49"/>
    <w:rsid w:val="004B6D52"/>
    <w:rsid w:val="004B7B69"/>
    <w:rsid w:val="004C166E"/>
    <w:rsid w:val="004C17D2"/>
    <w:rsid w:val="004C1D9B"/>
    <w:rsid w:val="004C217A"/>
    <w:rsid w:val="004C3803"/>
    <w:rsid w:val="004C5CF3"/>
    <w:rsid w:val="004C78E7"/>
    <w:rsid w:val="004D0281"/>
    <w:rsid w:val="004D0555"/>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62C"/>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518D"/>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2D9"/>
    <w:rsid w:val="005167C7"/>
    <w:rsid w:val="005169CF"/>
    <w:rsid w:val="00516DDC"/>
    <w:rsid w:val="005170F3"/>
    <w:rsid w:val="00517E0B"/>
    <w:rsid w:val="00520445"/>
    <w:rsid w:val="0052057E"/>
    <w:rsid w:val="00520BDB"/>
    <w:rsid w:val="00520F57"/>
    <w:rsid w:val="005215E3"/>
    <w:rsid w:val="005216EB"/>
    <w:rsid w:val="00521B22"/>
    <w:rsid w:val="00521B59"/>
    <w:rsid w:val="00521BD1"/>
    <w:rsid w:val="005230A8"/>
    <w:rsid w:val="00523563"/>
    <w:rsid w:val="0052367F"/>
    <w:rsid w:val="005236FD"/>
    <w:rsid w:val="005245DE"/>
    <w:rsid w:val="00524982"/>
    <w:rsid w:val="00524D3D"/>
    <w:rsid w:val="00524DDF"/>
    <w:rsid w:val="00524EFA"/>
    <w:rsid w:val="005250B5"/>
    <w:rsid w:val="005250C2"/>
    <w:rsid w:val="0052546C"/>
    <w:rsid w:val="00525BD2"/>
    <w:rsid w:val="00525FEC"/>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DED"/>
    <w:rsid w:val="00537E15"/>
    <w:rsid w:val="00540468"/>
    <w:rsid w:val="005409F4"/>
    <w:rsid w:val="00540D68"/>
    <w:rsid w:val="00540D98"/>
    <w:rsid w:val="00541313"/>
    <w:rsid w:val="00541390"/>
    <w:rsid w:val="00541A22"/>
    <w:rsid w:val="005422AF"/>
    <w:rsid w:val="00542491"/>
    <w:rsid w:val="00543262"/>
    <w:rsid w:val="00543BAE"/>
    <w:rsid w:val="00544728"/>
    <w:rsid w:val="00544989"/>
    <w:rsid w:val="00544D9F"/>
    <w:rsid w:val="005457B4"/>
    <w:rsid w:val="00545828"/>
    <w:rsid w:val="00545F4E"/>
    <w:rsid w:val="0054750A"/>
    <w:rsid w:val="0054752B"/>
    <w:rsid w:val="005500CE"/>
    <w:rsid w:val="00550A62"/>
    <w:rsid w:val="005525A4"/>
    <w:rsid w:val="00552934"/>
    <w:rsid w:val="00552D6E"/>
    <w:rsid w:val="00553DFD"/>
    <w:rsid w:val="005544AC"/>
    <w:rsid w:val="0055623A"/>
    <w:rsid w:val="005563D9"/>
    <w:rsid w:val="00557E3D"/>
    <w:rsid w:val="00561AD9"/>
    <w:rsid w:val="00562EB1"/>
    <w:rsid w:val="0056331A"/>
    <w:rsid w:val="005639B0"/>
    <w:rsid w:val="005646FC"/>
    <w:rsid w:val="005647BC"/>
    <w:rsid w:val="00565DE1"/>
    <w:rsid w:val="0056625A"/>
    <w:rsid w:val="00567040"/>
    <w:rsid w:val="00567893"/>
    <w:rsid w:val="00570286"/>
    <w:rsid w:val="005716B8"/>
    <w:rsid w:val="00571702"/>
    <w:rsid w:val="00571F29"/>
    <w:rsid w:val="005739AB"/>
    <w:rsid w:val="005744FC"/>
    <w:rsid w:val="00575C75"/>
    <w:rsid w:val="00575D45"/>
    <w:rsid w:val="00576B25"/>
    <w:rsid w:val="00577582"/>
    <w:rsid w:val="00580F33"/>
    <w:rsid w:val="00581057"/>
    <w:rsid w:val="0058298C"/>
    <w:rsid w:val="00582E63"/>
    <w:rsid w:val="00582FEB"/>
    <w:rsid w:val="00583092"/>
    <w:rsid w:val="00583117"/>
    <w:rsid w:val="0058395E"/>
    <w:rsid w:val="00583E6D"/>
    <w:rsid w:val="00584166"/>
    <w:rsid w:val="0058416D"/>
    <w:rsid w:val="00584A70"/>
    <w:rsid w:val="005856C5"/>
    <w:rsid w:val="00585758"/>
    <w:rsid w:val="00585DD4"/>
    <w:rsid w:val="00585E16"/>
    <w:rsid w:val="00587072"/>
    <w:rsid w:val="005876A3"/>
    <w:rsid w:val="005900F2"/>
    <w:rsid w:val="00590596"/>
    <w:rsid w:val="0059159E"/>
    <w:rsid w:val="005918A4"/>
    <w:rsid w:val="00592A50"/>
    <w:rsid w:val="00592CAA"/>
    <w:rsid w:val="00592F35"/>
    <w:rsid w:val="005931CC"/>
    <w:rsid w:val="005939DE"/>
    <w:rsid w:val="00593B80"/>
    <w:rsid w:val="00593E76"/>
    <w:rsid w:val="00594C31"/>
    <w:rsid w:val="00594FEE"/>
    <w:rsid w:val="005953F4"/>
    <w:rsid w:val="005960B4"/>
    <w:rsid w:val="0059636E"/>
    <w:rsid w:val="005A1236"/>
    <w:rsid w:val="005A163E"/>
    <w:rsid w:val="005A3009"/>
    <w:rsid w:val="005A34B0"/>
    <w:rsid w:val="005A3A35"/>
    <w:rsid w:val="005A3D17"/>
    <w:rsid w:val="005A3DC6"/>
    <w:rsid w:val="005A3EB8"/>
    <w:rsid w:val="005A3EDC"/>
    <w:rsid w:val="005A405F"/>
    <w:rsid w:val="005A4324"/>
    <w:rsid w:val="005A57B8"/>
    <w:rsid w:val="005A6435"/>
    <w:rsid w:val="005A79EE"/>
    <w:rsid w:val="005A7FD2"/>
    <w:rsid w:val="005B1797"/>
    <w:rsid w:val="005B18D8"/>
    <w:rsid w:val="005B1CFC"/>
    <w:rsid w:val="005B1DD6"/>
    <w:rsid w:val="005B1E95"/>
    <w:rsid w:val="005B20E7"/>
    <w:rsid w:val="005B2723"/>
    <w:rsid w:val="005B2A24"/>
    <w:rsid w:val="005B384B"/>
    <w:rsid w:val="005B3A59"/>
    <w:rsid w:val="005B598A"/>
    <w:rsid w:val="005B68B8"/>
    <w:rsid w:val="005B6B3E"/>
    <w:rsid w:val="005B6B51"/>
    <w:rsid w:val="005B6DCF"/>
    <w:rsid w:val="005B6F10"/>
    <w:rsid w:val="005C0666"/>
    <w:rsid w:val="005C0D39"/>
    <w:rsid w:val="005C1BF7"/>
    <w:rsid w:val="005C1C00"/>
    <w:rsid w:val="005C1C99"/>
    <w:rsid w:val="005C4C12"/>
    <w:rsid w:val="005C6159"/>
    <w:rsid w:val="005C77A7"/>
    <w:rsid w:val="005D00A5"/>
    <w:rsid w:val="005D00D6"/>
    <w:rsid w:val="005D07B2"/>
    <w:rsid w:val="005D0BF1"/>
    <w:rsid w:val="005D0D40"/>
    <w:rsid w:val="005D0D93"/>
    <w:rsid w:val="005D191A"/>
    <w:rsid w:val="005D1A14"/>
    <w:rsid w:val="005D1ACD"/>
    <w:rsid w:val="005D26DF"/>
    <w:rsid w:val="005D27D0"/>
    <w:rsid w:val="005D2EDB"/>
    <w:rsid w:val="005D3674"/>
    <w:rsid w:val="005D3786"/>
    <w:rsid w:val="005D4D30"/>
    <w:rsid w:val="005D5D7D"/>
    <w:rsid w:val="005D60E5"/>
    <w:rsid w:val="005D71EF"/>
    <w:rsid w:val="005D7469"/>
    <w:rsid w:val="005D7731"/>
    <w:rsid w:val="005D7FA6"/>
    <w:rsid w:val="005E0725"/>
    <w:rsid w:val="005E0E50"/>
    <w:rsid w:val="005E1F72"/>
    <w:rsid w:val="005E24FD"/>
    <w:rsid w:val="005E2F4D"/>
    <w:rsid w:val="005E2FA5"/>
    <w:rsid w:val="005E3501"/>
    <w:rsid w:val="005E3FC4"/>
    <w:rsid w:val="005E4C8D"/>
    <w:rsid w:val="005E52ED"/>
    <w:rsid w:val="005E573E"/>
    <w:rsid w:val="005E6606"/>
    <w:rsid w:val="005E6D42"/>
    <w:rsid w:val="005E7424"/>
    <w:rsid w:val="005E7B04"/>
    <w:rsid w:val="005F0715"/>
    <w:rsid w:val="005F09CE"/>
    <w:rsid w:val="005F1793"/>
    <w:rsid w:val="005F1DBB"/>
    <w:rsid w:val="005F1F95"/>
    <w:rsid w:val="005F25EF"/>
    <w:rsid w:val="005F2F3B"/>
    <w:rsid w:val="005F53F2"/>
    <w:rsid w:val="005F5423"/>
    <w:rsid w:val="005F581A"/>
    <w:rsid w:val="005F7C1D"/>
    <w:rsid w:val="00603B58"/>
    <w:rsid w:val="00603BB1"/>
    <w:rsid w:val="006043DA"/>
    <w:rsid w:val="0060526C"/>
    <w:rsid w:val="00606328"/>
    <w:rsid w:val="0060652B"/>
    <w:rsid w:val="00606B84"/>
    <w:rsid w:val="00607120"/>
    <w:rsid w:val="00607F7B"/>
    <w:rsid w:val="006110BE"/>
    <w:rsid w:val="00611998"/>
    <w:rsid w:val="006132ED"/>
    <w:rsid w:val="0061339C"/>
    <w:rsid w:val="00614934"/>
    <w:rsid w:val="0061522D"/>
    <w:rsid w:val="006154C5"/>
    <w:rsid w:val="00615570"/>
    <w:rsid w:val="00615B35"/>
    <w:rsid w:val="00617764"/>
    <w:rsid w:val="00617A6E"/>
    <w:rsid w:val="00621255"/>
    <w:rsid w:val="00621D3B"/>
    <w:rsid w:val="006220CA"/>
    <w:rsid w:val="006237BD"/>
    <w:rsid w:val="00623998"/>
    <w:rsid w:val="00623F24"/>
    <w:rsid w:val="00625529"/>
    <w:rsid w:val="00627BE1"/>
    <w:rsid w:val="00627E00"/>
    <w:rsid w:val="0063094A"/>
    <w:rsid w:val="00630BF1"/>
    <w:rsid w:val="00630CC3"/>
    <w:rsid w:val="0063101C"/>
    <w:rsid w:val="00631280"/>
    <w:rsid w:val="00631432"/>
    <w:rsid w:val="00631744"/>
    <w:rsid w:val="00632AC2"/>
    <w:rsid w:val="00632EAC"/>
    <w:rsid w:val="00633389"/>
    <w:rsid w:val="006333F6"/>
    <w:rsid w:val="00633E1E"/>
    <w:rsid w:val="00633F4F"/>
    <w:rsid w:val="00634DC9"/>
    <w:rsid w:val="00635D52"/>
    <w:rsid w:val="00636A8E"/>
    <w:rsid w:val="006371D0"/>
    <w:rsid w:val="00637DAB"/>
    <w:rsid w:val="00637F1C"/>
    <w:rsid w:val="006417C7"/>
    <w:rsid w:val="00642172"/>
    <w:rsid w:val="00642EFE"/>
    <w:rsid w:val="0064473D"/>
    <w:rsid w:val="00644850"/>
    <w:rsid w:val="00644CE2"/>
    <w:rsid w:val="00650073"/>
    <w:rsid w:val="00650458"/>
    <w:rsid w:val="006505D2"/>
    <w:rsid w:val="00651408"/>
    <w:rsid w:val="006519EF"/>
    <w:rsid w:val="00651E02"/>
    <w:rsid w:val="006521E5"/>
    <w:rsid w:val="00653A22"/>
    <w:rsid w:val="00654ADD"/>
    <w:rsid w:val="00654B3F"/>
    <w:rsid w:val="0065512A"/>
    <w:rsid w:val="00655E71"/>
    <w:rsid w:val="00655EBD"/>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536"/>
    <w:rsid w:val="0067066B"/>
    <w:rsid w:val="0067102D"/>
    <w:rsid w:val="00671A82"/>
    <w:rsid w:val="0067389F"/>
    <w:rsid w:val="00673BD3"/>
    <w:rsid w:val="00673D0A"/>
    <w:rsid w:val="00675740"/>
    <w:rsid w:val="0067579A"/>
    <w:rsid w:val="00676178"/>
    <w:rsid w:val="00677658"/>
    <w:rsid w:val="00681F45"/>
    <w:rsid w:val="00682E8D"/>
    <w:rsid w:val="00683A94"/>
    <w:rsid w:val="006841F6"/>
    <w:rsid w:val="00684E33"/>
    <w:rsid w:val="00685962"/>
    <w:rsid w:val="00685A30"/>
    <w:rsid w:val="00685C48"/>
    <w:rsid w:val="00687E34"/>
    <w:rsid w:val="006906E8"/>
    <w:rsid w:val="00691009"/>
    <w:rsid w:val="006912BB"/>
    <w:rsid w:val="00692C09"/>
    <w:rsid w:val="00692FA3"/>
    <w:rsid w:val="00693101"/>
    <w:rsid w:val="0069377E"/>
    <w:rsid w:val="00693C4E"/>
    <w:rsid w:val="006953B6"/>
    <w:rsid w:val="00695645"/>
    <w:rsid w:val="006968E8"/>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D1E"/>
    <w:rsid w:val="006B2F02"/>
    <w:rsid w:val="006B3AE3"/>
    <w:rsid w:val="006B3B3D"/>
    <w:rsid w:val="006B3E56"/>
    <w:rsid w:val="006B3E66"/>
    <w:rsid w:val="006B3FF2"/>
    <w:rsid w:val="006B4238"/>
    <w:rsid w:val="006B50F3"/>
    <w:rsid w:val="006B522F"/>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D96"/>
    <w:rsid w:val="006E1E8F"/>
    <w:rsid w:val="006E35A0"/>
    <w:rsid w:val="006E49D7"/>
    <w:rsid w:val="006E50E4"/>
    <w:rsid w:val="006E5904"/>
    <w:rsid w:val="006E5CC5"/>
    <w:rsid w:val="006E732A"/>
    <w:rsid w:val="006E73AC"/>
    <w:rsid w:val="006E7511"/>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7CB"/>
    <w:rsid w:val="006F69A0"/>
    <w:rsid w:val="006F6EE5"/>
    <w:rsid w:val="00700C81"/>
    <w:rsid w:val="00701157"/>
    <w:rsid w:val="007017E0"/>
    <w:rsid w:val="007019EA"/>
    <w:rsid w:val="00702A06"/>
    <w:rsid w:val="007032AC"/>
    <w:rsid w:val="007035C9"/>
    <w:rsid w:val="007044C4"/>
    <w:rsid w:val="00704898"/>
    <w:rsid w:val="00705492"/>
    <w:rsid w:val="00705706"/>
    <w:rsid w:val="007072C5"/>
    <w:rsid w:val="0070731F"/>
    <w:rsid w:val="00707804"/>
    <w:rsid w:val="00707B86"/>
    <w:rsid w:val="00707C01"/>
    <w:rsid w:val="00712311"/>
    <w:rsid w:val="00712DB8"/>
    <w:rsid w:val="007131F4"/>
    <w:rsid w:val="00713746"/>
    <w:rsid w:val="0071687B"/>
    <w:rsid w:val="0071689A"/>
    <w:rsid w:val="00716F47"/>
    <w:rsid w:val="007204FD"/>
    <w:rsid w:val="00720542"/>
    <w:rsid w:val="007210AC"/>
    <w:rsid w:val="00721677"/>
    <w:rsid w:val="00721CBC"/>
    <w:rsid w:val="007221EF"/>
    <w:rsid w:val="00722665"/>
    <w:rsid w:val="00723462"/>
    <w:rsid w:val="00723E02"/>
    <w:rsid w:val="007248D6"/>
    <w:rsid w:val="007248F1"/>
    <w:rsid w:val="007250FC"/>
    <w:rsid w:val="0072587C"/>
    <w:rsid w:val="00725ED3"/>
    <w:rsid w:val="00726E3E"/>
    <w:rsid w:val="00730620"/>
    <w:rsid w:val="00731BD1"/>
    <w:rsid w:val="00731D26"/>
    <w:rsid w:val="00735365"/>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5A1A"/>
    <w:rsid w:val="007477E0"/>
    <w:rsid w:val="00747893"/>
    <w:rsid w:val="00747E00"/>
    <w:rsid w:val="00750406"/>
    <w:rsid w:val="0075061D"/>
    <w:rsid w:val="0075067F"/>
    <w:rsid w:val="00750AED"/>
    <w:rsid w:val="00750E05"/>
    <w:rsid w:val="00750FFF"/>
    <w:rsid w:val="00751116"/>
    <w:rsid w:val="0075133A"/>
    <w:rsid w:val="00751C28"/>
    <w:rsid w:val="007521C5"/>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C93"/>
    <w:rsid w:val="00763113"/>
    <w:rsid w:val="0076368E"/>
    <w:rsid w:val="0076384C"/>
    <w:rsid w:val="007642C2"/>
    <w:rsid w:val="007646F8"/>
    <w:rsid w:val="00764AAD"/>
    <w:rsid w:val="00764C81"/>
    <w:rsid w:val="007650F4"/>
    <w:rsid w:val="0076763C"/>
    <w:rsid w:val="00767AD3"/>
    <w:rsid w:val="00767B04"/>
    <w:rsid w:val="007706D9"/>
    <w:rsid w:val="00770B03"/>
    <w:rsid w:val="00771A7D"/>
    <w:rsid w:val="00771C0F"/>
    <w:rsid w:val="00771D7A"/>
    <w:rsid w:val="00771DCB"/>
    <w:rsid w:val="00772280"/>
    <w:rsid w:val="00772F69"/>
    <w:rsid w:val="0077339A"/>
    <w:rsid w:val="00773485"/>
    <w:rsid w:val="0077364F"/>
    <w:rsid w:val="00773841"/>
    <w:rsid w:val="00773BD2"/>
    <w:rsid w:val="00774C67"/>
    <w:rsid w:val="0077504D"/>
    <w:rsid w:val="00775FAF"/>
    <w:rsid w:val="00776E6C"/>
    <w:rsid w:val="00780196"/>
    <w:rsid w:val="00780D44"/>
    <w:rsid w:val="007811AE"/>
    <w:rsid w:val="007812DC"/>
    <w:rsid w:val="007813EB"/>
    <w:rsid w:val="00781688"/>
    <w:rsid w:val="00782D3C"/>
    <w:rsid w:val="00782D60"/>
    <w:rsid w:val="0078387F"/>
    <w:rsid w:val="007839E7"/>
    <w:rsid w:val="00784CB7"/>
    <w:rsid w:val="007854B2"/>
    <w:rsid w:val="00786A78"/>
    <w:rsid w:val="007874CB"/>
    <w:rsid w:val="0078774A"/>
    <w:rsid w:val="00790715"/>
    <w:rsid w:val="00790C3D"/>
    <w:rsid w:val="00791764"/>
    <w:rsid w:val="00791FE4"/>
    <w:rsid w:val="007930E2"/>
    <w:rsid w:val="00793108"/>
    <w:rsid w:val="00793706"/>
    <w:rsid w:val="007938B0"/>
    <w:rsid w:val="00793E8B"/>
    <w:rsid w:val="00794790"/>
    <w:rsid w:val="0079574B"/>
    <w:rsid w:val="00796008"/>
    <w:rsid w:val="00796076"/>
    <w:rsid w:val="007961A6"/>
    <w:rsid w:val="007963A7"/>
    <w:rsid w:val="007968A3"/>
    <w:rsid w:val="00796D4A"/>
    <w:rsid w:val="00797449"/>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501B"/>
    <w:rsid w:val="007B5333"/>
    <w:rsid w:val="007B6811"/>
    <w:rsid w:val="007B6875"/>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2B56"/>
    <w:rsid w:val="007D3E45"/>
    <w:rsid w:val="007D4017"/>
    <w:rsid w:val="007D4470"/>
    <w:rsid w:val="007D4E09"/>
    <w:rsid w:val="007D716A"/>
    <w:rsid w:val="007D7707"/>
    <w:rsid w:val="007E009D"/>
    <w:rsid w:val="007E0E5F"/>
    <w:rsid w:val="007E0EA0"/>
    <w:rsid w:val="007E0EB8"/>
    <w:rsid w:val="007E13DB"/>
    <w:rsid w:val="007E15A7"/>
    <w:rsid w:val="007E238F"/>
    <w:rsid w:val="007E31D9"/>
    <w:rsid w:val="007E3AEE"/>
    <w:rsid w:val="007E4355"/>
    <w:rsid w:val="007E439C"/>
    <w:rsid w:val="007E46FE"/>
    <w:rsid w:val="007E4B42"/>
    <w:rsid w:val="007E6804"/>
    <w:rsid w:val="007E6E01"/>
    <w:rsid w:val="007F12DE"/>
    <w:rsid w:val="007F1314"/>
    <w:rsid w:val="007F281F"/>
    <w:rsid w:val="007F503F"/>
    <w:rsid w:val="007F5A5F"/>
    <w:rsid w:val="007F664C"/>
    <w:rsid w:val="007F6722"/>
    <w:rsid w:val="008013BF"/>
    <w:rsid w:val="008013DA"/>
    <w:rsid w:val="0080146E"/>
    <w:rsid w:val="00801AC7"/>
    <w:rsid w:val="0080259E"/>
    <w:rsid w:val="00802C55"/>
    <w:rsid w:val="008030B6"/>
    <w:rsid w:val="00803ED8"/>
    <w:rsid w:val="008040A9"/>
    <w:rsid w:val="0080437A"/>
    <w:rsid w:val="00804D69"/>
    <w:rsid w:val="0080548D"/>
    <w:rsid w:val="008055DB"/>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8A1"/>
    <w:rsid w:val="00825AAE"/>
    <w:rsid w:val="00826193"/>
    <w:rsid w:val="008264EB"/>
    <w:rsid w:val="00830036"/>
    <w:rsid w:val="00830445"/>
    <w:rsid w:val="008309F7"/>
    <w:rsid w:val="00830AD3"/>
    <w:rsid w:val="0083148F"/>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327"/>
    <w:rsid w:val="00840AD9"/>
    <w:rsid w:val="00840FE0"/>
    <w:rsid w:val="00842193"/>
    <w:rsid w:val="00842CDF"/>
    <w:rsid w:val="008435A4"/>
    <w:rsid w:val="008435DB"/>
    <w:rsid w:val="00843892"/>
    <w:rsid w:val="00844434"/>
    <w:rsid w:val="0084454E"/>
    <w:rsid w:val="008448D7"/>
    <w:rsid w:val="00845AA5"/>
    <w:rsid w:val="008463FB"/>
    <w:rsid w:val="00847358"/>
    <w:rsid w:val="00847EB9"/>
    <w:rsid w:val="008504E0"/>
    <w:rsid w:val="00850570"/>
    <w:rsid w:val="00850857"/>
    <w:rsid w:val="008510F1"/>
    <w:rsid w:val="0085236E"/>
    <w:rsid w:val="00852545"/>
    <w:rsid w:val="00853208"/>
    <w:rsid w:val="00853563"/>
    <w:rsid w:val="00853CBA"/>
    <w:rsid w:val="008546A0"/>
    <w:rsid w:val="00855622"/>
    <w:rsid w:val="008558B3"/>
    <w:rsid w:val="00855F55"/>
    <w:rsid w:val="008568E9"/>
    <w:rsid w:val="008578E5"/>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470"/>
    <w:rsid w:val="00865E9B"/>
    <w:rsid w:val="008702CB"/>
    <w:rsid w:val="0087175D"/>
    <w:rsid w:val="008718A3"/>
    <w:rsid w:val="00871E55"/>
    <w:rsid w:val="0087222B"/>
    <w:rsid w:val="008723E2"/>
    <w:rsid w:val="008730A8"/>
    <w:rsid w:val="00873162"/>
    <w:rsid w:val="0087341E"/>
    <w:rsid w:val="0087360C"/>
    <w:rsid w:val="00873A3C"/>
    <w:rsid w:val="00873DC1"/>
    <w:rsid w:val="00873FE9"/>
    <w:rsid w:val="008743F2"/>
    <w:rsid w:val="00874EE2"/>
    <w:rsid w:val="00875F09"/>
    <w:rsid w:val="008769B4"/>
    <w:rsid w:val="00876D6E"/>
    <w:rsid w:val="00876D7D"/>
    <w:rsid w:val="008777E0"/>
    <w:rsid w:val="00877810"/>
    <w:rsid w:val="00877B26"/>
    <w:rsid w:val="0088001E"/>
    <w:rsid w:val="00880500"/>
    <w:rsid w:val="00881C05"/>
    <w:rsid w:val="00881C22"/>
    <w:rsid w:val="0088384C"/>
    <w:rsid w:val="0088411C"/>
    <w:rsid w:val="00884204"/>
    <w:rsid w:val="008842CE"/>
    <w:rsid w:val="00884822"/>
    <w:rsid w:val="00884B46"/>
    <w:rsid w:val="00886035"/>
    <w:rsid w:val="008860B6"/>
    <w:rsid w:val="00886AA6"/>
    <w:rsid w:val="00886D11"/>
    <w:rsid w:val="00886EFE"/>
    <w:rsid w:val="00887262"/>
    <w:rsid w:val="008875C7"/>
    <w:rsid w:val="00890F86"/>
    <w:rsid w:val="008916DE"/>
    <w:rsid w:val="00892043"/>
    <w:rsid w:val="00892068"/>
    <w:rsid w:val="008920F8"/>
    <w:rsid w:val="00892B95"/>
    <w:rsid w:val="00893487"/>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72D"/>
    <w:rsid w:val="008A4DA3"/>
    <w:rsid w:val="008A5CEA"/>
    <w:rsid w:val="008A70A4"/>
    <w:rsid w:val="008A7905"/>
    <w:rsid w:val="008B0198"/>
    <w:rsid w:val="008B0507"/>
    <w:rsid w:val="008B081C"/>
    <w:rsid w:val="008B1233"/>
    <w:rsid w:val="008B1255"/>
    <w:rsid w:val="008B12AF"/>
    <w:rsid w:val="008B1605"/>
    <w:rsid w:val="008B4999"/>
    <w:rsid w:val="008B4B3D"/>
    <w:rsid w:val="008B4DB1"/>
    <w:rsid w:val="008B4FDA"/>
    <w:rsid w:val="008B73CD"/>
    <w:rsid w:val="008B7BE2"/>
    <w:rsid w:val="008C16C2"/>
    <w:rsid w:val="008C17DA"/>
    <w:rsid w:val="008C208B"/>
    <w:rsid w:val="008C343E"/>
    <w:rsid w:val="008C3509"/>
    <w:rsid w:val="008C353D"/>
    <w:rsid w:val="008C417C"/>
    <w:rsid w:val="008C430F"/>
    <w:rsid w:val="008C5F2A"/>
    <w:rsid w:val="008C5FC1"/>
    <w:rsid w:val="008C6800"/>
    <w:rsid w:val="008C6886"/>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E1B"/>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BF7"/>
    <w:rsid w:val="008F1F9B"/>
    <w:rsid w:val="008F2148"/>
    <w:rsid w:val="008F2365"/>
    <w:rsid w:val="008F2AF6"/>
    <w:rsid w:val="008F2B76"/>
    <w:rsid w:val="008F3C19"/>
    <w:rsid w:val="008F527F"/>
    <w:rsid w:val="008F52EC"/>
    <w:rsid w:val="008F6B74"/>
    <w:rsid w:val="008F6D03"/>
    <w:rsid w:val="00901B75"/>
    <w:rsid w:val="009023DC"/>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977"/>
    <w:rsid w:val="00911F3C"/>
    <w:rsid w:val="00911F57"/>
    <w:rsid w:val="009123CA"/>
    <w:rsid w:val="00912EC2"/>
    <w:rsid w:val="009133A1"/>
    <w:rsid w:val="00914976"/>
    <w:rsid w:val="00914B4A"/>
    <w:rsid w:val="00915104"/>
    <w:rsid w:val="00915337"/>
    <w:rsid w:val="00915A97"/>
    <w:rsid w:val="009160C2"/>
    <w:rsid w:val="00916A53"/>
    <w:rsid w:val="00917234"/>
    <w:rsid w:val="00917FAA"/>
    <w:rsid w:val="00920009"/>
    <w:rsid w:val="0092041F"/>
    <w:rsid w:val="009229DF"/>
    <w:rsid w:val="00923711"/>
    <w:rsid w:val="00924434"/>
    <w:rsid w:val="00926875"/>
    <w:rsid w:val="00927888"/>
    <w:rsid w:val="0093046A"/>
    <w:rsid w:val="00931A1F"/>
    <w:rsid w:val="00932115"/>
    <w:rsid w:val="0093354D"/>
    <w:rsid w:val="009335A0"/>
    <w:rsid w:val="0093396A"/>
    <w:rsid w:val="0093460D"/>
    <w:rsid w:val="00934B33"/>
    <w:rsid w:val="00934FCC"/>
    <w:rsid w:val="00935003"/>
    <w:rsid w:val="00935442"/>
    <w:rsid w:val="009354D8"/>
    <w:rsid w:val="00935BE4"/>
    <w:rsid w:val="00936000"/>
    <w:rsid w:val="0093610F"/>
    <w:rsid w:val="009365B5"/>
    <w:rsid w:val="00936DF5"/>
    <w:rsid w:val="0093713C"/>
    <w:rsid w:val="009374A0"/>
    <w:rsid w:val="00937B6A"/>
    <w:rsid w:val="00940C2A"/>
    <w:rsid w:val="009414B2"/>
    <w:rsid w:val="00941728"/>
    <w:rsid w:val="00941924"/>
    <w:rsid w:val="00941E17"/>
    <w:rsid w:val="00942F11"/>
    <w:rsid w:val="0094684E"/>
    <w:rsid w:val="00946BC5"/>
    <w:rsid w:val="009471C4"/>
    <w:rsid w:val="00947B00"/>
    <w:rsid w:val="00947D03"/>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D85"/>
    <w:rsid w:val="00971F12"/>
    <w:rsid w:val="00971F4A"/>
    <w:rsid w:val="00972C1A"/>
    <w:rsid w:val="009732B6"/>
    <w:rsid w:val="0097341F"/>
    <w:rsid w:val="00973601"/>
    <w:rsid w:val="0097362A"/>
    <w:rsid w:val="00973BAB"/>
    <w:rsid w:val="00973FB1"/>
    <w:rsid w:val="00977157"/>
    <w:rsid w:val="009771B9"/>
    <w:rsid w:val="0097732C"/>
    <w:rsid w:val="009775DB"/>
    <w:rsid w:val="00981214"/>
    <w:rsid w:val="009813C4"/>
    <w:rsid w:val="00981540"/>
    <w:rsid w:val="00981DE4"/>
    <w:rsid w:val="0098244A"/>
    <w:rsid w:val="00983AF5"/>
    <w:rsid w:val="00984456"/>
    <w:rsid w:val="00984AD5"/>
    <w:rsid w:val="00984BDB"/>
    <w:rsid w:val="00985291"/>
    <w:rsid w:val="00985E4C"/>
    <w:rsid w:val="009865B0"/>
    <w:rsid w:val="009873F3"/>
    <w:rsid w:val="00987E76"/>
    <w:rsid w:val="00990375"/>
    <w:rsid w:val="00990561"/>
    <w:rsid w:val="00990783"/>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176"/>
    <w:rsid w:val="009A171D"/>
    <w:rsid w:val="009A172A"/>
    <w:rsid w:val="009A2838"/>
    <w:rsid w:val="009A2DB5"/>
    <w:rsid w:val="009A2FDE"/>
    <w:rsid w:val="009A5190"/>
    <w:rsid w:val="009A73D5"/>
    <w:rsid w:val="009A796C"/>
    <w:rsid w:val="009B0273"/>
    <w:rsid w:val="009B0824"/>
    <w:rsid w:val="009B0DA1"/>
    <w:rsid w:val="009B127B"/>
    <w:rsid w:val="009B13C3"/>
    <w:rsid w:val="009B18AF"/>
    <w:rsid w:val="009B2B1C"/>
    <w:rsid w:val="009B3889"/>
    <w:rsid w:val="009B3CA3"/>
    <w:rsid w:val="009B5889"/>
    <w:rsid w:val="009B58F7"/>
    <w:rsid w:val="009B5ED1"/>
    <w:rsid w:val="009B6191"/>
    <w:rsid w:val="009B6D58"/>
    <w:rsid w:val="009C0ABA"/>
    <w:rsid w:val="009C1A9B"/>
    <w:rsid w:val="009C1D0F"/>
    <w:rsid w:val="009C3A21"/>
    <w:rsid w:val="009C3B73"/>
    <w:rsid w:val="009C3EC5"/>
    <w:rsid w:val="009C5A1D"/>
    <w:rsid w:val="009C6103"/>
    <w:rsid w:val="009C7913"/>
    <w:rsid w:val="009D158E"/>
    <w:rsid w:val="009D2AE5"/>
    <w:rsid w:val="009D2DBE"/>
    <w:rsid w:val="009D352B"/>
    <w:rsid w:val="009D47AF"/>
    <w:rsid w:val="009D6D1A"/>
    <w:rsid w:val="009D71F8"/>
    <w:rsid w:val="009D78BC"/>
    <w:rsid w:val="009D7EFF"/>
    <w:rsid w:val="009E07EE"/>
    <w:rsid w:val="009E0C7F"/>
    <w:rsid w:val="009E1181"/>
    <w:rsid w:val="009E19C7"/>
    <w:rsid w:val="009E2596"/>
    <w:rsid w:val="009E27FC"/>
    <w:rsid w:val="009E2D4B"/>
    <w:rsid w:val="009E35C5"/>
    <w:rsid w:val="009E38B9"/>
    <w:rsid w:val="009E39FC"/>
    <w:rsid w:val="009E45F3"/>
    <w:rsid w:val="009E49AB"/>
    <w:rsid w:val="009E4A0F"/>
    <w:rsid w:val="009E5048"/>
    <w:rsid w:val="009E7100"/>
    <w:rsid w:val="009F0660"/>
    <w:rsid w:val="009F06BA"/>
    <w:rsid w:val="009F0873"/>
    <w:rsid w:val="009F0AB3"/>
    <w:rsid w:val="009F0E95"/>
    <w:rsid w:val="009F10E4"/>
    <w:rsid w:val="009F18D0"/>
    <w:rsid w:val="009F1FF7"/>
    <w:rsid w:val="009F2C5D"/>
    <w:rsid w:val="009F30E4"/>
    <w:rsid w:val="009F337A"/>
    <w:rsid w:val="009F387E"/>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B8D"/>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623D"/>
    <w:rsid w:val="00A17ABE"/>
    <w:rsid w:val="00A20240"/>
    <w:rsid w:val="00A205BF"/>
    <w:rsid w:val="00A2065C"/>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827"/>
    <w:rsid w:val="00A42E71"/>
    <w:rsid w:val="00A43166"/>
    <w:rsid w:val="00A4360B"/>
    <w:rsid w:val="00A43D3A"/>
    <w:rsid w:val="00A4426D"/>
    <w:rsid w:val="00A45662"/>
    <w:rsid w:val="00A4566B"/>
    <w:rsid w:val="00A45946"/>
    <w:rsid w:val="00A45D0A"/>
    <w:rsid w:val="00A46F92"/>
    <w:rsid w:val="00A4729F"/>
    <w:rsid w:val="00A5050E"/>
    <w:rsid w:val="00A50C53"/>
    <w:rsid w:val="00A51D7C"/>
    <w:rsid w:val="00A52061"/>
    <w:rsid w:val="00A524AC"/>
    <w:rsid w:val="00A530B3"/>
    <w:rsid w:val="00A5512C"/>
    <w:rsid w:val="00A55E59"/>
    <w:rsid w:val="00A55FEE"/>
    <w:rsid w:val="00A56536"/>
    <w:rsid w:val="00A572D8"/>
    <w:rsid w:val="00A60D60"/>
    <w:rsid w:val="00A61746"/>
    <w:rsid w:val="00A619F2"/>
    <w:rsid w:val="00A62449"/>
    <w:rsid w:val="00A62933"/>
    <w:rsid w:val="00A62A26"/>
    <w:rsid w:val="00A63445"/>
    <w:rsid w:val="00A63D83"/>
    <w:rsid w:val="00A63EB8"/>
    <w:rsid w:val="00A64339"/>
    <w:rsid w:val="00A64773"/>
    <w:rsid w:val="00A65307"/>
    <w:rsid w:val="00A65C38"/>
    <w:rsid w:val="00A6609C"/>
    <w:rsid w:val="00A660E4"/>
    <w:rsid w:val="00A66431"/>
    <w:rsid w:val="00A6756D"/>
    <w:rsid w:val="00A677CD"/>
    <w:rsid w:val="00A67EAC"/>
    <w:rsid w:val="00A70355"/>
    <w:rsid w:val="00A7178B"/>
    <w:rsid w:val="00A71BBC"/>
    <w:rsid w:val="00A731B5"/>
    <w:rsid w:val="00A738F6"/>
    <w:rsid w:val="00A74478"/>
    <w:rsid w:val="00A747D4"/>
    <w:rsid w:val="00A74B0D"/>
    <w:rsid w:val="00A74B2F"/>
    <w:rsid w:val="00A74D0E"/>
    <w:rsid w:val="00A75242"/>
    <w:rsid w:val="00A76200"/>
    <w:rsid w:val="00A76C15"/>
    <w:rsid w:val="00A779D8"/>
    <w:rsid w:val="00A8081F"/>
    <w:rsid w:val="00A80AED"/>
    <w:rsid w:val="00A8134C"/>
    <w:rsid w:val="00A8148E"/>
    <w:rsid w:val="00A81620"/>
    <w:rsid w:val="00A81DD5"/>
    <w:rsid w:val="00A8328A"/>
    <w:rsid w:val="00A83C33"/>
    <w:rsid w:val="00A86287"/>
    <w:rsid w:val="00A90E28"/>
    <w:rsid w:val="00A90FCD"/>
    <w:rsid w:val="00A921FF"/>
    <w:rsid w:val="00A93710"/>
    <w:rsid w:val="00A93E58"/>
    <w:rsid w:val="00A95C09"/>
    <w:rsid w:val="00A961A4"/>
    <w:rsid w:val="00A96293"/>
    <w:rsid w:val="00A96817"/>
    <w:rsid w:val="00A9694C"/>
    <w:rsid w:val="00A96C2B"/>
    <w:rsid w:val="00A96F12"/>
    <w:rsid w:val="00AA0AD8"/>
    <w:rsid w:val="00AA0F00"/>
    <w:rsid w:val="00AA13E4"/>
    <w:rsid w:val="00AA1492"/>
    <w:rsid w:val="00AA1BBF"/>
    <w:rsid w:val="00AA233A"/>
    <w:rsid w:val="00AA2488"/>
    <w:rsid w:val="00AA270B"/>
    <w:rsid w:val="00AA2C2F"/>
    <w:rsid w:val="00AA4DC0"/>
    <w:rsid w:val="00AA5305"/>
    <w:rsid w:val="00AA5B57"/>
    <w:rsid w:val="00AA632C"/>
    <w:rsid w:val="00AA697C"/>
    <w:rsid w:val="00AA6F53"/>
    <w:rsid w:val="00AA7117"/>
    <w:rsid w:val="00AA75FA"/>
    <w:rsid w:val="00AA7805"/>
    <w:rsid w:val="00AB0304"/>
    <w:rsid w:val="00AB14F4"/>
    <w:rsid w:val="00AB16AE"/>
    <w:rsid w:val="00AB2618"/>
    <w:rsid w:val="00AB2648"/>
    <w:rsid w:val="00AB2E1E"/>
    <w:rsid w:val="00AB2F8A"/>
    <w:rsid w:val="00AB3FFE"/>
    <w:rsid w:val="00AB4676"/>
    <w:rsid w:val="00AB4EAB"/>
    <w:rsid w:val="00AB5AF2"/>
    <w:rsid w:val="00AB5D5B"/>
    <w:rsid w:val="00AB5E50"/>
    <w:rsid w:val="00AB64C0"/>
    <w:rsid w:val="00AB65DB"/>
    <w:rsid w:val="00AB77E2"/>
    <w:rsid w:val="00AB7D2E"/>
    <w:rsid w:val="00AC0541"/>
    <w:rsid w:val="00AC082E"/>
    <w:rsid w:val="00AC25BD"/>
    <w:rsid w:val="00AC30D5"/>
    <w:rsid w:val="00AC3F2F"/>
    <w:rsid w:val="00AC4414"/>
    <w:rsid w:val="00AC4EAF"/>
    <w:rsid w:val="00AC5807"/>
    <w:rsid w:val="00AC6523"/>
    <w:rsid w:val="00AC743C"/>
    <w:rsid w:val="00AC7A2E"/>
    <w:rsid w:val="00AD0BEB"/>
    <w:rsid w:val="00AD1BFE"/>
    <w:rsid w:val="00AD2081"/>
    <w:rsid w:val="00AD305B"/>
    <w:rsid w:val="00AD34C9"/>
    <w:rsid w:val="00AD4B08"/>
    <w:rsid w:val="00AD522C"/>
    <w:rsid w:val="00AD6940"/>
    <w:rsid w:val="00AD7B20"/>
    <w:rsid w:val="00AE00B8"/>
    <w:rsid w:val="00AE0514"/>
    <w:rsid w:val="00AE1606"/>
    <w:rsid w:val="00AE224E"/>
    <w:rsid w:val="00AE26C8"/>
    <w:rsid w:val="00AE3822"/>
    <w:rsid w:val="00AE3B58"/>
    <w:rsid w:val="00AE4008"/>
    <w:rsid w:val="00AE43E4"/>
    <w:rsid w:val="00AE4578"/>
    <w:rsid w:val="00AE52DD"/>
    <w:rsid w:val="00AE56B3"/>
    <w:rsid w:val="00AE679C"/>
    <w:rsid w:val="00AE70BE"/>
    <w:rsid w:val="00AE73A7"/>
    <w:rsid w:val="00AE7DD6"/>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078"/>
    <w:rsid w:val="00B011DF"/>
    <w:rsid w:val="00B01495"/>
    <w:rsid w:val="00B01568"/>
    <w:rsid w:val="00B025A2"/>
    <w:rsid w:val="00B027B8"/>
    <w:rsid w:val="00B02A31"/>
    <w:rsid w:val="00B03678"/>
    <w:rsid w:val="00B04537"/>
    <w:rsid w:val="00B04817"/>
    <w:rsid w:val="00B048B2"/>
    <w:rsid w:val="00B051BE"/>
    <w:rsid w:val="00B07942"/>
    <w:rsid w:val="00B07E76"/>
    <w:rsid w:val="00B101FF"/>
    <w:rsid w:val="00B10628"/>
    <w:rsid w:val="00B110DE"/>
    <w:rsid w:val="00B11297"/>
    <w:rsid w:val="00B11432"/>
    <w:rsid w:val="00B11B38"/>
    <w:rsid w:val="00B12288"/>
    <w:rsid w:val="00B12330"/>
    <w:rsid w:val="00B12C72"/>
    <w:rsid w:val="00B1352B"/>
    <w:rsid w:val="00B138F3"/>
    <w:rsid w:val="00B14473"/>
    <w:rsid w:val="00B14486"/>
    <w:rsid w:val="00B14E56"/>
    <w:rsid w:val="00B1537B"/>
    <w:rsid w:val="00B1608E"/>
    <w:rsid w:val="00B16483"/>
    <w:rsid w:val="00B169A4"/>
    <w:rsid w:val="00B16E83"/>
    <w:rsid w:val="00B1718B"/>
    <w:rsid w:val="00B176AF"/>
    <w:rsid w:val="00B17EB1"/>
    <w:rsid w:val="00B2066D"/>
    <w:rsid w:val="00B20FD7"/>
    <w:rsid w:val="00B21689"/>
    <w:rsid w:val="00B217A5"/>
    <w:rsid w:val="00B217BB"/>
    <w:rsid w:val="00B21F47"/>
    <w:rsid w:val="00B225D5"/>
    <w:rsid w:val="00B2283B"/>
    <w:rsid w:val="00B23293"/>
    <w:rsid w:val="00B253E1"/>
    <w:rsid w:val="00B25447"/>
    <w:rsid w:val="00B2561E"/>
    <w:rsid w:val="00B2572B"/>
    <w:rsid w:val="00B25FC4"/>
    <w:rsid w:val="00B2681D"/>
    <w:rsid w:val="00B2752E"/>
    <w:rsid w:val="00B30994"/>
    <w:rsid w:val="00B32124"/>
    <w:rsid w:val="00B32C46"/>
    <w:rsid w:val="00B3339F"/>
    <w:rsid w:val="00B333DF"/>
    <w:rsid w:val="00B351F5"/>
    <w:rsid w:val="00B3612B"/>
    <w:rsid w:val="00B36765"/>
    <w:rsid w:val="00B369D8"/>
    <w:rsid w:val="00B37250"/>
    <w:rsid w:val="00B40233"/>
    <w:rsid w:val="00B413A8"/>
    <w:rsid w:val="00B425F0"/>
    <w:rsid w:val="00B4364F"/>
    <w:rsid w:val="00B4374E"/>
    <w:rsid w:val="00B44A67"/>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D4"/>
    <w:rsid w:val="00B57718"/>
    <w:rsid w:val="00B57948"/>
    <w:rsid w:val="00B57D12"/>
    <w:rsid w:val="00B61677"/>
    <w:rsid w:val="00B62020"/>
    <w:rsid w:val="00B62122"/>
    <w:rsid w:val="00B62D06"/>
    <w:rsid w:val="00B62F78"/>
    <w:rsid w:val="00B63078"/>
    <w:rsid w:val="00B64118"/>
    <w:rsid w:val="00B64BF8"/>
    <w:rsid w:val="00B64C48"/>
    <w:rsid w:val="00B64ECA"/>
    <w:rsid w:val="00B65408"/>
    <w:rsid w:val="00B6601D"/>
    <w:rsid w:val="00B666FB"/>
    <w:rsid w:val="00B66AB9"/>
    <w:rsid w:val="00B66C0B"/>
    <w:rsid w:val="00B67CCD"/>
    <w:rsid w:val="00B70DF8"/>
    <w:rsid w:val="00B716B0"/>
    <w:rsid w:val="00B71D73"/>
    <w:rsid w:val="00B73AB8"/>
    <w:rsid w:val="00B73DE0"/>
    <w:rsid w:val="00B74476"/>
    <w:rsid w:val="00B744F6"/>
    <w:rsid w:val="00B74B63"/>
    <w:rsid w:val="00B75687"/>
    <w:rsid w:val="00B81123"/>
    <w:rsid w:val="00B81AD3"/>
    <w:rsid w:val="00B853BF"/>
    <w:rsid w:val="00B8636F"/>
    <w:rsid w:val="00B86BCB"/>
    <w:rsid w:val="00B86C5F"/>
    <w:rsid w:val="00B87910"/>
    <w:rsid w:val="00B9100A"/>
    <w:rsid w:val="00B925B0"/>
    <w:rsid w:val="00B92CA7"/>
    <w:rsid w:val="00B932B8"/>
    <w:rsid w:val="00B941D0"/>
    <w:rsid w:val="00B95599"/>
    <w:rsid w:val="00B95FE0"/>
    <w:rsid w:val="00B96B73"/>
    <w:rsid w:val="00B975FA"/>
    <w:rsid w:val="00B9778A"/>
    <w:rsid w:val="00B9796D"/>
    <w:rsid w:val="00BA17C2"/>
    <w:rsid w:val="00BA2853"/>
    <w:rsid w:val="00BA3554"/>
    <w:rsid w:val="00BA632C"/>
    <w:rsid w:val="00BA6E63"/>
    <w:rsid w:val="00BA7128"/>
    <w:rsid w:val="00BB02AD"/>
    <w:rsid w:val="00BB1C9B"/>
    <w:rsid w:val="00BB3575"/>
    <w:rsid w:val="00BB4ADD"/>
    <w:rsid w:val="00BB500A"/>
    <w:rsid w:val="00BB50D0"/>
    <w:rsid w:val="00BB52F9"/>
    <w:rsid w:val="00BB5B81"/>
    <w:rsid w:val="00BB67B5"/>
    <w:rsid w:val="00BB682B"/>
    <w:rsid w:val="00BB74CF"/>
    <w:rsid w:val="00BC0BAC"/>
    <w:rsid w:val="00BC1555"/>
    <w:rsid w:val="00BC16C0"/>
    <w:rsid w:val="00BC1804"/>
    <w:rsid w:val="00BC2255"/>
    <w:rsid w:val="00BC256B"/>
    <w:rsid w:val="00BC2E4D"/>
    <w:rsid w:val="00BC354F"/>
    <w:rsid w:val="00BC3E66"/>
    <w:rsid w:val="00BC4594"/>
    <w:rsid w:val="00BC522D"/>
    <w:rsid w:val="00BC54CA"/>
    <w:rsid w:val="00BC5D2F"/>
    <w:rsid w:val="00BC6807"/>
    <w:rsid w:val="00BC6E1C"/>
    <w:rsid w:val="00BC6EE1"/>
    <w:rsid w:val="00BC6FA9"/>
    <w:rsid w:val="00BC723A"/>
    <w:rsid w:val="00BD0588"/>
    <w:rsid w:val="00BD0D0A"/>
    <w:rsid w:val="00BD1A10"/>
    <w:rsid w:val="00BD2751"/>
    <w:rsid w:val="00BD2920"/>
    <w:rsid w:val="00BD3B55"/>
    <w:rsid w:val="00BD4817"/>
    <w:rsid w:val="00BD50E7"/>
    <w:rsid w:val="00BD572E"/>
    <w:rsid w:val="00BD5F94"/>
    <w:rsid w:val="00BD6BF7"/>
    <w:rsid w:val="00BD72E6"/>
    <w:rsid w:val="00BE01AE"/>
    <w:rsid w:val="00BE1C5E"/>
    <w:rsid w:val="00BE2236"/>
    <w:rsid w:val="00BE231A"/>
    <w:rsid w:val="00BE2572"/>
    <w:rsid w:val="00BE3251"/>
    <w:rsid w:val="00BE40B1"/>
    <w:rsid w:val="00BE439E"/>
    <w:rsid w:val="00BE45B6"/>
    <w:rsid w:val="00BE5381"/>
    <w:rsid w:val="00BE54A9"/>
    <w:rsid w:val="00BE5525"/>
    <w:rsid w:val="00BE557F"/>
    <w:rsid w:val="00BE6363"/>
    <w:rsid w:val="00BE6893"/>
    <w:rsid w:val="00BE6F5D"/>
    <w:rsid w:val="00BE7FE1"/>
    <w:rsid w:val="00BF0913"/>
    <w:rsid w:val="00BF09F8"/>
    <w:rsid w:val="00BF0BF6"/>
    <w:rsid w:val="00BF1D90"/>
    <w:rsid w:val="00BF270F"/>
    <w:rsid w:val="00BF46D6"/>
    <w:rsid w:val="00BF4B4A"/>
    <w:rsid w:val="00BF4D4C"/>
    <w:rsid w:val="00BF4E90"/>
    <w:rsid w:val="00BF4FFD"/>
    <w:rsid w:val="00BF5421"/>
    <w:rsid w:val="00BF603D"/>
    <w:rsid w:val="00BF71FC"/>
    <w:rsid w:val="00BF7253"/>
    <w:rsid w:val="00BF762F"/>
    <w:rsid w:val="00BF79C6"/>
    <w:rsid w:val="00C008F7"/>
    <w:rsid w:val="00C00E33"/>
    <w:rsid w:val="00C010D8"/>
    <w:rsid w:val="00C01C59"/>
    <w:rsid w:val="00C024D3"/>
    <w:rsid w:val="00C029B6"/>
    <w:rsid w:val="00C03431"/>
    <w:rsid w:val="00C0413D"/>
    <w:rsid w:val="00C04176"/>
    <w:rsid w:val="00C061D3"/>
    <w:rsid w:val="00C061DC"/>
    <w:rsid w:val="00C06409"/>
    <w:rsid w:val="00C07F24"/>
    <w:rsid w:val="00C122A6"/>
    <w:rsid w:val="00C132F1"/>
    <w:rsid w:val="00C13834"/>
    <w:rsid w:val="00C13B79"/>
    <w:rsid w:val="00C14561"/>
    <w:rsid w:val="00C14F1A"/>
    <w:rsid w:val="00C156C3"/>
    <w:rsid w:val="00C15BC3"/>
    <w:rsid w:val="00C16602"/>
    <w:rsid w:val="00C16F3F"/>
    <w:rsid w:val="00C17414"/>
    <w:rsid w:val="00C205E9"/>
    <w:rsid w:val="00C207A1"/>
    <w:rsid w:val="00C2151D"/>
    <w:rsid w:val="00C22421"/>
    <w:rsid w:val="00C22C43"/>
    <w:rsid w:val="00C232E0"/>
    <w:rsid w:val="00C23B1B"/>
    <w:rsid w:val="00C23D48"/>
    <w:rsid w:val="00C23F1D"/>
    <w:rsid w:val="00C24256"/>
    <w:rsid w:val="00C24CA6"/>
    <w:rsid w:val="00C24DC3"/>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662"/>
    <w:rsid w:val="00C3484C"/>
    <w:rsid w:val="00C34AFD"/>
    <w:rsid w:val="00C35487"/>
    <w:rsid w:val="00C358EA"/>
    <w:rsid w:val="00C364E8"/>
    <w:rsid w:val="00C366B6"/>
    <w:rsid w:val="00C373BD"/>
    <w:rsid w:val="00C37724"/>
    <w:rsid w:val="00C3797F"/>
    <w:rsid w:val="00C4095B"/>
    <w:rsid w:val="00C410E6"/>
    <w:rsid w:val="00C42879"/>
    <w:rsid w:val="00C43213"/>
    <w:rsid w:val="00C43524"/>
    <w:rsid w:val="00C435DD"/>
    <w:rsid w:val="00C4487D"/>
    <w:rsid w:val="00C45620"/>
    <w:rsid w:val="00C45778"/>
    <w:rsid w:val="00C458E9"/>
    <w:rsid w:val="00C45B20"/>
    <w:rsid w:val="00C464BA"/>
    <w:rsid w:val="00C47000"/>
    <w:rsid w:val="00C47611"/>
    <w:rsid w:val="00C4795F"/>
    <w:rsid w:val="00C47A9F"/>
    <w:rsid w:val="00C47D55"/>
    <w:rsid w:val="00C50D71"/>
    <w:rsid w:val="00C51512"/>
    <w:rsid w:val="00C527F9"/>
    <w:rsid w:val="00C530D0"/>
    <w:rsid w:val="00C53926"/>
    <w:rsid w:val="00C53D1C"/>
    <w:rsid w:val="00C54CEE"/>
    <w:rsid w:val="00C5588A"/>
    <w:rsid w:val="00C56BBA"/>
    <w:rsid w:val="00C57D7E"/>
    <w:rsid w:val="00C611EE"/>
    <w:rsid w:val="00C61E57"/>
    <w:rsid w:val="00C61F21"/>
    <w:rsid w:val="00C6256F"/>
    <w:rsid w:val="00C6329E"/>
    <w:rsid w:val="00C6467B"/>
    <w:rsid w:val="00C647D8"/>
    <w:rsid w:val="00C648B6"/>
    <w:rsid w:val="00C648DF"/>
    <w:rsid w:val="00C64BF0"/>
    <w:rsid w:val="00C66474"/>
    <w:rsid w:val="00C66A65"/>
    <w:rsid w:val="00C67E80"/>
    <w:rsid w:val="00C67FAB"/>
    <w:rsid w:val="00C706F4"/>
    <w:rsid w:val="00C70C1A"/>
    <w:rsid w:val="00C71E26"/>
    <w:rsid w:val="00C72606"/>
    <w:rsid w:val="00C7261B"/>
    <w:rsid w:val="00C72D0E"/>
    <w:rsid w:val="00C72E21"/>
    <w:rsid w:val="00C739EF"/>
    <w:rsid w:val="00C73E62"/>
    <w:rsid w:val="00C752FC"/>
    <w:rsid w:val="00C8055A"/>
    <w:rsid w:val="00C806B2"/>
    <w:rsid w:val="00C807D9"/>
    <w:rsid w:val="00C80B25"/>
    <w:rsid w:val="00C80E7B"/>
    <w:rsid w:val="00C81187"/>
    <w:rsid w:val="00C813A9"/>
    <w:rsid w:val="00C816CA"/>
    <w:rsid w:val="00C81FE2"/>
    <w:rsid w:val="00C82BD2"/>
    <w:rsid w:val="00C83D8F"/>
    <w:rsid w:val="00C84146"/>
    <w:rsid w:val="00C84419"/>
    <w:rsid w:val="00C85FFA"/>
    <w:rsid w:val="00C861E9"/>
    <w:rsid w:val="00C864DC"/>
    <w:rsid w:val="00C86AB3"/>
    <w:rsid w:val="00C90796"/>
    <w:rsid w:val="00C90804"/>
    <w:rsid w:val="00C9153B"/>
    <w:rsid w:val="00C91D91"/>
    <w:rsid w:val="00C91F69"/>
    <w:rsid w:val="00C94323"/>
    <w:rsid w:val="00C970BB"/>
    <w:rsid w:val="00C978AF"/>
    <w:rsid w:val="00CA0015"/>
    <w:rsid w:val="00CA0A33"/>
    <w:rsid w:val="00CA11F2"/>
    <w:rsid w:val="00CA169D"/>
    <w:rsid w:val="00CA1747"/>
    <w:rsid w:val="00CA1C11"/>
    <w:rsid w:val="00CA1F39"/>
    <w:rsid w:val="00CA2207"/>
    <w:rsid w:val="00CA4510"/>
    <w:rsid w:val="00CA485E"/>
    <w:rsid w:val="00CA4AB2"/>
    <w:rsid w:val="00CA5671"/>
    <w:rsid w:val="00CA590C"/>
    <w:rsid w:val="00CA5B8D"/>
    <w:rsid w:val="00CA5DD1"/>
    <w:rsid w:val="00CA69D3"/>
    <w:rsid w:val="00CA770E"/>
    <w:rsid w:val="00CA7AA9"/>
    <w:rsid w:val="00CA7C54"/>
    <w:rsid w:val="00CB0129"/>
    <w:rsid w:val="00CB0901"/>
    <w:rsid w:val="00CB0A01"/>
    <w:rsid w:val="00CB1211"/>
    <w:rsid w:val="00CB32DB"/>
    <w:rsid w:val="00CB3CB1"/>
    <w:rsid w:val="00CB41AB"/>
    <w:rsid w:val="00CB4B5C"/>
    <w:rsid w:val="00CB4C1E"/>
    <w:rsid w:val="00CB4CD4"/>
    <w:rsid w:val="00CB5290"/>
    <w:rsid w:val="00CB68EF"/>
    <w:rsid w:val="00CB759C"/>
    <w:rsid w:val="00CB79A4"/>
    <w:rsid w:val="00CC0326"/>
    <w:rsid w:val="00CC0A8D"/>
    <w:rsid w:val="00CC3BAC"/>
    <w:rsid w:val="00CC518E"/>
    <w:rsid w:val="00CC6104"/>
    <w:rsid w:val="00CC6362"/>
    <w:rsid w:val="00CC69D0"/>
    <w:rsid w:val="00CC73F0"/>
    <w:rsid w:val="00CD01CC"/>
    <w:rsid w:val="00CD043A"/>
    <w:rsid w:val="00CD1E50"/>
    <w:rsid w:val="00CD3548"/>
    <w:rsid w:val="00CD4190"/>
    <w:rsid w:val="00CD435C"/>
    <w:rsid w:val="00CD4898"/>
    <w:rsid w:val="00CD6B60"/>
    <w:rsid w:val="00CD7A4F"/>
    <w:rsid w:val="00CE0D95"/>
    <w:rsid w:val="00CE10B2"/>
    <w:rsid w:val="00CE2264"/>
    <w:rsid w:val="00CE2A7D"/>
    <w:rsid w:val="00CE3EDD"/>
    <w:rsid w:val="00CE4A15"/>
    <w:rsid w:val="00CE4D1D"/>
    <w:rsid w:val="00CE56FD"/>
    <w:rsid w:val="00CE7AC0"/>
    <w:rsid w:val="00CE7B83"/>
    <w:rsid w:val="00CE7BF1"/>
    <w:rsid w:val="00CF0D0D"/>
    <w:rsid w:val="00CF1653"/>
    <w:rsid w:val="00CF1742"/>
    <w:rsid w:val="00CF2304"/>
    <w:rsid w:val="00CF2692"/>
    <w:rsid w:val="00CF34D0"/>
    <w:rsid w:val="00CF34DE"/>
    <w:rsid w:val="00CF3B1A"/>
    <w:rsid w:val="00CF4450"/>
    <w:rsid w:val="00CF4C91"/>
    <w:rsid w:val="00CF7A4E"/>
    <w:rsid w:val="00D00401"/>
    <w:rsid w:val="00D0068C"/>
    <w:rsid w:val="00D008B5"/>
    <w:rsid w:val="00D00A61"/>
    <w:rsid w:val="00D00BED"/>
    <w:rsid w:val="00D00DA3"/>
    <w:rsid w:val="00D01B3C"/>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356"/>
    <w:rsid w:val="00D104E6"/>
    <w:rsid w:val="00D10A9A"/>
    <w:rsid w:val="00D11611"/>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5A2A"/>
    <w:rsid w:val="00D26FCF"/>
    <w:rsid w:val="00D27019"/>
    <w:rsid w:val="00D273E6"/>
    <w:rsid w:val="00D27476"/>
    <w:rsid w:val="00D27B1C"/>
    <w:rsid w:val="00D27C21"/>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4104D"/>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1E97"/>
    <w:rsid w:val="00D61FE3"/>
    <w:rsid w:val="00D62855"/>
    <w:rsid w:val="00D62C0F"/>
    <w:rsid w:val="00D65041"/>
    <w:rsid w:val="00D659B3"/>
    <w:rsid w:val="00D65BF2"/>
    <w:rsid w:val="00D65E4E"/>
    <w:rsid w:val="00D65EBA"/>
    <w:rsid w:val="00D710BC"/>
    <w:rsid w:val="00D71259"/>
    <w:rsid w:val="00D7354F"/>
    <w:rsid w:val="00D7435F"/>
    <w:rsid w:val="00D746A9"/>
    <w:rsid w:val="00D747E5"/>
    <w:rsid w:val="00D74CCE"/>
    <w:rsid w:val="00D7504A"/>
    <w:rsid w:val="00D758CA"/>
    <w:rsid w:val="00D75F27"/>
    <w:rsid w:val="00D76453"/>
    <w:rsid w:val="00D76BBA"/>
    <w:rsid w:val="00D76F48"/>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3A"/>
    <w:rsid w:val="00D867C2"/>
    <w:rsid w:val="00D873FE"/>
    <w:rsid w:val="00D875CB"/>
    <w:rsid w:val="00D87850"/>
    <w:rsid w:val="00D90640"/>
    <w:rsid w:val="00D91BAB"/>
    <w:rsid w:val="00D91C7E"/>
    <w:rsid w:val="00D927EB"/>
    <w:rsid w:val="00D93213"/>
    <w:rsid w:val="00D970D2"/>
    <w:rsid w:val="00D976EB"/>
    <w:rsid w:val="00DA0948"/>
    <w:rsid w:val="00DA0A4E"/>
    <w:rsid w:val="00DA0F94"/>
    <w:rsid w:val="00DA0FDD"/>
    <w:rsid w:val="00DA1AF1"/>
    <w:rsid w:val="00DA2289"/>
    <w:rsid w:val="00DA2E18"/>
    <w:rsid w:val="00DA3EA6"/>
    <w:rsid w:val="00DA3F9C"/>
    <w:rsid w:val="00DA41B1"/>
    <w:rsid w:val="00DA4643"/>
    <w:rsid w:val="00DA5D3D"/>
    <w:rsid w:val="00DA687B"/>
    <w:rsid w:val="00DA6C97"/>
    <w:rsid w:val="00DA6E42"/>
    <w:rsid w:val="00DA70CC"/>
    <w:rsid w:val="00DB01A7"/>
    <w:rsid w:val="00DB14F9"/>
    <w:rsid w:val="00DB2166"/>
    <w:rsid w:val="00DB2BCC"/>
    <w:rsid w:val="00DB3E17"/>
    <w:rsid w:val="00DB40C0"/>
    <w:rsid w:val="00DB41B7"/>
    <w:rsid w:val="00DB4273"/>
    <w:rsid w:val="00DB4CC7"/>
    <w:rsid w:val="00DB64C8"/>
    <w:rsid w:val="00DB6B5A"/>
    <w:rsid w:val="00DB6D02"/>
    <w:rsid w:val="00DB7289"/>
    <w:rsid w:val="00DC0E62"/>
    <w:rsid w:val="00DC14CE"/>
    <w:rsid w:val="00DC1B3F"/>
    <w:rsid w:val="00DC29D8"/>
    <w:rsid w:val="00DC30CC"/>
    <w:rsid w:val="00DC5332"/>
    <w:rsid w:val="00DC567F"/>
    <w:rsid w:val="00DC59F5"/>
    <w:rsid w:val="00DC619D"/>
    <w:rsid w:val="00DC64B5"/>
    <w:rsid w:val="00DC6FEB"/>
    <w:rsid w:val="00DC769E"/>
    <w:rsid w:val="00DD0158"/>
    <w:rsid w:val="00DD0FED"/>
    <w:rsid w:val="00DD2498"/>
    <w:rsid w:val="00DD27B0"/>
    <w:rsid w:val="00DD322C"/>
    <w:rsid w:val="00DD3821"/>
    <w:rsid w:val="00DD3E3D"/>
    <w:rsid w:val="00DD41E4"/>
    <w:rsid w:val="00DD4F48"/>
    <w:rsid w:val="00DD51F0"/>
    <w:rsid w:val="00DD56AA"/>
    <w:rsid w:val="00DD5CF9"/>
    <w:rsid w:val="00DD66E7"/>
    <w:rsid w:val="00DD6AE8"/>
    <w:rsid w:val="00DD6FDA"/>
    <w:rsid w:val="00DD6FE8"/>
    <w:rsid w:val="00DE1323"/>
    <w:rsid w:val="00DE134D"/>
    <w:rsid w:val="00DE1D22"/>
    <w:rsid w:val="00DE1DDD"/>
    <w:rsid w:val="00DE26E4"/>
    <w:rsid w:val="00DE3538"/>
    <w:rsid w:val="00DE3C28"/>
    <w:rsid w:val="00DE48DC"/>
    <w:rsid w:val="00DE53AD"/>
    <w:rsid w:val="00DE5B89"/>
    <w:rsid w:val="00DE65EA"/>
    <w:rsid w:val="00DE7706"/>
    <w:rsid w:val="00DE7753"/>
    <w:rsid w:val="00DE7F8F"/>
    <w:rsid w:val="00DF09E7"/>
    <w:rsid w:val="00DF0BD2"/>
    <w:rsid w:val="00DF11C4"/>
    <w:rsid w:val="00DF1625"/>
    <w:rsid w:val="00DF19A1"/>
    <w:rsid w:val="00DF3688"/>
    <w:rsid w:val="00DF44E3"/>
    <w:rsid w:val="00DF5182"/>
    <w:rsid w:val="00DF7412"/>
    <w:rsid w:val="00DF749E"/>
    <w:rsid w:val="00E00AD1"/>
    <w:rsid w:val="00E01503"/>
    <w:rsid w:val="00E01F76"/>
    <w:rsid w:val="00E0209C"/>
    <w:rsid w:val="00E020C1"/>
    <w:rsid w:val="00E02F60"/>
    <w:rsid w:val="00E040F0"/>
    <w:rsid w:val="00E04589"/>
    <w:rsid w:val="00E045AE"/>
    <w:rsid w:val="00E046C2"/>
    <w:rsid w:val="00E04FA9"/>
    <w:rsid w:val="00E052CD"/>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A9A"/>
    <w:rsid w:val="00E23F7F"/>
    <w:rsid w:val="00E23F8C"/>
    <w:rsid w:val="00E2406F"/>
    <w:rsid w:val="00E242FF"/>
    <w:rsid w:val="00E24CA0"/>
    <w:rsid w:val="00E24EBF"/>
    <w:rsid w:val="00E257D4"/>
    <w:rsid w:val="00E25D59"/>
    <w:rsid w:val="00E2620A"/>
    <w:rsid w:val="00E2624C"/>
    <w:rsid w:val="00E267E5"/>
    <w:rsid w:val="00E26A48"/>
    <w:rsid w:val="00E30F03"/>
    <w:rsid w:val="00E30F0C"/>
    <w:rsid w:val="00E31A0F"/>
    <w:rsid w:val="00E326DD"/>
    <w:rsid w:val="00E327B8"/>
    <w:rsid w:val="00E32CC2"/>
    <w:rsid w:val="00E32D5B"/>
    <w:rsid w:val="00E33157"/>
    <w:rsid w:val="00E3357F"/>
    <w:rsid w:val="00E33E6B"/>
    <w:rsid w:val="00E35FDE"/>
    <w:rsid w:val="00E3606B"/>
    <w:rsid w:val="00E36717"/>
    <w:rsid w:val="00E36A86"/>
    <w:rsid w:val="00E40A8A"/>
    <w:rsid w:val="00E40DE2"/>
    <w:rsid w:val="00E41156"/>
    <w:rsid w:val="00E41620"/>
    <w:rsid w:val="00E420A6"/>
    <w:rsid w:val="00E4239E"/>
    <w:rsid w:val="00E426B9"/>
    <w:rsid w:val="00E42FEB"/>
    <w:rsid w:val="00E430BF"/>
    <w:rsid w:val="00E43CEB"/>
    <w:rsid w:val="00E44D86"/>
    <w:rsid w:val="00E45007"/>
    <w:rsid w:val="00E457D0"/>
    <w:rsid w:val="00E45ACA"/>
    <w:rsid w:val="00E45C7F"/>
    <w:rsid w:val="00E46422"/>
    <w:rsid w:val="00E46DBA"/>
    <w:rsid w:val="00E51117"/>
    <w:rsid w:val="00E51606"/>
    <w:rsid w:val="00E51CD0"/>
    <w:rsid w:val="00E51D3B"/>
    <w:rsid w:val="00E51D78"/>
    <w:rsid w:val="00E51EEA"/>
    <w:rsid w:val="00E54297"/>
    <w:rsid w:val="00E54B2C"/>
    <w:rsid w:val="00E5510F"/>
    <w:rsid w:val="00E55EBF"/>
    <w:rsid w:val="00E5799D"/>
    <w:rsid w:val="00E57E3E"/>
    <w:rsid w:val="00E6008B"/>
    <w:rsid w:val="00E60193"/>
    <w:rsid w:val="00E6044F"/>
    <w:rsid w:val="00E60526"/>
    <w:rsid w:val="00E6185F"/>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266E"/>
    <w:rsid w:val="00E739BE"/>
    <w:rsid w:val="00E7424B"/>
    <w:rsid w:val="00E74264"/>
    <w:rsid w:val="00E74302"/>
    <w:rsid w:val="00E749B7"/>
    <w:rsid w:val="00E74BF6"/>
    <w:rsid w:val="00E74F86"/>
    <w:rsid w:val="00E7522C"/>
    <w:rsid w:val="00E7544B"/>
    <w:rsid w:val="00E765B7"/>
    <w:rsid w:val="00E766D2"/>
    <w:rsid w:val="00E77AD7"/>
    <w:rsid w:val="00E77EEE"/>
    <w:rsid w:val="00E805B6"/>
    <w:rsid w:val="00E81D32"/>
    <w:rsid w:val="00E84171"/>
    <w:rsid w:val="00E8425F"/>
    <w:rsid w:val="00E85A49"/>
    <w:rsid w:val="00E861BF"/>
    <w:rsid w:val="00E901A4"/>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40F"/>
    <w:rsid w:val="00EA150B"/>
    <w:rsid w:val="00EA1765"/>
    <w:rsid w:val="00EA20ED"/>
    <w:rsid w:val="00EA31E0"/>
    <w:rsid w:val="00EA3E33"/>
    <w:rsid w:val="00EA3FD0"/>
    <w:rsid w:val="00EA40DF"/>
    <w:rsid w:val="00EA58C8"/>
    <w:rsid w:val="00EA625E"/>
    <w:rsid w:val="00EA7170"/>
    <w:rsid w:val="00EA7394"/>
    <w:rsid w:val="00EA7474"/>
    <w:rsid w:val="00EA7CA6"/>
    <w:rsid w:val="00EA7FA5"/>
    <w:rsid w:val="00EB0B3D"/>
    <w:rsid w:val="00EB14BD"/>
    <w:rsid w:val="00EB2387"/>
    <w:rsid w:val="00EB2844"/>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BCB"/>
    <w:rsid w:val="00EB6E54"/>
    <w:rsid w:val="00EB713D"/>
    <w:rsid w:val="00EB71F5"/>
    <w:rsid w:val="00EB797D"/>
    <w:rsid w:val="00EC00EF"/>
    <w:rsid w:val="00EC09B0"/>
    <w:rsid w:val="00EC165E"/>
    <w:rsid w:val="00EC22F7"/>
    <w:rsid w:val="00EC2345"/>
    <w:rsid w:val="00EC294E"/>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C1D"/>
    <w:rsid w:val="00ED5972"/>
    <w:rsid w:val="00ED5C1C"/>
    <w:rsid w:val="00ED6836"/>
    <w:rsid w:val="00ED6A38"/>
    <w:rsid w:val="00ED6BA7"/>
    <w:rsid w:val="00EE09A4"/>
    <w:rsid w:val="00EE0CB1"/>
    <w:rsid w:val="00EE0EB3"/>
    <w:rsid w:val="00EE0EF1"/>
    <w:rsid w:val="00EE1022"/>
    <w:rsid w:val="00EE14D6"/>
    <w:rsid w:val="00EE2663"/>
    <w:rsid w:val="00EE3B92"/>
    <w:rsid w:val="00EE4047"/>
    <w:rsid w:val="00EE55F5"/>
    <w:rsid w:val="00EE5855"/>
    <w:rsid w:val="00EE5A09"/>
    <w:rsid w:val="00EE62ED"/>
    <w:rsid w:val="00EE7019"/>
    <w:rsid w:val="00EE73A8"/>
    <w:rsid w:val="00EE7758"/>
    <w:rsid w:val="00EE78C9"/>
    <w:rsid w:val="00EE7A99"/>
    <w:rsid w:val="00EE7FB5"/>
    <w:rsid w:val="00EF11FF"/>
    <w:rsid w:val="00EF1A33"/>
    <w:rsid w:val="00EF24C7"/>
    <w:rsid w:val="00EF273B"/>
    <w:rsid w:val="00EF2954"/>
    <w:rsid w:val="00EF2B43"/>
    <w:rsid w:val="00EF352E"/>
    <w:rsid w:val="00EF3662"/>
    <w:rsid w:val="00EF548A"/>
    <w:rsid w:val="00EF5A8D"/>
    <w:rsid w:val="00EF6526"/>
    <w:rsid w:val="00EF7868"/>
    <w:rsid w:val="00F00565"/>
    <w:rsid w:val="00F009F9"/>
    <w:rsid w:val="00F00C96"/>
    <w:rsid w:val="00F01D1E"/>
    <w:rsid w:val="00F03EE6"/>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29C"/>
    <w:rsid w:val="00F20B78"/>
    <w:rsid w:val="00F20CF5"/>
    <w:rsid w:val="00F20DA5"/>
    <w:rsid w:val="00F215E2"/>
    <w:rsid w:val="00F21C25"/>
    <w:rsid w:val="00F22027"/>
    <w:rsid w:val="00F22CE6"/>
    <w:rsid w:val="00F23100"/>
    <w:rsid w:val="00F23A51"/>
    <w:rsid w:val="00F23CD8"/>
    <w:rsid w:val="00F242D7"/>
    <w:rsid w:val="00F24327"/>
    <w:rsid w:val="00F24A51"/>
    <w:rsid w:val="00F24C2B"/>
    <w:rsid w:val="00F24E9E"/>
    <w:rsid w:val="00F25B39"/>
    <w:rsid w:val="00F26162"/>
    <w:rsid w:val="00F263B3"/>
    <w:rsid w:val="00F26450"/>
    <w:rsid w:val="00F26A4C"/>
    <w:rsid w:val="00F270C1"/>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B4D"/>
    <w:rsid w:val="00F45B8B"/>
    <w:rsid w:val="00F460E3"/>
    <w:rsid w:val="00F53D4F"/>
    <w:rsid w:val="00F53DF8"/>
    <w:rsid w:val="00F546F2"/>
    <w:rsid w:val="00F5526F"/>
    <w:rsid w:val="00F55654"/>
    <w:rsid w:val="00F556B0"/>
    <w:rsid w:val="00F55ECA"/>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5964"/>
    <w:rsid w:val="00F667B5"/>
    <w:rsid w:val="00F676CB"/>
    <w:rsid w:val="00F67946"/>
    <w:rsid w:val="00F67CD4"/>
    <w:rsid w:val="00F70E55"/>
    <w:rsid w:val="00F71528"/>
    <w:rsid w:val="00F71E31"/>
    <w:rsid w:val="00F71F29"/>
    <w:rsid w:val="00F7342A"/>
    <w:rsid w:val="00F73CAB"/>
    <w:rsid w:val="00F73D7F"/>
    <w:rsid w:val="00F743B3"/>
    <w:rsid w:val="00F7451F"/>
    <w:rsid w:val="00F7467F"/>
    <w:rsid w:val="00F747A4"/>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23B"/>
    <w:rsid w:val="00F86ED5"/>
    <w:rsid w:val="00F871C2"/>
    <w:rsid w:val="00F87FD4"/>
    <w:rsid w:val="00F909C1"/>
    <w:rsid w:val="00F914CF"/>
    <w:rsid w:val="00F92A53"/>
    <w:rsid w:val="00F930CD"/>
    <w:rsid w:val="00F932ED"/>
    <w:rsid w:val="00F9448B"/>
    <w:rsid w:val="00F954E8"/>
    <w:rsid w:val="00F95BB0"/>
    <w:rsid w:val="00F95E94"/>
    <w:rsid w:val="00F96993"/>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2F4"/>
    <w:rsid w:val="00FB1530"/>
    <w:rsid w:val="00FB15D0"/>
    <w:rsid w:val="00FB2580"/>
    <w:rsid w:val="00FB2AF7"/>
    <w:rsid w:val="00FB35D5"/>
    <w:rsid w:val="00FB3AE9"/>
    <w:rsid w:val="00FB3AFB"/>
    <w:rsid w:val="00FB3CC9"/>
    <w:rsid w:val="00FB4ACF"/>
    <w:rsid w:val="00FB4AFE"/>
    <w:rsid w:val="00FB72F4"/>
    <w:rsid w:val="00FB7855"/>
    <w:rsid w:val="00FB7899"/>
    <w:rsid w:val="00FB78E7"/>
    <w:rsid w:val="00FB796B"/>
    <w:rsid w:val="00FC016A"/>
    <w:rsid w:val="00FC096C"/>
    <w:rsid w:val="00FC0FDC"/>
    <w:rsid w:val="00FC22F4"/>
    <w:rsid w:val="00FC283C"/>
    <w:rsid w:val="00FC2FB3"/>
    <w:rsid w:val="00FC4412"/>
    <w:rsid w:val="00FC4B16"/>
    <w:rsid w:val="00FC6150"/>
    <w:rsid w:val="00FC69A8"/>
    <w:rsid w:val="00FC6B2B"/>
    <w:rsid w:val="00FD06E3"/>
    <w:rsid w:val="00FD0747"/>
    <w:rsid w:val="00FD0B1A"/>
    <w:rsid w:val="00FD0DBE"/>
    <w:rsid w:val="00FD1148"/>
    <w:rsid w:val="00FD1AAF"/>
    <w:rsid w:val="00FD22F6"/>
    <w:rsid w:val="00FD26FA"/>
    <w:rsid w:val="00FD2748"/>
    <w:rsid w:val="00FD2843"/>
    <w:rsid w:val="00FD2B51"/>
    <w:rsid w:val="00FD2C88"/>
    <w:rsid w:val="00FD4DA5"/>
    <w:rsid w:val="00FD4DBF"/>
    <w:rsid w:val="00FD53C0"/>
    <w:rsid w:val="00FD5433"/>
    <w:rsid w:val="00FD57B8"/>
    <w:rsid w:val="00FD7291"/>
    <w:rsid w:val="00FD7772"/>
    <w:rsid w:val="00FE0F9C"/>
    <w:rsid w:val="00FE0FD2"/>
    <w:rsid w:val="00FE1316"/>
    <w:rsid w:val="00FE1ABC"/>
    <w:rsid w:val="00FE1FAB"/>
    <w:rsid w:val="00FE2AA4"/>
    <w:rsid w:val="00FE2DB6"/>
    <w:rsid w:val="00FE449E"/>
    <w:rsid w:val="00FE54DC"/>
    <w:rsid w:val="00FE5743"/>
    <w:rsid w:val="00FE6887"/>
    <w:rsid w:val="00FE6C2A"/>
    <w:rsid w:val="00FE76B9"/>
    <w:rsid w:val="00FE7898"/>
    <w:rsid w:val="00FF0766"/>
    <w:rsid w:val="00FF0775"/>
    <w:rsid w:val="00FF0FE2"/>
    <w:rsid w:val="00FF1D27"/>
    <w:rsid w:val="00FF2559"/>
    <w:rsid w:val="00FF2714"/>
    <w:rsid w:val="00FF28EE"/>
    <w:rsid w:val="00FF2E56"/>
    <w:rsid w:val="00FF3050"/>
    <w:rsid w:val="00FF331F"/>
    <w:rsid w:val="00FF3D6A"/>
    <w:rsid w:val="00FF3DE9"/>
    <w:rsid w:val="00FF3E3D"/>
    <w:rsid w:val="00FF3F2A"/>
    <w:rsid w:val="00FF3F8F"/>
    <w:rsid w:val="00FF4F7C"/>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47D4B7A-0B0E-4949-80E0-5676BCE37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9982927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mailto:secretariat@minfin.a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finansakan2013@mail.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minfin.am/ru/page/operatcionnoe_upravlenie/" TargetMode="Externa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armeps.am/" TargetMode="External"/><Relationship Id="rId14" Type="http://schemas.openxmlformats.org/officeDocument/2006/relationships/hyperlink" Target="http://www.minfin.am/ru/page/operatcionnoe_upravleni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6C0B45-7850-4C86-BFFD-44967D9F1C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2905</TotalTime>
  <Pages>90</Pages>
  <Words>19684</Words>
  <Characters>112202</Characters>
  <Application>Microsoft Office Word</Application>
  <DocSecurity>0</DocSecurity>
  <Lines>935</Lines>
  <Paragraphs>263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131623</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910</cp:revision>
  <cp:lastPrinted>2018-02-16T07:12:00Z</cp:lastPrinted>
  <dcterms:created xsi:type="dcterms:W3CDTF">2019-10-28T07:04:00Z</dcterms:created>
  <dcterms:modified xsi:type="dcterms:W3CDTF">2021-01-29T12:31:00Z</dcterms:modified>
</cp:coreProperties>
</file>